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EC10C">
      <w:pPr>
        <w:spacing w:line="360" w:lineRule="auto"/>
        <w:rPr>
          <w:rFonts w:hint="eastAsia" w:ascii="宋体" w:hAnsi="宋体" w:eastAsia="宋体" w:cs="宋体"/>
          <w:color w:val="auto"/>
        </w:rPr>
      </w:pPr>
    </w:p>
    <w:p w14:paraId="5F3BD1D0">
      <w:pPr>
        <w:spacing w:line="360" w:lineRule="auto"/>
        <w:rPr>
          <w:rFonts w:hint="eastAsia" w:ascii="宋体" w:hAnsi="宋体" w:eastAsia="宋体" w:cs="宋体"/>
          <w:color w:val="auto"/>
        </w:rPr>
      </w:pPr>
    </w:p>
    <w:p w14:paraId="7EA96FDD">
      <w:pPr>
        <w:spacing w:line="360" w:lineRule="auto"/>
        <w:rPr>
          <w:rFonts w:hint="eastAsia" w:ascii="宋体" w:hAnsi="宋体" w:eastAsia="宋体" w:cs="宋体"/>
          <w:color w:val="auto"/>
        </w:rPr>
      </w:pPr>
    </w:p>
    <w:p w14:paraId="40D2C3DD">
      <w:pPr>
        <w:spacing w:line="360" w:lineRule="auto"/>
        <w:rPr>
          <w:rFonts w:hint="eastAsia" w:ascii="宋体" w:hAnsi="宋体" w:eastAsia="宋体" w:cs="宋体"/>
          <w:color w:val="auto"/>
        </w:rPr>
      </w:pPr>
      <w:bookmarkStart w:id="5" w:name="_GoBack"/>
      <w:bookmarkEnd w:id="5"/>
    </w:p>
    <w:p w14:paraId="3B543A5F">
      <w:pPr>
        <w:spacing w:line="360" w:lineRule="auto"/>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建设项目环境影响报告表</w:t>
      </w:r>
    </w:p>
    <w:p w14:paraId="67D7E60A">
      <w:pPr>
        <w:spacing w:line="360" w:lineRule="auto"/>
        <w:jc w:val="center"/>
        <w:rPr>
          <w:rFonts w:hint="eastAsia" w:ascii="宋体" w:hAnsi="宋体" w:eastAsia="宋体" w:cs="宋体"/>
          <w:b/>
          <w:color w:val="auto"/>
          <w:sz w:val="36"/>
          <w:szCs w:val="36"/>
        </w:rPr>
      </w:pPr>
      <w:r>
        <w:rPr>
          <w:rFonts w:hint="eastAsia" w:ascii="宋体" w:hAnsi="宋体" w:eastAsia="宋体" w:cs="宋体"/>
          <w:b/>
          <w:color w:val="auto"/>
          <w:sz w:val="36"/>
          <w:szCs w:val="36"/>
          <w:lang w:val="en-US" w:eastAsia="zh-CN"/>
        </w:rPr>
        <w:t>（报批本）</w:t>
      </w:r>
    </w:p>
    <w:p w14:paraId="220C0E4C">
      <w:pPr>
        <w:spacing w:line="360" w:lineRule="auto"/>
        <w:rPr>
          <w:rFonts w:hint="eastAsia" w:ascii="宋体" w:hAnsi="宋体" w:eastAsia="宋体" w:cs="宋体"/>
          <w:b/>
          <w:color w:val="auto"/>
          <w:sz w:val="36"/>
          <w:szCs w:val="36"/>
        </w:rPr>
      </w:pPr>
    </w:p>
    <w:p w14:paraId="26075140">
      <w:pPr>
        <w:spacing w:line="360" w:lineRule="auto"/>
        <w:rPr>
          <w:rFonts w:hint="eastAsia" w:ascii="宋体" w:hAnsi="宋体" w:eastAsia="宋体" w:cs="宋体"/>
          <w:b/>
          <w:color w:val="auto"/>
          <w:sz w:val="36"/>
          <w:szCs w:val="36"/>
        </w:rPr>
      </w:pPr>
    </w:p>
    <w:p w14:paraId="52B45D58">
      <w:pPr>
        <w:spacing w:line="360" w:lineRule="auto"/>
        <w:rPr>
          <w:rFonts w:hint="eastAsia" w:ascii="宋体" w:hAnsi="宋体" w:eastAsia="宋体" w:cs="宋体"/>
          <w:b/>
          <w:color w:val="auto"/>
          <w:sz w:val="36"/>
          <w:szCs w:val="36"/>
        </w:rPr>
      </w:pPr>
    </w:p>
    <w:p w14:paraId="742613A9">
      <w:pPr>
        <w:spacing w:line="360" w:lineRule="auto"/>
        <w:rPr>
          <w:rFonts w:hint="eastAsia" w:ascii="宋体" w:hAnsi="宋体" w:eastAsia="宋体" w:cs="宋体"/>
          <w:b/>
          <w:color w:val="auto"/>
          <w:sz w:val="36"/>
          <w:szCs w:val="36"/>
        </w:rPr>
      </w:pPr>
    </w:p>
    <w:p w14:paraId="6F770A3F">
      <w:pPr>
        <w:spacing w:line="360" w:lineRule="auto"/>
        <w:rPr>
          <w:rFonts w:hint="eastAsia" w:ascii="宋体" w:hAnsi="宋体" w:eastAsia="宋体" w:cs="宋体"/>
          <w:b/>
          <w:color w:val="auto"/>
          <w:sz w:val="36"/>
          <w:szCs w:val="36"/>
        </w:rPr>
      </w:pPr>
    </w:p>
    <w:p w14:paraId="2030D72A">
      <w:pPr>
        <w:spacing w:line="360" w:lineRule="auto"/>
        <w:rPr>
          <w:rFonts w:hint="eastAsia" w:ascii="宋体" w:hAnsi="宋体" w:eastAsia="宋体" w:cs="宋体"/>
          <w:b/>
          <w:color w:val="auto"/>
          <w:sz w:val="36"/>
          <w:szCs w:val="36"/>
        </w:rPr>
      </w:pPr>
    </w:p>
    <w:p w14:paraId="5E3D9D95">
      <w:pPr>
        <w:spacing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项目名称：</w:t>
      </w:r>
      <w:r>
        <w:rPr>
          <w:rFonts w:hint="eastAsia" w:ascii="宋体" w:hAnsi="宋体" w:eastAsia="宋体" w:cs="宋体"/>
          <w:b/>
          <w:bCs w:val="0"/>
          <w:color w:val="auto"/>
          <w:sz w:val="32"/>
          <w:szCs w:val="32"/>
          <w:u w:val="single"/>
          <w:lang w:eastAsia="zh-CN"/>
        </w:rPr>
        <w:t>金属材料初加工项目</w:t>
      </w:r>
    </w:p>
    <w:p w14:paraId="7001A097">
      <w:pPr>
        <w:spacing w:line="360" w:lineRule="auto"/>
        <w:jc w:val="center"/>
        <w:rPr>
          <w:rFonts w:hint="eastAsia" w:ascii="宋体" w:hAnsi="宋体" w:eastAsia="宋体" w:cs="宋体"/>
          <w:b/>
          <w:color w:val="auto"/>
          <w:sz w:val="32"/>
          <w:szCs w:val="32"/>
        </w:rPr>
      </w:pPr>
    </w:p>
    <w:p w14:paraId="6BBF4DCD">
      <w:pPr>
        <w:spacing w:line="360" w:lineRule="auto"/>
        <w:ind w:firstLine="1767" w:firstLineChars="550"/>
        <w:jc w:val="left"/>
        <w:rPr>
          <w:rFonts w:hint="eastAsia" w:ascii="宋体" w:hAnsi="宋体" w:eastAsia="宋体" w:cs="宋体"/>
          <w:b/>
          <w:color w:val="auto"/>
          <w:sz w:val="32"/>
          <w:szCs w:val="32"/>
          <w:u w:val="single"/>
        </w:rPr>
      </w:pPr>
      <w:r>
        <w:rPr>
          <w:rFonts w:hint="eastAsia" w:ascii="宋体" w:hAnsi="宋体" w:eastAsia="宋体" w:cs="宋体"/>
          <w:b/>
          <w:color w:val="auto"/>
          <w:sz w:val="32"/>
          <w:szCs w:val="32"/>
        </w:rPr>
        <w:t>建设单位（盖章）：</w:t>
      </w:r>
      <w:r>
        <w:rPr>
          <w:rFonts w:hint="eastAsia" w:ascii="宋体" w:hAnsi="宋体" w:eastAsia="宋体" w:cs="宋体"/>
          <w:b/>
          <w:color w:val="auto"/>
          <w:sz w:val="32"/>
          <w:szCs w:val="32"/>
          <w:u w:val="single"/>
          <w:lang w:eastAsia="zh-CN"/>
        </w:rPr>
        <w:t>安居区德润废旧物资经营中心</w:t>
      </w:r>
    </w:p>
    <w:p w14:paraId="1CA868DD">
      <w:pPr>
        <w:spacing w:line="360" w:lineRule="auto"/>
        <w:jc w:val="center"/>
        <w:rPr>
          <w:rFonts w:hint="eastAsia" w:ascii="宋体" w:hAnsi="宋体" w:eastAsia="宋体" w:cs="宋体"/>
          <w:b/>
          <w:color w:val="auto"/>
          <w:sz w:val="32"/>
          <w:szCs w:val="32"/>
          <w:u w:val="single"/>
        </w:rPr>
      </w:pPr>
    </w:p>
    <w:p w14:paraId="3CA928E8">
      <w:pPr>
        <w:spacing w:line="360" w:lineRule="auto"/>
        <w:rPr>
          <w:rFonts w:hint="eastAsia" w:ascii="宋体" w:hAnsi="宋体" w:eastAsia="宋体" w:cs="宋体"/>
          <w:b/>
          <w:color w:val="auto"/>
          <w:sz w:val="32"/>
          <w:szCs w:val="32"/>
          <w:u w:val="single"/>
        </w:rPr>
      </w:pPr>
    </w:p>
    <w:p w14:paraId="13370601">
      <w:pPr>
        <w:spacing w:line="360" w:lineRule="auto"/>
        <w:rPr>
          <w:rFonts w:hint="eastAsia" w:ascii="宋体" w:hAnsi="宋体" w:eastAsia="宋体" w:cs="宋体"/>
          <w:b/>
          <w:color w:val="auto"/>
          <w:sz w:val="32"/>
          <w:szCs w:val="32"/>
          <w:u w:val="single"/>
        </w:rPr>
      </w:pPr>
    </w:p>
    <w:p w14:paraId="07F10264">
      <w:pPr>
        <w:spacing w:line="360" w:lineRule="auto"/>
        <w:rPr>
          <w:rFonts w:hint="eastAsia" w:ascii="宋体" w:hAnsi="宋体" w:eastAsia="宋体" w:cs="宋体"/>
          <w:b/>
          <w:color w:val="auto"/>
          <w:sz w:val="32"/>
          <w:szCs w:val="32"/>
          <w:u w:val="single"/>
        </w:rPr>
      </w:pPr>
    </w:p>
    <w:p w14:paraId="7BB69AA6">
      <w:pPr>
        <w:spacing w:line="360" w:lineRule="auto"/>
        <w:rPr>
          <w:rFonts w:hint="eastAsia" w:ascii="宋体" w:hAnsi="宋体" w:eastAsia="宋体" w:cs="宋体"/>
          <w:b/>
          <w:color w:val="auto"/>
          <w:sz w:val="32"/>
          <w:szCs w:val="32"/>
        </w:rPr>
      </w:pPr>
    </w:p>
    <w:p w14:paraId="0657F450">
      <w:pPr>
        <w:spacing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编制日期：201</w:t>
      </w:r>
      <w:r>
        <w:rPr>
          <w:rFonts w:hint="eastAsia" w:ascii="宋体" w:hAnsi="宋体" w:eastAsia="宋体" w:cs="宋体"/>
          <w:b/>
          <w:color w:val="auto"/>
          <w:sz w:val="32"/>
          <w:szCs w:val="32"/>
          <w:lang w:val="en-US" w:eastAsia="zh-CN"/>
        </w:rPr>
        <w:t>8</w:t>
      </w:r>
      <w:r>
        <w:rPr>
          <w:rFonts w:hint="eastAsia" w:ascii="宋体" w:hAnsi="宋体" w:eastAsia="宋体" w:cs="宋体"/>
          <w:b/>
          <w:color w:val="auto"/>
          <w:sz w:val="32"/>
          <w:szCs w:val="32"/>
        </w:rPr>
        <w:t>年</w:t>
      </w:r>
      <w:r>
        <w:rPr>
          <w:rFonts w:hint="eastAsia" w:ascii="宋体" w:hAnsi="宋体" w:eastAsia="宋体" w:cs="宋体"/>
          <w:b/>
          <w:color w:val="auto"/>
          <w:sz w:val="32"/>
          <w:szCs w:val="32"/>
          <w:lang w:val="en-US" w:eastAsia="zh-CN"/>
        </w:rPr>
        <w:t>8</w:t>
      </w:r>
      <w:r>
        <w:rPr>
          <w:rFonts w:hint="eastAsia" w:ascii="宋体" w:hAnsi="宋体" w:eastAsia="宋体" w:cs="宋体"/>
          <w:b/>
          <w:color w:val="auto"/>
          <w:sz w:val="32"/>
          <w:szCs w:val="32"/>
        </w:rPr>
        <w:t>月</w:t>
      </w:r>
    </w:p>
    <w:p w14:paraId="5883586A">
      <w:pPr>
        <w:spacing w:line="360" w:lineRule="auto"/>
        <w:jc w:val="center"/>
        <w:rPr>
          <w:rFonts w:hint="eastAsia" w:ascii="宋体" w:hAnsi="宋体" w:eastAsia="宋体" w:cs="宋体"/>
          <w:b/>
          <w:bCs w:val="0"/>
          <w:color w:val="auto"/>
          <w:sz w:val="30"/>
          <w:szCs w:val="30"/>
        </w:rPr>
      </w:pPr>
      <w:r>
        <w:rPr>
          <w:rFonts w:hint="eastAsia" w:ascii="宋体" w:hAnsi="宋体" w:eastAsia="宋体" w:cs="宋体"/>
          <w:b/>
          <w:bCs w:val="0"/>
          <w:color w:val="auto"/>
          <w:sz w:val="30"/>
          <w:szCs w:val="30"/>
        </w:rPr>
        <w:t>国家环境保护部  制</w:t>
      </w:r>
    </w:p>
    <w:p w14:paraId="61249CD0">
      <w:pPr>
        <w:spacing w:line="360" w:lineRule="auto"/>
        <w:jc w:val="center"/>
        <w:rPr>
          <w:rFonts w:hint="eastAsia" w:ascii="宋体" w:hAnsi="宋体" w:eastAsia="宋体" w:cs="宋体"/>
          <w:b/>
          <w:color w:val="auto"/>
          <w:sz w:val="32"/>
          <w:szCs w:val="32"/>
        </w:rPr>
      </w:pPr>
      <w:r>
        <w:rPr>
          <w:rFonts w:hint="eastAsia" w:ascii="宋体" w:hAnsi="宋体" w:eastAsia="宋体" w:cs="宋体"/>
          <w:b/>
          <w:bCs w:val="0"/>
          <w:color w:val="auto"/>
          <w:sz w:val="30"/>
          <w:szCs w:val="30"/>
        </w:rPr>
        <w:t>四川省环境保护厅 印</w:t>
      </w:r>
    </w:p>
    <w:p w14:paraId="459FE185">
      <w:pPr>
        <w:spacing w:line="360" w:lineRule="auto"/>
        <w:rPr>
          <w:rFonts w:hint="eastAsia" w:ascii="宋体" w:hAnsi="宋体" w:eastAsia="宋体" w:cs="宋体"/>
          <w:b/>
          <w:color w:val="auto"/>
          <w:sz w:val="32"/>
          <w:szCs w:val="32"/>
        </w:rPr>
      </w:pPr>
    </w:p>
    <w:p w14:paraId="5AFDC3C2">
      <w:pPr>
        <w:spacing w:line="360" w:lineRule="auto"/>
        <w:jc w:val="center"/>
        <w:rPr>
          <w:rFonts w:hint="eastAsia" w:ascii="宋体" w:hAnsi="宋体" w:eastAsia="宋体" w:cs="宋体"/>
          <w:b/>
          <w:color w:val="auto"/>
          <w:sz w:val="32"/>
          <w:szCs w:val="32"/>
        </w:rPr>
      </w:pPr>
    </w:p>
    <w:p w14:paraId="5AD8254A">
      <w:pPr>
        <w:spacing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《建设项目环境影响报告表》编制说明</w:t>
      </w:r>
    </w:p>
    <w:p w14:paraId="117382AA">
      <w:pPr>
        <w:spacing w:line="360" w:lineRule="auto"/>
        <w:rPr>
          <w:rFonts w:hint="eastAsia" w:ascii="宋体" w:hAnsi="宋体" w:eastAsia="宋体" w:cs="宋体"/>
          <w:color w:val="auto"/>
          <w:sz w:val="28"/>
          <w:szCs w:val="28"/>
        </w:rPr>
      </w:pPr>
    </w:p>
    <w:p w14:paraId="786D8DE0">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《建设项目环境影响报告表》由具有从事环境影响评价工作资质的单位编制。</w:t>
      </w:r>
    </w:p>
    <w:p w14:paraId="1F8DC057">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1、项目名称——指项目立项批复时的名称，应不超过30个字（两个英文字段作一个汉字）。</w:t>
      </w:r>
    </w:p>
    <w:p w14:paraId="043E48C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2、建设地点——指项目所在地详细地址，公路、铁路应填写起止地点。</w:t>
      </w:r>
    </w:p>
    <w:p w14:paraId="1C2AA80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3、行业类别——按国标填写。</w:t>
      </w:r>
    </w:p>
    <w:p w14:paraId="64BD459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4、总投资——指项目投资总额。</w:t>
      </w:r>
    </w:p>
    <w:p w14:paraId="68687AB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5、主要环境保护目标——指项目区周围一定范围内集中居民住宅区、学校、医院、保护文物、风景名胜区、水源地和生态敏感点等，应尽可能给出保护目标、性质、规模和距厂边界距离等。</w:t>
      </w:r>
    </w:p>
    <w:p w14:paraId="3A60B88B">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结论与建议——给出本项目清洁生产、达标排放和总量控制的分析结论，确定污染防治措施的有效性，说明本项目对环境造成的影响，给出建设项目环境可行性的明确结论。同时提出减少环境影响的其他建议。</w:t>
      </w:r>
    </w:p>
    <w:p w14:paraId="54E2D32C">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7、预审意见——由行业主管部门填写答复意见，无主管部门项目，可不填。</w:t>
      </w:r>
    </w:p>
    <w:p w14:paraId="48C8F0D3">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8、审批意见——由负责审批该项目的环境保护行政主管部门批复。</w:t>
      </w:r>
    </w:p>
    <w:p w14:paraId="785F3520">
      <w:pPr>
        <w:spacing w:line="360" w:lineRule="auto"/>
        <w:ind w:firstLine="560" w:firstLineChars="200"/>
        <w:rPr>
          <w:rFonts w:hint="eastAsia" w:ascii="宋体" w:hAnsi="宋体" w:eastAsia="宋体" w:cs="宋体"/>
          <w:color w:val="auto"/>
          <w:sz w:val="28"/>
          <w:szCs w:val="28"/>
        </w:rPr>
      </w:pPr>
    </w:p>
    <w:p w14:paraId="418545A4">
      <w:pPr>
        <w:pStyle w:val="3"/>
        <w:spacing w:before="0" w:after="0" w:line="240" w:lineRule="auto"/>
        <w:rPr>
          <w:rFonts w:hint="eastAsia" w:ascii="宋体" w:hAnsi="宋体" w:eastAsia="宋体" w:cs="宋体"/>
          <w:color w:val="auto"/>
          <w:sz w:val="28"/>
          <w:szCs w:val="28"/>
        </w:rPr>
      </w:pPr>
    </w:p>
    <w:p w14:paraId="273442C1">
      <w:pPr>
        <w:rPr>
          <w:rFonts w:hint="eastAsia" w:ascii="宋体" w:hAnsi="宋体" w:eastAsia="宋体" w:cs="宋体"/>
          <w:color w:val="auto"/>
          <w:sz w:val="28"/>
          <w:szCs w:val="28"/>
        </w:rPr>
      </w:pPr>
    </w:p>
    <w:p w14:paraId="09221D78">
      <w:pPr>
        <w:pStyle w:val="2"/>
        <w:rPr>
          <w:rFonts w:hint="eastAsia" w:ascii="宋体" w:hAnsi="宋体" w:eastAsia="宋体" w:cs="宋体"/>
          <w:color w:val="auto"/>
          <w:sz w:val="28"/>
          <w:szCs w:val="28"/>
        </w:rPr>
      </w:pPr>
    </w:p>
    <w:p w14:paraId="27256544">
      <w:pPr>
        <w:pStyle w:val="2"/>
        <w:rPr>
          <w:rFonts w:hint="eastAsia" w:ascii="宋体" w:hAnsi="宋体" w:eastAsia="宋体" w:cs="宋体"/>
          <w:color w:val="auto"/>
          <w:sz w:val="28"/>
          <w:szCs w:val="28"/>
        </w:rPr>
      </w:pPr>
    </w:p>
    <w:p w14:paraId="34CE7EF8">
      <w:pPr>
        <w:pStyle w:val="3"/>
        <w:spacing w:before="0" w:after="0" w:line="240" w:lineRule="auto"/>
        <w:rPr>
          <w:rFonts w:hint="eastAsia" w:ascii="宋体" w:hAnsi="宋体" w:eastAsia="宋体" w:cs="宋体"/>
          <w:color w:val="auto"/>
          <w:szCs w:val="24"/>
        </w:rPr>
      </w:pPr>
      <w:r>
        <w:rPr>
          <w:rFonts w:hint="eastAsia" w:ascii="宋体" w:hAnsi="宋体" w:eastAsia="宋体" w:cs="宋体"/>
          <w:color w:val="auto"/>
          <w:sz w:val="28"/>
          <w:szCs w:val="28"/>
        </w:rPr>
        <w:t>建设项目基本情况                                                 （表一）</w:t>
      </w:r>
    </w:p>
    <w:tbl>
      <w:tblPr>
        <w:tblStyle w:val="19"/>
        <w:tblW w:w="10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992"/>
        <w:gridCol w:w="405"/>
        <w:gridCol w:w="1344"/>
        <w:gridCol w:w="1419"/>
        <w:gridCol w:w="2174"/>
        <w:gridCol w:w="1362"/>
      </w:tblGrid>
      <w:tr w14:paraId="746B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34751CA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tc>
        <w:tc>
          <w:tcPr>
            <w:tcW w:w="8696" w:type="dxa"/>
            <w:gridSpan w:val="6"/>
            <w:shd w:val="clear" w:color="auto" w:fill="auto"/>
            <w:vAlign w:val="center"/>
          </w:tcPr>
          <w:p w14:paraId="2EE4725E">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金属材料初加工项目</w:t>
            </w:r>
          </w:p>
        </w:tc>
      </w:tr>
      <w:tr w14:paraId="62EE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47772C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建设单位</w:t>
            </w:r>
          </w:p>
        </w:tc>
        <w:tc>
          <w:tcPr>
            <w:tcW w:w="8696" w:type="dxa"/>
            <w:gridSpan w:val="6"/>
            <w:shd w:val="clear" w:color="auto" w:fill="auto"/>
            <w:vAlign w:val="center"/>
          </w:tcPr>
          <w:p w14:paraId="5CF6667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安居区德润废旧物资经营中心</w:t>
            </w:r>
          </w:p>
        </w:tc>
      </w:tr>
      <w:tr w14:paraId="706FD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7A05D52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法人代表</w:t>
            </w:r>
          </w:p>
        </w:tc>
        <w:tc>
          <w:tcPr>
            <w:tcW w:w="3741" w:type="dxa"/>
            <w:gridSpan w:val="3"/>
            <w:shd w:val="clear" w:color="auto" w:fill="auto"/>
            <w:vAlign w:val="center"/>
          </w:tcPr>
          <w:p w14:paraId="53A2A343">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熊朝兴</w:t>
            </w:r>
          </w:p>
        </w:tc>
        <w:tc>
          <w:tcPr>
            <w:tcW w:w="1419" w:type="dxa"/>
            <w:shd w:val="clear" w:color="auto" w:fill="auto"/>
            <w:vAlign w:val="center"/>
          </w:tcPr>
          <w:p w14:paraId="1C23202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3536" w:type="dxa"/>
            <w:gridSpan w:val="2"/>
            <w:shd w:val="clear" w:color="auto" w:fill="auto"/>
            <w:vAlign w:val="center"/>
          </w:tcPr>
          <w:p w14:paraId="0EEE3EF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熊朝兴</w:t>
            </w:r>
          </w:p>
        </w:tc>
      </w:tr>
      <w:tr w14:paraId="302D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1C3FA19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通讯地址</w:t>
            </w:r>
          </w:p>
        </w:tc>
        <w:tc>
          <w:tcPr>
            <w:tcW w:w="8696" w:type="dxa"/>
            <w:gridSpan w:val="6"/>
            <w:shd w:val="clear" w:color="auto" w:fill="auto"/>
            <w:vAlign w:val="center"/>
          </w:tcPr>
          <w:p w14:paraId="4AEB6F74">
            <w:pPr>
              <w:spacing w:line="360" w:lineRule="auto"/>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eastAsia="zh-CN"/>
              </w:rPr>
              <w:t>遂宁市安居区工业集中发展汽摩产业园</w:t>
            </w:r>
          </w:p>
        </w:tc>
      </w:tr>
      <w:tr w14:paraId="08C0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1D8A87B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tc>
        <w:tc>
          <w:tcPr>
            <w:tcW w:w="1992" w:type="dxa"/>
            <w:shd w:val="clear" w:color="auto" w:fill="auto"/>
            <w:vAlign w:val="center"/>
          </w:tcPr>
          <w:p w14:paraId="72B4002F">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13982529525</w:t>
            </w:r>
          </w:p>
        </w:tc>
        <w:tc>
          <w:tcPr>
            <w:tcW w:w="1749" w:type="dxa"/>
            <w:gridSpan w:val="2"/>
            <w:shd w:val="clear" w:color="auto" w:fill="auto"/>
            <w:vAlign w:val="center"/>
          </w:tcPr>
          <w:p w14:paraId="072897D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1419" w:type="dxa"/>
            <w:shd w:val="clear" w:color="auto" w:fill="auto"/>
            <w:vAlign w:val="center"/>
          </w:tcPr>
          <w:p w14:paraId="638A8A2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2174" w:type="dxa"/>
            <w:shd w:val="clear" w:color="auto" w:fill="auto"/>
            <w:vAlign w:val="center"/>
          </w:tcPr>
          <w:p w14:paraId="23B0E8B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c>
          <w:tcPr>
            <w:tcW w:w="1362" w:type="dxa"/>
            <w:shd w:val="clear" w:color="auto" w:fill="auto"/>
            <w:vAlign w:val="center"/>
          </w:tcPr>
          <w:p w14:paraId="3C65FEB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629000</w:t>
            </w:r>
          </w:p>
        </w:tc>
      </w:tr>
      <w:tr w14:paraId="32224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765BE506">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建设地点</w:t>
            </w:r>
          </w:p>
        </w:tc>
        <w:tc>
          <w:tcPr>
            <w:tcW w:w="3741" w:type="dxa"/>
            <w:gridSpan w:val="3"/>
            <w:shd w:val="clear" w:color="auto" w:fill="auto"/>
            <w:vAlign w:val="center"/>
          </w:tcPr>
          <w:p w14:paraId="675C62DB">
            <w:pPr>
              <w:spacing w:line="240" w:lineRule="auto"/>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遂宁市安居区化工工业园四川维斯泰汽车零部件有限公司内</w:t>
            </w:r>
          </w:p>
        </w:tc>
        <w:tc>
          <w:tcPr>
            <w:tcW w:w="1419" w:type="dxa"/>
            <w:shd w:val="clear" w:color="auto" w:fill="auto"/>
            <w:vAlign w:val="center"/>
          </w:tcPr>
          <w:p w14:paraId="14B8A627">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经纬度</w:t>
            </w:r>
          </w:p>
        </w:tc>
        <w:tc>
          <w:tcPr>
            <w:tcW w:w="3536" w:type="dxa"/>
            <w:gridSpan w:val="2"/>
            <w:shd w:val="clear" w:color="auto" w:fill="auto"/>
            <w:vAlign w:val="center"/>
          </w:tcPr>
          <w:p w14:paraId="2DFAAEAE">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北纬30.53°</w:t>
            </w:r>
          </w:p>
          <w:p w14:paraId="51F1D6F8">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东经105.53°</w:t>
            </w:r>
          </w:p>
        </w:tc>
      </w:tr>
      <w:tr w14:paraId="797F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1498" w:type="dxa"/>
            <w:shd w:val="clear" w:color="auto" w:fill="auto"/>
            <w:vAlign w:val="center"/>
          </w:tcPr>
          <w:p w14:paraId="6D00B4F6">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立项审批</w:t>
            </w:r>
          </w:p>
          <w:p w14:paraId="1572EFB3">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部门</w:t>
            </w:r>
          </w:p>
        </w:tc>
        <w:tc>
          <w:tcPr>
            <w:tcW w:w="3741" w:type="dxa"/>
            <w:gridSpan w:val="3"/>
            <w:shd w:val="clear" w:color="auto" w:fill="auto"/>
            <w:vAlign w:val="center"/>
          </w:tcPr>
          <w:p w14:paraId="2144DE62">
            <w:pPr>
              <w:spacing w:line="24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遂宁市安居区发展和改革局</w:t>
            </w:r>
          </w:p>
        </w:tc>
        <w:tc>
          <w:tcPr>
            <w:tcW w:w="1419" w:type="dxa"/>
            <w:shd w:val="clear" w:color="auto" w:fill="auto"/>
            <w:vAlign w:val="center"/>
          </w:tcPr>
          <w:p w14:paraId="313C44EC">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批准文号</w:t>
            </w:r>
          </w:p>
        </w:tc>
        <w:tc>
          <w:tcPr>
            <w:tcW w:w="3536" w:type="dxa"/>
            <w:gridSpan w:val="2"/>
            <w:shd w:val="clear" w:color="auto" w:fill="auto"/>
            <w:vAlign w:val="center"/>
          </w:tcPr>
          <w:p w14:paraId="0B27148B">
            <w:pPr>
              <w:spacing w:line="24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川投资备【2018-510904-42-03-257484】FGQB-0069号</w:t>
            </w:r>
          </w:p>
        </w:tc>
      </w:tr>
      <w:tr w14:paraId="0481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39974885">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建设性质</w:t>
            </w:r>
          </w:p>
        </w:tc>
        <w:tc>
          <w:tcPr>
            <w:tcW w:w="3741" w:type="dxa"/>
            <w:gridSpan w:val="3"/>
            <w:shd w:val="clear" w:color="auto" w:fill="auto"/>
            <w:vAlign w:val="center"/>
          </w:tcPr>
          <w:p w14:paraId="4B11720B">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18"/>
                <w:szCs w:val="18"/>
              </w:rPr>
              <w:t>■</w:t>
            </w:r>
            <w:r>
              <w:rPr>
                <w:rFonts w:hint="eastAsia" w:ascii="宋体" w:hAnsi="宋体" w:eastAsia="宋体" w:cs="宋体"/>
                <w:color w:val="auto"/>
                <w:sz w:val="24"/>
                <w:szCs w:val="24"/>
              </w:rPr>
              <w:t xml:space="preserve">新建    </w:t>
            </w:r>
            <w:r>
              <w:rPr>
                <w:rFonts w:hint="eastAsia" w:ascii="宋体" w:hAnsi="宋体" w:eastAsia="宋体" w:cs="宋体"/>
                <w:color w:val="auto"/>
                <w:sz w:val="18"/>
                <w:szCs w:val="18"/>
              </w:rPr>
              <w:t>□</w:t>
            </w:r>
            <w:r>
              <w:rPr>
                <w:rFonts w:hint="eastAsia" w:ascii="宋体" w:hAnsi="宋体" w:eastAsia="宋体" w:cs="宋体"/>
                <w:color w:val="auto"/>
                <w:sz w:val="24"/>
                <w:szCs w:val="24"/>
              </w:rPr>
              <w:t xml:space="preserve">改扩建    </w:t>
            </w:r>
            <w:r>
              <w:rPr>
                <w:rFonts w:hint="eastAsia" w:ascii="宋体" w:hAnsi="宋体" w:eastAsia="宋体" w:cs="宋体"/>
                <w:color w:val="auto"/>
                <w:sz w:val="18"/>
                <w:szCs w:val="18"/>
              </w:rPr>
              <w:t>□</w:t>
            </w:r>
            <w:r>
              <w:rPr>
                <w:rFonts w:hint="eastAsia" w:ascii="宋体" w:hAnsi="宋体" w:eastAsia="宋体" w:cs="宋体"/>
                <w:color w:val="auto"/>
                <w:sz w:val="24"/>
                <w:szCs w:val="24"/>
              </w:rPr>
              <w:t>技改</w:t>
            </w:r>
          </w:p>
        </w:tc>
        <w:tc>
          <w:tcPr>
            <w:tcW w:w="1419" w:type="dxa"/>
            <w:shd w:val="clear" w:color="auto" w:fill="auto"/>
            <w:vAlign w:val="center"/>
          </w:tcPr>
          <w:p w14:paraId="3ABDB200">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行业类别</w:t>
            </w:r>
          </w:p>
          <w:p w14:paraId="3B995EAF">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及代码</w:t>
            </w:r>
          </w:p>
        </w:tc>
        <w:tc>
          <w:tcPr>
            <w:tcW w:w="3536" w:type="dxa"/>
            <w:gridSpan w:val="2"/>
            <w:shd w:val="clear" w:color="auto" w:fill="auto"/>
            <w:vAlign w:val="center"/>
          </w:tcPr>
          <w:p w14:paraId="620E8E44">
            <w:pPr>
              <w:spacing w:line="24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C4210</w:t>
            </w:r>
          </w:p>
          <w:p w14:paraId="79AA43F2">
            <w:pPr>
              <w:spacing w:line="24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金属废料和碎屑加工处理</w:t>
            </w:r>
          </w:p>
        </w:tc>
      </w:tr>
      <w:tr w14:paraId="5D98E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3856E5CA">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建筑</w:t>
            </w:r>
            <w:r>
              <w:rPr>
                <w:rFonts w:hint="eastAsia" w:ascii="宋体" w:hAnsi="宋体" w:eastAsia="宋体" w:cs="宋体"/>
                <w:color w:val="auto"/>
                <w:sz w:val="24"/>
                <w:szCs w:val="24"/>
              </w:rPr>
              <w:t>面积</w:t>
            </w:r>
          </w:p>
          <w:p w14:paraId="67133DD4">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c>
          <w:tcPr>
            <w:tcW w:w="3741" w:type="dxa"/>
            <w:gridSpan w:val="3"/>
            <w:shd w:val="clear" w:color="auto" w:fill="auto"/>
            <w:vAlign w:val="center"/>
          </w:tcPr>
          <w:p w14:paraId="66A3928A">
            <w:pPr>
              <w:spacing w:line="24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5120</w:t>
            </w:r>
          </w:p>
        </w:tc>
        <w:tc>
          <w:tcPr>
            <w:tcW w:w="1419" w:type="dxa"/>
            <w:shd w:val="clear" w:color="auto" w:fill="auto"/>
            <w:vAlign w:val="center"/>
          </w:tcPr>
          <w:p w14:paraId="1D29A63D">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绿化面积</w:t>
            </w:r>
          </w:p>
          <w:p w14:paraId="6599AC5E">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c>
          <w:tcPr>
            <w:tcW w:w="3536" w:type="dxa"/>
            <w:gridSpan w:val="2"/>
            <w:shd w:val="clear" w:color="auto" w:fill="auto"/>
            <w:vAlign w:val="center"/>
          </w:tcPr>
          <w:p w14:paraId="0C24D2F0">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r>
      <w:tr w14:paraId="44AE5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41F0755D">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总投资</w:t>
            </w:r>
          </w:p>
          <w:p w14:paraId="375C5E6F">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2397" w:type="dxa"/>
            <w:gridSpan w:val="2"/>
            <w:shd w:val="clear" w:color="auto" w:fill="auto"/>
            <w:vAlign w:val="center"/>
          </w:tcPr>
          <w:p w14:paraId="022C9D58">
            <w:pPr>
              <w:spacing w:line="24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100</w:t>
            </w:r>
          </w:p>
        </w:tc>
        <w:tc>
          <w:tcPr>
            <w:tcW w:w="1344" w:type="dxa"/>
            <w:shd w:val="clear" w:color="auto" w:fill="auto"/>
            <w:vAlign w:val="center"/>
          </w:tcPr>
          <w:p w14:paraId="062ED2FF">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环保投资</w:t>
            </w:r>
          </w:p>
          <w:p w14:paraId="2BDAB17B">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19" w:type="dxa"/>
            <w:shd w:val="clear" w:color="auto" w:fill="auto"/>
            <w:vAlign w:val="center"/>
          </w:tcPr>
          <w:p w14:paraId="0F3E455D">
            <w:pPr>
              <w:spacing w:line="24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w:t>
            </w:r>
          </w:p>
        </w:tc>
        <w:tc>
          <w:tcPr>
            <w:tcW w:w="2174" w:type="dxa"/>
            <w:shd w:val="clear" w:color="auto" w:fill="auto"/>
            <w:vAlign w:val="center"/>
          </w:tcPr>
          <w:p w14:paraId="7E259822">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环保投资占总投资比例</w:t>
            </w:r>
          </w:p>
        </w:tc>
        <w:tc>
          <w:tcPr>
            <w:tcW w:w="1362" w:type="dxa"/>
            <w:shd w:val="clear" w:color="auto" w:fill="auto"/>
            <w:vAlign w:val="center"/>
          </w:tcPr>
          <w:p w14:paraId="09982AE2">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w:t>
            </w:r>
          </w:p>
        </w:tc>
      </w:tr>
      <w:tr w14:paraId="1EA1D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 w:type="dxa"/>
            <w:shd w:val="clear" w:color="auto" w:fill="auto"/>
            <w:vAlign w:val="center"/>
          </w:tcPr>
          <w:p w14:paraId="7897F665">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评价经费</w:t>
            </w:r>
          </w:p>
        </w:tc>
        <w:tc>
          <w:tcPr>
            <w:tcW w:w="2397" w:type="dxa"/>
            <w:gridSpan w:val="2"/>
            <w:shd w:val="clear" w:color="auto" w:fill="auto"/>
            <w:vAlign w:val="center"/>
          </w:tcPr>
          <w:p w14:paraId="67FB88D8">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344" w:type="dxa"/>
            <w:shd w:val="clear" w:color="auto" w:fill="auto"/>
            <w:vAlign w:val="center"/>
          </w:tcPr>
          <w:p w14:paraId="0AC447AF">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预计投</w:t>
            </w:r>
          </w:p>
          <w:p w14:paraId="61C7D6EA">
            <w:pPr>
              <w:spacing w:line="24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产日期</w:t>
            </w:r>
          </w:p>
        </w:tc>
        <w:tc>
          <w:tcPr>
            <w:tcW w:w="4955" w:type="dxa"/>
            <w:gridSpan w:val="3"/>
            <w:shd w:val="clear" w:color="auto" w:fill="auto"/>
            <w:vAlign w:val="center"/>
          </w:tcPr>
          <w:p w14:paraId="3772C316">
            <w:pPr>
              <w:spacing w:line="24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已投产</w:t>
            </w:r>
          </w:p>
        </w:tc>
      </w:tr>
      <w:tr w14:paraId="4B076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194" w:type="dxa"/>
            <w:gridSpan w:val="7"/>
            <w:shd w:val="clear" w:color="auto" w:fill="auto"/>
          </w:tcPr>
          <w:p w14:paraId="24E6C2FB">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8"/>
                <w:szCs w:val="24"/>
              </w:rPr>
              <w:t>工程内容及规模</w:t>
            </w:r>
          </w:p>
          <w:p w14:paraId="2032170B">
            <w:pPr>
              <w:numPr>
                <w:ilvl w:val="0"/>
                <w:numId w:val="0"/>
              </w:numPr>
              <w:adjustRightInd w:val="0"/>
              <w:snapToGrid w:val="0"/>
              <w:spacing w:line="520" w:lineRule="exact"/>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一、</w:t>
            </w:r>
            <w:r>
              <w:rPr>
                <w:rFonts w:hint="eastAsia" w:ascii="宋体" w:hAnsi="宋体" w:eastAsia="宋体" w:cs="宋体"/>
                <w:b/>
                <w:bCs/>
                <w:color w:val="auto"/>
                <w:sz w:val="28"/>
                <w:szCs w:val="28"/>
              </w:rPr>
              <w:t>项目由来</w:t>
            </w:r>
          </w:p>
          <w:p w14:paraId="4039C29F">
            <w:pPr>
              <w:numPr>
                <w:ilvl w:val="0"/>
                <w:numId w:val="0"/>
              </w:numPr>
              <w:adjustRightInd w:val="0"/>
              <w:snapToGrid w:val="0"/>
              <w:spacing w:line="52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我国是钢铁大国，因此对铁矿石的需求和消耗巨大。但是铁矿石是一种不可再生的原生资源，终有采尽的一天。而</w:t>
            </w:r>
            <w:r>
              <w:rPr>
                <w:rFonts w:hint="eastAsia" w:ascii="宋体" w:hAnsi="宋体" w:eastAsia="宋体" w:cs="宋体"/>
                <w:color w:val="auto"/>
                <w:sz w:val="24"/>
                <w:szCs w:val="24"/>
                <w:lang w:eastAsia="zh-CN"/>
              </w:rPr>
              <w:t>废钢材</w:t>
            </w:r>
            <w:r>
              <w:rPr>
                <w:rFonts w:hint="eastAsia" w:ascii="宋体" w:hAnsi="宋体" w:eastAsia="宋体" w:cs="宋体"/>
                <w:color w:val="auto"/>
                <w:sz w:val="24"/>
                <w:szCs w:val="24"/>
              </w:rPr>
              <w:t>是目前唯一能替代铁矿石的炼钢原料。因此，开发城市</w:t>
            </w:r>
            <w:r>
              <w:rPr>
                <w:rFonts w:hint="eastAsia" w:ascii="宋体" w:hAnsi="宋体" w:eastAsia="宋体" w:cs="宋体"/>
                <w:color w:val="auto"/>
                <w:sz w:val="24"/>
                <w:szCs w:val="24"/>
                <w:lang w:eastAsia="zh-CN"/>
              </w:rPr>
              <w:t>废钢材</w:t>
            </w:r>
            <w:r>
              <w:rPr>
                <w:rFonts w:hint="eastAsia" w:ascii="宋体" w:hAnsi="宋体" w:eastAsia="宋体" w:cs="宋体"/>
                <w:color w:val="auto"/>
                <w:sz w:val="24"/>
                <w:szCs w:val="24"/>
              </w:rPr>
              <w:t>资源、减少原生铁矿石开采，是缓解铁矿石资源危机的重要途径。城市</w:t>
            </w:r>
            <w:r>
              <w:rPr>
                <w:rFonts w:hint="eastAsia" w:ascii="宋体" w:hAnsi="宋体" w:eastAsia="宋体" w:cs="宋体"/>
                <w:color w:val="auto"/>
                <w:sz w:val="24"/>
                <w:szCs w:val="24"/>
                <w:lang w:eastAsia="zh-CN"/>
              </w:rPr>
              <w:t>废钢材</w:t>
            </w:r>
            <w:r>
              <w:rPr>
                <w:rFonts w:hint="eastAsia" w:ascii="宋体" w:hAnsi="宋体" w:eastAsia="宋体" w:cs="宋体"/>
                <w:color w:val="auto"/>
                <w:sz w:val="24"/>
                <w:szCs w:val="24"/>
              </w:rPr>
              <w:t>将逐步替代铁矿石，成为铁矿石资源的重要补充。</w:t>
            </w:r>
          </w:p>
          <w:p w14:paraId="4C371EBF">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废</w:t>
            </w:r>
            <w:r>
              <w:rPr>
                <w:rFonts w:hint="eastAsia" w:ascii="宋体" w:hAnsi="宋体" w:eastAsia="宋体" w:cs="宋体"/>
                <w:color w:val="auto"/>
                <w:sz w:val="24"/>
                <w:szCs w:val="24"/>
                <w:lang w:eastAsia="zh-CN"/>
              </w:rPr>
              <w:t>钢铁</w:t>
            </w:r>
            <w:r>
              <w:rPr>
                <w:rFonts w:hint="eastAsia" w:ascii="宋体" w:hAnsi="宋体" w:eastAsia="宋体" w:cs="宋体"/>
                <w:color w:val="auto"/>
                <w:sz w:val="24"/>
                <w:szCs w:val="24"/>
              </w:rPr>
              <w:t>回收利用是我国循环经济的重要组成部分，是一个被大众广泛关注的新兴产业。废铁产业的健康发展有利于冶金废物的再生和生态环境的保护，有利于再生资源的应用和原生资源的节约，有利于循环经济的发展和国家可持续性发展能力的增强。</w:t>
            </w:r>
          </w:p>
          <w:p w14:paraId="3242BE5A">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rPr>
              <w:t>随着我国</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发展循环经济</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、建立</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两型</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社会，</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节能减排</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等经济发展战略的调整，我国钢铁行业进入到</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产业集中、技术升级和产品结构调整</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的新阶段。我国废钢行业在这一新历史条件下，只有加快机制改革，采用</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大批量采购、集中加工、统一配送</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的运作模式，树立新的废钢</w:t>
            </w:r>
            <w:r>
              <w:rPr>
                <w:rFonts w:hint="eastAsia" w:ascii="宋体" w:hAnsi="宋体" w:eastAsia="宋体" w:cs="宋体"/>
                <w:color w:val="auto"/>
                <w:kern w:val="0"/>
                <w:sz w:val="24"/>
                <w:lang w:eastAsia="zh-CN"/>
              </w:rPr>
              <w:t>材</w:t>
            </w:r>
            <w:r>
              <w:rPr>
                <w:rFonts w:hint="eastAsia" w:ascii="宋体" w:hAnsi="宋体" w:eastAsia="宋体" w:cs="宋体"/>
                <w:color w:val="auto"/>
                <w:kern w:val="0"/>
                <w:sz w:val="24"/>
              </w:rPr>
              <w:t>资源应用和资源配置的新概念，才能适应市场的需求，进入良性的发展轨道。</w:t>
            </w:r>
          </w:p>
          <w:p w14:paraId="327ED9DB">
            <w:pPr>
              <w:autoSpaceDE w:val="0"/>
              <w:autoSpaceDN w:val="0"/>
              <w:adjustRightInd w:val="0"/>
              <w:spacing w:line="360" w:lineRule="auto"/>
              <w:ind w:firstLine="480" w:firstLineChars="200"/>
              <w:rPr>
                <w:rFonts w:hint="eastAsia" w:ascii="宋体" w:hAnsi="宋体" w:eastAsia="宋体" w:cs="宋体"/>
                <w:b w:val="0"/>
                <w:bCs w:val="0"/>
                <w:color w:val="auto"/>
                <w:kern w:val="0"/>
                <w:sz w:val="24"/>
                <w:szCs w:val="24"/>
                <w:lang w:val="en-US" w:eastAsia="zh-CN"/>
              </w:rPr>
            </w:pPr>
            <w:r>
              <w:rPr>
                <w:rFonts w:hint="eastAsia" w:ascii="宋体" w:hAnsi="宋体" w:eastAsia="宋体" w:cs="宋体"/>
                <w:color w:val="auto"/>
                <w:sz w:val="24"/>
                <w:szCs w:val="24"/>
                <w:lang w:eastAsia="zh-CN"/>
              </w:rPr>
              <w:t>安居区德润废旧物资经营中心</w:t>
            </w:r>
            <w:r>
              <w:rPr>
                <w:rFonts w:hint="eastAsia" w:ascii="宋体" w:hAnsi="宋体" w:eastAsia="宋体" w:cs="宋体"/>
                <w:color w:val="auto"/>
                <w:sz w:val="24"/>
                <w:szCs w:val="24"/>
              </w:rPr>
              <w:t>成立于201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月19日（营业执照见附件），是一家专业从事</w:t>
            </w:r>
            <w:r>
              <w:rPr>
                <w:rFonts w:hint="eastAsia" w:ascii="宋体" w:hAnsi="宋体" w:eastAsia="宋体" w:cs="宋体"/>
                <w:color w:val="auto"/>
                <w:sz w:val="24"/>
                <w:szCs w:val="24"/>
                <w:lang w:eastAsia="zh-CN"/>
              </w:rPr>
              <w:t>废旧金属收购加工及销售（不含危险废物）</w:t>
            </w:r>
            <w:r>
              <w:rPr>
                <w:rFonts w:hint="eastAsia" w:ascii="宋体" w:hAnsi="宋体" w:eastAsia="宋体" w:cs="宋体"/>
                <w:color w:val="auto"/>
                <w:sz w:val="24"/>
                <w:szCs w:val="24"/>
              </w:rPr>
              <w:t>的企业。为积极推进废旧钢</w:t>
            </w:r>
            <w:r>
              <w:rPr>
                <w:rFonts w:hint="eastAsia" w:ascii="宋体" w:hAnsi="宋体" w:eastAsia="宋体" w:cs="宋体"/>
                <w:color w:val="auto"/>
                <w:sz w:val="24"/>
                <w:szCs w:val="24"/>
                <w:lang w:eastAsia="zh-CN"/>
              </w:rPr>
              <w:t>材</w:t>
            </w:r>
            <w:r>
              <w:rPr>
                <w:rFonts w:hint="eastAsia" w:ascii="宋体" w:hAnsi="宋体" w:eastAsia="宋体" w:cs="宋体"/>
                <w:color w:val="auto"/>
                <w:sz w:val="24"/>
                <w:szCs w:val="24"/>
              </w:rPr>
              <w:t>供需衔接，提高集约化加工配送、经营水平，提高</w:t>
            </w:r>
            <w:r>
              <w:rPr>
                <w:rFonts w:hint="eastAsia" w:ascii="宋体" w:hAnsi="宋体" w:eastAsia="宋体" w:cs="宋体"/>
                <w:color w:val="auto"/>
                <w:sz w:val="24"/>
                <w:szCs w:val="24"/>
                <w:lang w:eastAsia="zh-CN"/>
              </w:rPr>
              <w:t>废钢材</w:t>
            </w:r>
            <w:r>
              <w:rPr>
                <w:rFonts w:hint="eastAsia" w:ascii="宋体" w:hAnsi="宋体" w:eastAsia="宋体" w:cs="宋体"/>
                <w:color w:val="auto"/>
                <w:sz w:val="24"/>
                <w:szCs w:val="24"/>
              </w:rPr>
              <w:t>加工质量，加强</w:t>
            </w:r>
            <w:r>
              <w:rPr>
                <w:rFonts w:hint="eastAsia" w:ascii="宋体" w:hAnsi="宋体" w:eastAsia="宋体" w:cs="宋体"/>
                <w:color w:val="auto"/>
                <w:sz w:val="24"/>
                <w:szCs w:val="24"/>
                <w:lang w:eastAsia="zh-CN"/>
              </w:rPr>
              <w:t>废钢材</w:t>
            </w:r>
            <w:r>
              <w:rPr>
                <w:rFonts w:hint="eastAsia" w:ascii="宋体" w:hAnsi="宋体" w:eastAsia="宋体" w:cs="宋体"/>
                <w:color w:val="auto"/>
                <w:sz w:val="24"/>
                <w:szCs w:val="24"/>
              </w:rPr>
              <w:t>产业规模化、现代化，充分利用好</w:t>
            </w:r>
            <w:r>
              <w:rPr>
                <w:rFonts w:hint="eastAsia" w:ascii="宋体" w:hAnsi="宋体" w:eastAsia="宋体" w:cs="宋体"/>
                <w:color w:val="auto"/>
                <w:sz w:val="24"/>
                <w:szCs w:val="24"/>
                <w:lang w:eastAsia="zh-CN"/>
              </w:rPr>
              <w:t>废钢材</w:t>
            </w:r>
            <w:r>
              <w:rPr>
                <w:rFonts w:hint="eastAsia" w:ascii="宋体" w:hAnsi="宋体" w:eastAsia="宋体" w:cs="宋体"/>
                <w:color w:val="auto"/>
                <w:sz w:val="24"/>
                <w:szCs w:val="24"/>
              </w:rPr>
              <w:t>资源。</w:t>
            </w:r>
            <w:r>
              <w:rPr>
                <w:rFonts w:hint="eastAsia" w:ascii="宋体" w:hAnsi="宋体" w:eastAsia="宋体" w:cs="宋体"/>
                <w:color w:val="auto"/>
                <w:sz w:val="24"/>
                <w:szCs w:val="24"/>
                <w:lang w:eastAsia="zh-CN"/>
              </w:rPr>
              <w:t>建设单位于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lang w:eastAsia="zh-CN"/>
              </w:rPr>
              <w:t>投资</w:t>
            </w:r>
            <w:r>
              <w:rPr>
                <w:rFonts w:hint="eastAsia" w:ascii="宋体" w:hAnsi="宋体" w:eastAsia="宋体" w:cs="宋体"/>
                <w:color w:val="auto"/>
                <w:sz w:val="24"/>
                <w:szCs w:val="24"/>
                <w:lang w:val="en-US" w:eastAsia="zh-CN"/>
              </w:rPr>
              <w:t>100万元建设“金属材料初加工项目”，项目系租用四川省维斯泰汽车零部件有限公司已建标准厂房1栋（建筑面积5120m</w:t>
            </w:r>
            <w:r>
              <w:rPr>
                <w:rFonts w:hint="eastAsia" w:ascii="宋体" w:hAnsi="宋体" w:eastAsia="宋体" w:cs="宋体"/>
                <w:color w:val="auto"/>
                <w:sz w:val="24"/>
                <w:szCs w:val="24"/>
                <w:vertAlign w:val="superscript"/>
                <w:lang w:val="en-US" w:eastAsia="zh-CN"/>
              </w:rPr>
              <w:t>2</w:t>
            </w:r>
            <w:r>
              <w:rPr>
                <w:rFonts w:hint="eastAsia" w:ascii="宋体" w:hAnsi="宋体" w:eastAsia="宋体" w:cs="宋体"/>
                <w:color w:val="auto"/>
                <w:sz w:val="24"/>
                <w:szCs w:val="24"/>
                <w:lang w:val="en-US" w:eastAsia="zh-CN"/>
              </w:rPr>
              <w:t>），建设废钢材破碎加工生产线1条，项目建成后将达到年加工破碎废钢材5万吨的能力。</w:t>
            </w:r>
            <w:r>
              <w:rPr>
                <w:rFonts w:hint="eastAsia" w:ascii="宋体" w:hAnsi="宋体" w:eastAsia="宋体" w:cs="宋体"/>
                <w:b/>
                <w:bCs/>
                <w:color w:val="auto"/>
                <w:kern w:val="0"/>
                <w:sz w:val="24"/>
                <w:szCs w:val="24"/>
                <w:lang w:val="en-US" w:eastAsia="zh-CN"/>
              </w:rPr>
              <w:t>本项目属于废旧不锈钢及其他废旧特种钢加工配送企业，</w:t>
            </w:r>
            <w:r>
              <w:rPr>
                <w:rFonts w:hint="eastAsia" w:ascii="宋体" w:hAnsi="宋体" w:eastAsia="宋体" w:cs="宋体"/>
                <w:b/>
                <w:bCs/>
                <w:color w:val="auto"/>
                <w:kern w:val="0"/>
                <w:sz w:val="24"/>
                <w:szCs w:val="24"/>
                <w:lang w:eastAsia="zh-CN"/>
              </w:rPr>
              <w:t>主要是将收购回来的废旧钢材进行简单的物理加工（分拣除杂、破碎等），不涉及电炉熔炼工序，废钢材中不涉及废电子器件、废电池、废汽车、废电机、废危险废物、废五金等。租用的标准厂房已于</w:t>
            </w:r>
            <w:r>
              <w:rPr>
                <w:rFonts w:hint="eastAsia" w:ascii="宋体" w:hAnsi="宋体" w:eastAsia="宋体" w:cs="宋体"/>
                <w:b/>
                <w:bCs/>
                <w:color w:val="auto"/>
                <w:kern w:val="0"/>
                <w:sz w:val="24"/>
                <w:szCs w:val="24"/>
                <w:lang w:val="en-US" w:eastAsia="zh-CN"/>
              </w:rPr>
              <w:t>2017年6月14日取得环评批复，遂环评函【2017】47号。</w:t>
            </w:r>
          </w:p>
          <w:p w14:paraId="773EDDAA">
            <w:pPr>
              <w:autoSpaceDE w:val="0"/>
              <w:autoSpaceDN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由于项目已于201</w:t>
            </w:r>
            <w:r>
              <w:rPr>
                <w:rFonts w:hint="eastAsia" w:ascii="宋体" w:hAnsi="宋体" w:eastAsia="宋体" w:cs="宋体"/>
                <w:color w:val="auto"/>
                <w:kern w:val="0"/>
                <w:sz w:val="24"/>
                <w:lang w:val="en-US" w:eastAsia="zh-CN"/>
              </w:rPr>
              <w:t>8</w:t>
            </w:r>
            <w:r>
              <w:rPr>
                <w:rFonts w:hint="eastAsia" w:ascii="宋体" w:hAnsi="宋体" w:eastAsia="宋体" w:cs="宋体"/>
                <w:color w:val="auto"/>
                <w:kern w:val="0"/>
                <w:sz w:val="24"/>
              </w:rPr>
              <w:t>年2月建成</w:t>
            </w:r>
            <w:r>
              <w:rPr>
                <w:rFonts w:hint="eastAsia" w:ascii="宋体" w:hAnsi="宋体" w:eastAsia="宋体" w:cs="宋体"/>
                <w:color w:val="auto"/>
                <w:kern w:val="0"/>
                <w:sz w:val="24"/>
                <w:lang w:eastAsia="zh-CN"/>
              </w:rPr>
              <w:t>，但还未</w:t>
            </w:r>
            <w:r>
              <w:rPr>
                <w:rFonts w:hint="eastAsia" w:ascii="宋体" w:hAnsi="宋体" w:eastAsia="宋体" w:cs="宋体"/>
                <w:color w:val="auto"/>
                <w:kern w:val="0"/>
                <w:sz w:val="24"/>
              </w:rPr>
              <w:t>投入</w:t>
            </w:r>
            <w:r>
              <w:rPr>
                <w:rFonts w:hint="eastAsia" w:ascii="宋体" w:hAnsi="宋体" w:eastAsia="宋体" w:cs="宋体"/>
                <w:color w:val="auto"/>
                <w:kern w:val="0"/>
                <w:sz w:val="24"/>
                <w:lang w:eastAsia="zh-CN"/>
              </w:rPr>
              <w:t>正式</w:t>
            </w:r>
            <w:r>
              <w:rPr>
                <w:rFonts w:hint="eastAsia" w:ascii="宋体" w:hAnsi="宋体" w:eastAsia="宋体" w:cs="宋体"/>
                <w:color w:val="auto"/>
                <w:kern w:val="0"/>
                <w:sz w:val="24"/>
              </w:rPr>
              <w:t>运营</w:t>
            </w:r>
            <w:r>
              <w:rPr>
                <w:rFonts w:hint="eastAsia" w:ascii="宋体" w:hAnsi="宋体" w:eastAsia="宋体" w:cs="宋体"/>
                <w:color w:val="auto"/>
                <w:kern w:val="0"/>
                <w:sz w:val="24"/>
                <w:lang w:eastAsia="zh-CN"/>
              </w:rPr>
              <w:t>，项目</w:t>
            </w:r>
            <w:r>
              <w:rPr>
                <w:rFonts w:hint="eastAsia" w:ascii="宋体" w:hAnsi="宋体" w:eastAsia="宋体" w:cs="宋体"/>
                <w:color w:val="auto"/>
                <w:kern w:val="0"/>
                <w:sz w:val="24"/>
              </w:rPr>
              <w:t>至今未开展环评，属于未批先建项目。根据</w:t>
            </w:r>
            <w:r>
              <w:rPr>
                <w:rFonts w:hint="eastAsia" w:ascii="宋体" w:hAnsi="宋体" w:eastAsia="宋体" w:cs="宋体"/>
                <w:color w:val="auto"/>
                <w:kern w:val="0"/>
                <w:sz w:val="24"/>
                <w:lang w:eastAsia="zh-CN"/>
              </w:rPr>
              <w:t>安居区</w:t>
            </w:r>
            <w:r>
              <w:rPr>
                <w:rFonts w:hint="eastAsia" w:ascii="宋体" w:hAnsi="宋体" w:eastAsia="宋体" w:cs="宋体"/>
                <w:color w:val="auto"/>
                <w:kern w:val="0"/>
                <w:sz w:val="24"/>
              </w:rPr>
              <w:t>环境保护局出具的《环境保护行政处罚立案通知书》（见附件）</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项目须补办环评手续。</w:t>
            </w:r>
          </w:p>
          <w:p w14:paraId="5BB16ACA">
            <w:pPr>
              <w:autoSpaceDE w:val="0"/>
              <w:autoSpaceDN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按照《中华人民共和国环境影响评价法》和国务院第</w:t>
            </w:r>
            <w:r>
              <w:rPr>
                <w:rFonts w:hint="eastAsia" w:ascii="宋体" w:hAnsi="宋体" w:eastAsia="宋体" w:cs="宋体"/>
                <w:color w:val="auto"/>
                <w:kern w:val="0"/>
                <w:sz w:val="24"/>
                <w:lang w:val="en-US" w:eastAsia="zh-CN"/>
              </w:rPr>
              <w:t>682</w:t>
            </w:r>
            <w:r>
              <w:rPr>
                <w:rFonts w:hint="eastAsia" w:ascii="宋体" w:hAnsi="宋体" w:eastAsia="宋体" w:cs="宋体"/>
                <w:color w:val="auto"/>
                <w:kern w:val="0"/>
                <w:sz w:val="24"/>
              </w:rPr>
              <w:t>号令《建设项目环境保护管理条例》，</w:t>
            </w:r>
            <w:r>
              <w:rPr>
                <w:rFonts w:hint="eastAsia" w:ascii="宋体" w:hAnsi="宋体" w:eastAsia="宋体" w:cs="宋体"/>
                <w:color w:val="auto"/>
                <w:kern w:val="0"/>
                <w:sz w:val="24"/>
                <w:lang w:eastAsia="zh-CN"/>
              </w:rPr>
              <w:t>本项目必须进行环境影响评价，根据生态环境部</w:t>
            </w:r>
            <w:r>
              <w:rPr>
                <w:rFonts w:hint="eastAsia" w:ascii="宋体" w:hAnsi="宋体" w:eastAsia="宋体" w:cs="宋体"/>
                <w:color w:val="auto"/>
                <w:kern w:val="0"/>
                <w:sz w:val="24"/>
              </w:rPr>
              <w:t>颁布的《建设项目环境影响评价分类管理名录》</w:t>
            </w:r>
            <w:r>
              <w:rPr>
                <w:rFonts w:hint="eastAsia" w:ascii="宋体" w:hAnsi="宋体" w:eastAsia="宋体" w:cs="宋体"/>
                <w:color w:val="auto"/>
                <w:kern w:val="0"/>
                <w:sz w:val="24"/>
                <w:lang w:val="en-US" w:eastAsia="zh-CN"/>
              </w:rPr>
              <w:t>1号令</w:t>
            </w:r>
            <w:r>
              <w:rPr>
                <w:rFonts w:hint="eastAsia" w:ascii="宋体" w:hAnsi="宋体" w:eastAsia="宋体" w:cs="宋体"/>
                <w:color w:val="auto"/>
                <w:kern w:val="0"/>
                <w:sz w:val="24"/>
              </w:rPr>
              <w:t>中有关规定</w:t>
            </w:r>
            <w:r>
              <w:rPr>
                <w:rFonts w:hint="eastAsia" w:ascii="宋体" w:hAnsi="宋体" w:eastAsia="宋体" w:cs="宋体"/>
                <w:color w:val="auto"/>
                <w:kern w:val="0"/>
                <w:sz w:val="24"/>
                <w:lang w:eastAsia="zh-CN"/>
              </w:rPr>
              <w:t>本项目属于第三十大类“废旧资源综合利用业”中的“其他类”应当编制环境影响报告表，安居区德润废旧物质经营中心特</w:t>
            </w:r>
            <w:r>
              <w:rPr>
                <w:rFonts w:hint="eastAsia" w:ascii="宋体" w:hAnsi="宋体" w:eastAsia="宋体" w:cs="宋体"/>
                <w:color w:val="auto"/>
                <w:kern w:val="24"/>
                <w:sz w:val="24"/>
              </w:rPr>
              <w:t>委</w:t>
            </w:r>
            <w:r>
              <w:rPr>
                <w:rFonts w:hint="eastAsia" w:ascii="宋体" w:hAnsi="宋体" w:eastAsia="宋体" w:cs="宋体"/>
                <w:color w:val="auto"/>
                <w:kern w:val="0"/>
                <w:sz w:val="24"/>
              </w:rPr>
              <w:t>托我单位进行该项目的环境影响评价工作。接受委托后，我单位技术人员立即开展工作，经过认真的现场踏勘、调查和有关资料的收集，根据国家、省、市有关环保政策、法规及当地环境保护局要求，从本项目及周边环境实际出发，分析项目建设与运营对环境的影响，编制完成了《</w:t>
            </w:r>
            <w:r>
              <w:rPr>
                <w:rFonts w:hint="eastAsia" w:ascii="宋体" w:hAnsi="宋体" w:eastAsia="宋体" w:cs="宋体"/>
                <w:color w:val="auto"/>
                <w:kern w:val="0"/>
                <w:sz w:val="24"/>
                <w:lang w:val="en-US" w:eastAsia="zh-CN"/>
              </w:rPr>
              <w:t>金属材料初加工项目</w:t>
            </w:r>
            <w:r>
              <w:rPr>
                <w:rFonts w:hint="eastAsia" w:ascii="宋体" w:hAnsi="宋体" w:eastAsia="宋体" w:cs="宋体"/>
                <w:color w:val="auto"/>
                <w:kern w:val="24"/>
                <w:sz w:val="24"/>
              </w:rPr>
              <w:t>环境影响评价报告表</w:t>
            </w:r>
            <w:r>
              <w:rPr>
                <w:rFonts w:hint="eastAsia" w:ascii="宋体" w:hAnsi="宋体" w:eastAsia="宋体" w:cs="宋体"/>
                <w:color w:val="auto"/>
                <w:kern w:val="0"/>
                <w:sz w:val="24"/>
              </w:rPr>
              <w:t>》。</w:t>
            </w:r>
          </w:p>
          <w:p w14:paraId="5FA06ECB">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8"/>
                <w:szCs w:val="28"/>
              </w:rPr>
              <w:t>二、产业政策符合性</w:t>
            </w:r>
          </w:p>
          <w:p w14:paraId="4EC3003D">
            <w:pPr>
              <w:spacing w:line="360" w:lineRule="auto"/>
              <w:ind w:firstLine="510"/>
              <w:rPr>
                <w:rFonts w:hint="eastAsia" w:ascii="宋体" w:hAnsi="宋体" w:eastAsia="宋体" w:cs="宋体"/>
                <w:color w:val="auto"/>
                <w:sz w:val="24"/>
                <w:szCs w:val="24"/>
              </w:rPr>
            </w:pPr>
            <w:r>
              <w:rPr>
                <w:rFonts w:hint="eastAsia" w:ascii="宋体" w:hAnsi="宋体" w:eastAsia="宋体" w:cs="宋体"/>
                <w:color w:val="auto"/>
                <w:sz w:val="24"/>
                <w:szCs w:val="24"/>
              </w:rPr>
              <w:t>中华人民共和国工业和信息化部2013年第</w:t>
            </w:r>
            <w:r>
              <w:rPr>
                <w:rFonts w:hint="eastAsia" w:ascii="宋体" w:hAnsi="宋体" w:eastAsia="宋体" w:cs="宋体"/>
                <w:color w:val="auto"/>
                <w:sz w:val="24"/>
                <w:szCs w:val="24"/>
                <w:lang w:val="en-US" w:eastAsia="zh-CN"/>
              </w:rPr>
              <w:t>74</w:t>
            </w:r>
            <w:r>
              <w:rPr>
                <w:rFonts w:hint="eastAsia" w:ascii="宋体" w:hAnsi="宋体" w:eastAsia="宋体" w:cs="宋体"/>
                <w:color w:val="auto"/>
                <w:sz w:val="24"/>
                <w:szCs w:val="24"/>
              </w:rPr>
              <w:t>号公告发布了《</w:t>
            </w:r>
            <w:r>
              <w:rPr>
                <w:rFonts w:hint="eastAsia" w:ascii="宋体" w:hAnsi="宋体" w:eastAsia="宋体" w:cs="宋体"/>
                <w:color w:val="auto"/>
                <w:sz w:val="24"/>
                <w:szCs w:val="24"/>
                <w:lang w:eastAsia="zh-CN"/>
              </w:rPr>
              <w:t>废钢铁加工</w:t>
            </w:r>
            <w:r>
              <w:rPr>
                <w:rFonts w:hint="eastAsia" w:ascii="宋体" w:hAnsi="宋体" w:eastAsia="宋体" w:cs="宋体"/>
                <w:color w:val="auto"/>
                <w:sz w:val="24"/>
                <w:szCs w:val="24"/>
              </w:rPr>
              <w:t>行业准入条件》，对</w:t>
            </w:r>
            <w:r>
              <w:rPr>
                <w:rFonts w:hint="eastAsia" w:ascii="宋体" w:hAnsi="宋体" w:eastAsia="宋体" w:cs="宋体"/>
                <w:color w:val="auto"/>
                <w:sz w:val="24"/>
                <w:szCs w:val="24"/>
                <w:lang w:eastAsia="zh-CN"/>
              </w:rPr>
              <w:t>废钢材加工</w:t>
            </w:r>
            <w:r>
              <w:rPr>
                <w:rFonts w:hint="eastAsia" w:ascii="宋体" w:hAnsi="宋体" w:eastAsia="宋体" w:cs="宋体"/>
                <w:color w:val="auto"/>
                <w:sz w:val="24"/>
                <w:szCs w:val="24"/>
              </w:rPr>
              <w:t>行业的生产工艺、生产设备、企业规模、产品质量等方面提出了相应要求，本项目建设情况与《</w:t>
            </w:r>
            <w:r>
              <w:rPr>
                <w:rFonts w:hint="eastAsia" w:ascii="宋体" w:hAnsi="宋体" w:eastAsia="宋体" w:cs="宋体"/>
                <w:color w:val="auto"/>
                <w:sz w:val="24"/>
                <w:szCs w:val="24"/>
                <w:lang w:eastAsia="zh-CN"/>
              </w:rPr>
              <w:t>废钢材加工</w:t>
            </w:r>
            <w:r>
              <w:rPr>
                <w:rFonts w:hint="eastAsia" w:ascii="宋体" w:hAnsi="宋体" w:eastAsia="宋体" w:cs="宋体"/>
                <w:color w:val="auto"/>
                <w:sz w:val="24"/>
                <w:szCs w:val="24"/>
              </w:rPr>
              <w:t>行业准入条件》的符合性见表1-</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w:t>
            </w:r>
          </w:p>
          <w:p w14:paraId="1B51582B">
            <w:pPr>
              <w:adjustRightInd w:val="0"/>
              <w:snapToGrid w:val="0"/>
              <w:spacing w:line="520" w:lineRule="exact"/>
              <w:ind w:firstLine="422" w:firstLineChars="200"/>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color w:val="auto"/>
                <w:sz w:val="21"/>
              </w:rPr>
              <w:t>表 1-1  项目与《</w:t>
            </w:r>
            <w:r>
              <w:rPr>
                <w:rFonts w:hint="eastAsia" w:ascii="宋体" w:hAnsi="宋体" w:eastAsia="宋体" w:cs="宋体"/>
                <w:b/>
                <w:color w:val="auto"/>
                <w:sz w:val="21"/>
                <w:lang w:eastAsia="zh-CN"/>
              </w:rPr>
              <w:t>废钢铁</w:t>
            </w:r>
            <w:r>
              <w:rPr>
                <w:rFonts w:hint="eastAsia" w:ascii="宋体" w:hAnsi="宋体" w:eastAsia="宋体" w:cs="宋体"/>
                <w:b/>
                <w:color w:val="auto"/>
                <w:sz w:val="21"/>
              </w:rPr>
              <w:t>加工行业准入条件（20</w:t>
            </w:r>
            <w:r>
              <w:rPr>
                <w:rFonts w:hint="eastAsia" w:ascii="宋体" w:hAnsi="宋体" w:eastAsia="宋体" w:cs="宋体"/>
                <w:b/>
                <w:color w:val="auto"/>
                <w:sz w:val="21"/>
                <w:lang w:val="en-US" w:eastAsia="zh-CN"/>
              </w:rPr>
              <w:t>16</w:t>
            </w:r>
            <w:r>
              <w:rPr>
                <w:rFonts w:hint="eastAsia" w:ascii="宋体" w:hAnsi="宋体" w:eastAsia="宋体" w:cs="宋体"/>
                <w:b/>
                <w:color w:val="auto"/>
                <w:sz w:val="21"/>
              </w:rPr>
              <w:t>）》环保相关条款符合性分析</w:t>
            </w:r>
          </w:p>
          <w:tbl>
            <w:tblPr>
              <w:tblStyle w:val="19"/>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
              <w:gridCol w:w="5334"/>
              <w:gridCol w:w="3324"/>
              <w:gridCol w:w="974"/>
            </w:tblGrid>
            <w:tr w14:paraId="4BC56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272" w:hRule="atLeast"/>
                <w:jc w:val="center"/>
              </w:trPr>
              <w:tc>
                <w:tcPr>
                  <w:tcW w:w="5334" w:type="dxa"/>
                  <w:vAlign w:val="center"/>
                </w:tcPr>
                <w:p w14:paraId="14652ED4">
                  <w:pPr>
                    <w:pStyle w:val="60"/>
                    <w:spacing w:before="1" w:line="251" w:lineRule="exact"/>
                    <w:ind w:right="1050"/>
                    <w:jc w:val="center"/>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lang w:val="en-US" w:eastAsia="zh-CN"/>
                    </w:rPr>
                    <w:t xml:space="preserve">      </w:t>
                  </w:r>
                  <w:r>
                    <w:rPr>
                      <w:rFonts w:hint="eastAsia" w:ascii="宋体" w:hAnsi="宋体" w:eastAsia="宋体" w:cs="宋体"/>
                      <w:b/>
                      <w:color w:val="auto"/>
                      <w:w w:val="100"/>
                      <w:sz w:val="21"/>
                      <w:szCs w:val="21"/>
                    </w:rPr>
                    <w:t>废钢铁加工行业准入条件</w:t>
                  </w:r>
                </w:p>
              </w:tc>
              <w:tc>
                <w:tcPr>
                  <w:tcW w:w="3324" w:type="dxa"/>
                  <w:vAlign w:val="center"/>
                </w:tcPr>
                <w:p w14:paraId="7D309C63">
                  <w:pPr>
                    <w:pStyle w:val="60"/>
                    <w:spacing w:before="1" w:line="251" w:lineRule="exact"/>
                    <w:ind w:right="1319"/>
                    <w:jc w:val="center"/>
                    <w:rPr>
                      <w:rFonts w:hint="eastAsia" w:ascii="宋体" w:hAnsi="宋体" w:eastAsia="宋体" w:cs="宋体"/>
                      <w:color w:val="auto"/>
                      <w:w w:val="100"/>
                      <w:sz w:val="21"/>
                      <w:szCs w:val="21"/>
                      <w:lang w:eastAsia="zh-CN"/>
                    </w:rPr>
                  </w:pPr>
                  <w:r>
                    <w:rPr>
                      <w:rFonts w:hint="eastAsia" w:ascii="宋体" w:hAnsi="宋体" w:eastAsia="宋体" w:cs="宋体"/>
                      <w:color w:val="auto"/>
                      <w:w w:val="100"/>
                      <w:sz w:val="21"/>
                      <w:szCs w:val="21"/>
                      <w:lang w:val="en-US" w:eastAsia="zh-CN"/>
                    </w:rPr>
                    <w:t xml:space="preserve">           </w:t>
                  </w:r>
                  <w:r>
                    <w:rPr>
                      <w:rFonts w:hint="eastAsia" w:ascii="宋体" w:hAnsi="宋体" w:eastAsia="宋体" w:cs="宋体"/>
                      <w:color w:val="auto"/>
                      <w:w w:val="100"/>
                      <w:sz w:val="21"/>
                      <w:szCs w:val="21"/>
                      <w:lang w:eastAsia="zh-CN"/>
                    </w:rPr>
                    <w:t>项目情况</w:t>
                  </w:r>
                </w:p>
              </w:tc>
              <w:tc>
                <w:tcPr>
                  <w:tcW w:w="974" w:type="dxa"/>
                  <w:vAlign w:val="center"/>
                </w:tcPr>
                <w:p w14:paraId="6AFE686C">
                  <w:pPr>
                    <w:pStyle w:val="60"/>
                    <w:spacing w:before="1" w:line="251" w:lineRule="exact"/>
                    <w:ind w:right="226"/>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符合性</w:t>
                  </w:r>
                </w:p>
              </w:tc>
            </w:tr>
            <w:tr w14:paraId="4CE22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272" w:hRule="atLeast"/>
                <w:jc w:val="center"/>
              </w:trPr>
              <w:tc>
                <w:tcPr>
                  <w:tcW w:w="5334" w:type="dxa"/>
                  <w:vAlign w:val="center"/>
                </w:tcPr>
                <w:p w14:paraId="04CF1FB1">
                  <w:pPr>
                    <w:pStyle w:val="60"/>
                    <w:spacing w:before="2" w:line="251" w:lineRule="exact"/>
                    <w:ind w:right="1047" w:firstLine="211" w:firstLineChars="100"/>
                    <w:jc w:val="both"/>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一、企业的设立和布局</w:t>
                  </w:r>
                </w:p>
              </w:tc>
              <w:tc>
                <w:tcPr>
                  <w:tcW w:w="3324" w:type="dxa"/>
                  <w:vAlign w:val="center"/>
                </w:tcPr>
                <w:p w14:paraId="72364E49">
                  <w:pPr>
                    <w:pStyle w:val="60"/>
                    <w:jc w:val="left"/>
                    <w:rPr>
                      <w:rFonts w:hint="eastAsia" w:ascii="宋体" w:hAnsi="宋体" w:eastAsia="宋体" w:cs="宋体"/>
                      <w:color w:val="auto"/>
                      <w:w w:val="100"/>
                      <w:sz w:val="21"/>
                      <w:szCs w:val="21"/>
                    </w:rPr>
                  </w:pPr>
                </w:p>
              </w:tc>
              <w:tc>
                <w:tcPr>
                  <w:tcW w:w="974" w:type="dxa"/>
                  <w:vAlign w:val="center"/>
                </w:tcPr>
                <w:p w14:paraId="09A57739">
                  <w:pPr>
                    <w:pStyle w:val="60"/>
                    <w:jc w:val="left"/>
                    <w:rPr>
                      <w:rFonts w:hint="eastAsia" w:ascii="宋体" w:hAnsi="宋体" w:eastAsia="宋体" w:cs="宋体"/>
                      <w:color w:val="auto"/>
                      <w:w w:val="100"/>
                      <w:sz w:val="21"/>
                      <w:szCs w:val="21"/>
                    </w:rPr>
                  </w:pPr>
                </w:p>
              </w:tc>
            </w:tr>
            <w:tr w14:paraId="3AB6E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1361" w:hRule="atLeast"/>
                <w:jc w:val="center"/>
              </w:trPr>
              <w:tc>
                <w:tcPr>
                  <w:tcW w:w="5334" w:type="dxa"/>
                  <w:vAlign w:val="center"/>
                </w:tcPr>
                <w:p w14:paraId="709B5814">
                  <w:pPr>
                    <w:pStyle w:val="60"/>
                    <w:spacing w:line="242" w:lineRule="auto"/>
                    <w:ind w:left="215" w:right="95"/>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（一）废钢铁加工配送企业应符合有关法律法规规定，符合国家产业政策、土地供应政策及本地区土地利用总体规划、城乡建设规划和主体功能区规划的要求，企业建设应有规范化设计要求。</w:t>
                  </w:r>
                </w:p>
              </w:tc>
              <w:tc>
                <w:tcPr>
                  <w:tcW w:w="3324" w:type="dxa"/>
                  <w:vAlign w:val="center"/>
                </w:tcPr>
                <w:p w14:paraId="066EA481">
                  <w:pPr>
                    <w:pStyle w:val="60"/>
                    <w:spacing w:line="242" w:lineRule="auto"/>
                    <w:ind w:left="105" w:right="94"/>
                    <w:jc w:val="both"/>
                    <w:rPr>
                      <w:rFonts w:hint="eastAsia" w:ascii="宋体" w:hAnsi="宋体" w:eastAsia="宋体" w:cs="宋体"/>
                      <w:color w:val="auto"/>
                      <w:w w:val="100"/>
                      <w:sz w:val="21"/>
                      <w:szCs w:val="21"/>
                    </w:rPr>
                  </w:pPr>
                  <w:r>
                    <w:rPr>
                      <w:rFonts w:hint="eastAsia" w:ascii="宋体" w:hAnsi="宋体" w:eastAsia="宋体" w:cs="宋体"/>
                      <w:color w:val="auto"/>
                      <w:spacing w:val="-3"/>
                      <w:w w:val="100"/>
                      <w:sz w:val="21"/>
                      <w:szCs w:val="21"/>
                    </w:rPr>
                    <w:t>本项目符合有关法律法规规定，符合</w:t>
                  </w:r>
                  <w:r>
                    <w:rPr>
                      <w:rFonts w:hint="eastAsia" w:ascii="宋体" w:hAnsi="宋体" w:eastAsia="宋体" w:cs="宋体"/>
                      <w:color w:val="auto"/>
                      <w:spacing w:val="-7"/>
                      <w:w w:val="100"/>
                      <w:sz w:val="21"/>
                      <w:szCs w:val="21"/>
                    </w:rPr>
                    <w:t>国家产业政策、土地供应政策及高坪</w:t>
                  </w:r>
                  <w:r>
                    <w:rPr>
                      <w:rFonts w:hint="eastAsia" w:ascii="宋体" w:hAnsi="宋体" w:eastAsia="宋体" w:cs="宋体"/>
                      <w:color w:val="auto"/>
                      <w:spacing w:val="-10"/>
                      <w:w w:val="100"/>
                      <w:sz w:val="21"/>
                      <w:szCs w:val="21"/>
                    </w:rPr>
                    <w:t>区土地利用总体规划、城乡建设规划</w:t>
                  </w:r>
                  <w:r>
                    <w:rPr>
                      <w:rFonts w:hint="eastAsia" w:ascii="宋体" w:hAnsi="宋体" w:eastAsia="宋体" w:cs="宋体"/>
                      <w:color w:val="auto"/>
                      <w:w w:val="100"/>
                      <w:sz w:val="21"/>
                      <w:szCs w:val="21"/>
                    </w:rPr>
                    <w:t>和主体功能区规划的要求，企业建设符合设计规范。</w:t>
                  </w:r>
                </w:p>
              </w:tc>
              <w:tc>
                <w:tcPr>
                  <w:tcW w:w="974" w:type="dxa"/>
                  <w:vAlign w:val="center"/>
                </w:tcPr>
                <w:p w14:paraId="2748E81D">
                  <w:pPr>
                    <w:pStyle w:val="60"/>
                    <w:jc w:val="left"/>
                    <w:rPr>
                      <w:rFonts w:hint="eastAsia" w:ascii="宋体" w:hAnsi="宋体" w:eastAsia="宋体" w:cs="宋体"/>
                      <w:b/>
                      <w:color w:val="auto"/>
                      <w:w w:val="100"/>
                      <w:sz w:val="21"/>
                      <w:szCs w:val="21"/>
                    </w:rPr>
                  </w:pPr>
                </w:p>
                <w:p w14:paraId="6B302D57">
                  <w:pPr>
                    <w:pStyle w:val="60"/>
                    <w:spacing w:before="6"/>
                    <w:jc w:val="left"/>
                    <w:rPr>
                      <w:rFonts w:hint="eastAsia" w:ascii="宋体" w:hAnsi="宋体" w:eastAsia="宋体" w:cs="宋体"/>
                      <w:b/>
                      <w:color w:val="auto"/>
                      <w:w w:val="100"/>
                      <w:sz w:val="21"/>
                      <w:szCs w:val="21"/>
                    </w:rPr>
                  </w:pPr>
                </w:p>
                <w:p w14:paraId="15E73536">
                  <w:pPr>
                    <w:pStyle w:val="60"/>
                    <w:ind w:left="122" w:right="226"/>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0A3B0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2995" w:hRule="atLeast"/>
                <w:jc w:val="center"/>
              </w:trPr>
              <w:tc>
                <w:tcPr>
                  <w:tcW w:w="5334" w:type="dxa"/>
                  <w:vAlign w:val="center"/>
                </w:tcPr>
                <w:p w14:paraId="2416C92E">
                  <w:pPr>
                    <w:pStyle w:val="60"/>
                    <w:spacing w:before="1" w:line="242" w:lineRule="auto"/>
                    <w:ind w:left="215" w:right="-15"/>
                    <w:jc w:val="left"/>
                    <w:rPr>
                      <w:rFonts w:hint="eastAsia" w:ascii="宋体" w:hAnsi="宋体" w:eastAsia="宋体" w:cs="宋体"/>
                      <w:color w:val="auto"/>
                      <w:w w:val="100"/>
                      <w:sz w:val="21"/>
                      <w:szCs w:val="21"/>
                    </w:rPr>
                  </w:pPr>
                  <w:r>
                    <w:rPr>
                      <w:rFonts w:hint="eastAsia" w:ascii="宋体" w:hAnsi="宋体" w:eastAsia="宋体" w:cs="宋体"/>
                      <w:color w:val="auto"/>
                      <w:spacing w:val="4"/>
                      <w:w w:val="100"/>
                      <w:sz w:val="21"/>
                      <w:szCs w:val="21"/>
                    </w:rPr>
                    <w:t>（二）</w:t>
                  </w:r>
                  <w:r>
                    <w:rPr>
                      <w:rFonts w:hint="eastAsia" w:ascii="宋体" w:hAnsi="宋体" w:eastAsia="宋体" w:cs="宋体"/>
                      <w:color w:val="auto"/>
                      <w:spacing w:val="3"/>
                      <w:w w:val="100"/>
                      <w:sz w:val="21"/>
                      <w:szCs w:val="21"/>
                    </w:rPr>
                    <w:t>建设废钢铁加工配送项目时，应根据环境影响评价结论，确定厂址及其与周围人群和敏感区域的距离。新建废钢铁加工配送项目原则上应布局在符合相应功能定位的产业园区。在国家法律、法规、规章和规划确定或县级及</w:t>
                  </w:r>
                  <w:r>
                    <w:rPr>
                      <w:rFonts w:hint="eastAsia" w:ascii="宋体" w:hAnsi="宋体" w:eastAsia="宋体" w:cs="宋体"/>
                      <w:color w:val="auto"/>
                      <w:w w:val="100"/>
                      <w:sz w:val="21"/>
                      <w:szCs w:val="21"/>
                    </w:rPr>
                    <w:t>以上人民政府规定的自然保护区、风景名胜区、</w:t>
                  </w:r>
                  <w:r>
                    <w:rPr>
                      <w:rFonts w:hint="eastAsia" w:ascii="宋体" w:hAnsi="宋体" w:eastAsia="宋体" w:cs="宋体"/>
                      <w:color w:val="auto"/>
                      <w:spacing w:val="3"/>
                      <w:w w:val="100"/>
                      <w:sz w:val="21"/>
                      <w:szCs w:val="21"/>
                    </w:rPr>
                    <w:t>饮用水源保护区、基本农田保护区和其他需要特别保护的区域内，不得新建废钢铁加工配送企业。已在上述区域投产运营的废钢铁加工配</w:t>
                  </w:r>
                  <w:r>
                    <w:rPr>
                      <w:rFonts w:hint="eastAsia" w:ascii="宋体" w:hAnsi="宋体" w:eastAsia="宋体" w:cs="宋体"/>
                      <w:color w:val="auto"/>
                      <w:w w:val="100"/>
                      <w:sz w:val="21"/>
                      <w:szCs w:val="21"/>
                    </w:rPr>
                    <w:t>送企业要根据该区域规划要求，在一定期限内，通过依法搬迁、转产等方式逐步退出。</w:t>
                  </w:r>
                </w:p>
              </w:tc>
              <w:tc>
                <w:tcPr>
                  <w:tcW w:w="3324" w:type="dxa"/>
                  <w:vAlign w:val="center"/>
                </w:tcPr>
                <w:p w14:paraId="24403DE6">
                  <w:pPr>
                    <w:pStyle w:val="60"/>
                    <w:spacing w:before="1" w:line="242" w:lineRule="auto"/>
                    <w:ind w:left="105" w:right="94"/>
                    <w:jc w:val="both"/>
                    <w:rPr>
                      <w:rFonts w:hint="eastAsia" w:ascii="宋体" w:hAnsi="宋体" w:eastAsia="宋体" w:cs="宋体"/>
                      <w:color w:val="auto"/>
                      <w:w w:val="100"/>
                      <w:sz w:val="21"/>
                      <w:szCs w:val="21"/>
                    </w:rPr>
                  </w:pPr>
                  <w:r>
                    <w:rPr>
                      <w:rFonts w:hint="eastAsia" w:ascii="宋体" w:hAnsi="宋体" w:eastAsia="宋体" w:cs="宋体"/>
                      <w:color w:val="auto"/>
                      <w:spacing w:val="9"/>
                      <w:w w:val="100"/>
                      <w:sz w:val="21"/>
                      <w:szCs w:val="21"/>
                    </w:rPr>
                    <w:t>本项目位于</w:t>
                  </w:r>
                  <w:r>
                    <w:rPr>
                      <w:rFonts w:hint="eastAsia" w:cs="宋体"/>
                      <w:color w:val="auto"/>
                      <w:spacing w:val="9"/>
                      <w:w w:val="100"/>
                      <w:sz w:val="21"/>
                      <w:szCs w:val="21"/>
                      <w:lang w:eastAsia="zh-CN"/>
                    </w:rPr>
                    <w:t>遂宁市安居区化工工业园四川维斯泰汽车零部件有限公司内</w:t>
                  </w:r>
                  <w:r>
                    <w:rPr>
                      <w:rFonts w:hint="eastAsia" w:ascii="宋体" w:hAnsi="宋体" w:eastAsia="宋体" w:cs="宋体"/>
                      <w:color w:val="auto"/>
                      <w:spacing w:val="-5"/>
                      <w:w w:val="100"/>
                      <w:sz w:val="21"/>
                      <w:szCs w:val="21"/>
                    </w:rPr>
                    <w:t>，符合相应功能定位。未涉</w:t>
                  </w:r>
                  <w:r>
                    <w:rPr>
                      <w:rFonts w:hint="eastAsia" w:ascii="宋体" w:hAnsi="宋体" w:eastAsia="宋体" w:cs="宋体"/>
                      <w:color w:val="auto"/>
                      <w:spacing w:val="-9"/>
                      <w:w w:val="100"/>
                      <w:sz w:val="21"/>
                      <w:szCs w:val="21"/>
                    </w:rPr>
                    <w:t>及自然保护区、风景名胜区、饮用水</w:t>
                  </w:r>
                  <w:r>
                    <w:rPr>
                      <w:rFonts w:hint="eastAsia" w:ascii="宋体" w:hAnsi="宋体" w:eastAsia="宋体" w:cs="宋体"/>
                      <w:color w:val="auto"/>
                      <w:spacing w:val="-6"/>
                      <w:w w:val="100"/>
                      <w:sz w:val="21"/>
                      <w:szCs w:val="21"/>
                    </w:rPr>
                    <w:t>源保护区、基本农田保护区和其他需要特别保护的敏感区域。</w:t>
                  </w:r>
                </w:p>
              </w:tc>
              <w:tc>
                <w:tcPr>
                  <w:tcW w:w="974" w:type="dxa"/>
                  <w:vAlign w:val="center"/>
                </w:tcPr>
                <w:p w14:paraId="29335DB2">
                  <w:pPr>
                    <w:pStyle w:val="60"/>
                    <w:ind w:right="226" w:firstLine="210" w:firstLineChars="100"/>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0C192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1361" w:hRule="atLeast"/>
                <w:jc w:val="center"/>
              </w:trPr>
              <w:tc>
                <w:tcPr>
                  <w:tcW w:w="5334" w:type="dxa"/>
                  <w:vAlign w:val="center"/>
                </w:tcPr>
                <w:p w14:paraId="1ECF4862">
                  <w:pPr>
                    <w:pStyle w:val="60"/>
                    <w:spacing w:line="242" w:lineRule="auto"/>
                    <w:ind w:left="215" w:right="95"/>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（三）废钢铁加工配送企业应符合国家土地管理的相关政策和规定，应符合国家和本地区土地供应政策，以及禁止和限制用地项目目录、工业项目建设用地控制指标等相关土地使用标准的规定。</w:t>
                  </w:r>
                </w:p>
              </w:tc>
              <w:tc>
                <w:tcPr>
                  <w:tcW w:w="3324" w:type="dxa"/>
                  <w:vAlign w:val="center"/>
                </w:tcPr>
                <w:p w14:paraId="19945C24">
                  <w:pPr>
                    <w:pStyle w:val="60"/>
                    <w:spacing w:line="242" w:lineRule="auto"/>
                    <w:ind w:left="105" w:right="94"/>
                    <w:jc w:val="both"/>
                    <w:rPr>
                      <w:rFonts w:hint="eastAsia" w:ascii="宋体" w:hAnsi="宋体" w:eastAsia="宋体" w:cs="宋体"/>
                      <w:color w:val="auto"/>
                      <w:w w:val="100"/>
                      <w:sz w:val="21"/>
                      <w:szCs w:val="21"/>
                    </w:rPr>
                  </w:pPr>
                  <w:r>
                    <w:rPr>
                      <w:rFonts w:hint="eastAsia" w:ascii="宋体" w:hAnsi="宋体" w:eastAsia="宋体" w:cs="宋体"/>
                      <w:color w:val="auto"/>
                      <w:spacing w:val="-4"/>
                      <w:w w:val="100"/>
                      <w:sz w:val="21"/>
                      <w:szCs w:val="21"/>
                    </w:rPr>
                    <w:t>本项目位于工业园区内，用地属于工</w:t>
                  </w:r>
                  <w:r>
                    <w:rPr>
                      <w:rFonts w:hint="eastAsia" w:ascii="宋体" w:hAnsi="宋体" w:eastAsia="宋体" w:cs="宋体"/>
                      <w:color w:val="auto"/>
                      <w:spacing w:val="-7"/>
                      <w:w w:val="100"/>
                      <w:sz w:val="21"/>
                      <w:szCs w:val="21"/>
                    </w:rPr>
                    <w:t>业用地，且符合国家土地管理的相关</w:t>
                  </w:r>
                  <w:r>
                    <w:rPr>
                      <w:rFonts w:hint="eastAsia" w:ascii="宋体" w:hAnsi="宋体" w:eastAsia="宋体" w:cs="宋体"/>
                      <w:color w:val="auto"/>
                      <w:spacing w:val="-9"/>
                      <w:w w:val="100"/>
                      <w:sz w:val="21"/>
                      <w:szCs w:val="21"/>
                    </w:rPr>
                    <w:t>政策和规定，符合国家和本地区土地供应政策。</w:t>
                  </w:r>
                </w:p>
              </w:tc>
              <w:tc>
                <w:tcPr>
                  <w:tcW w:w="974" w:type="dxa"/>
                  <w:vAlign w:val="center"/>
                </w:tcPr>
                <w:p w14:paraId="5FC6A786">
                  <w:pPr>
                    <w:pStyle w:val="60"/>
                    <w:jc w:val="left"/>
                    <w:rPr>
                      <w:rFonts w:hint="eastAsia" w:ascii="宋体" w:hAnsi="宋体" w:eastAsia="宋体" w:cs="宋体"/>
                      <w:b/>
                      <w:color w:val="auto"/>
                      <w:w w:val="100"/>
                      <w:sz w:val="21"/>
                      <w:szCs w:val="21"/>
                    </w:rPr>
                  </w:pPr>
                </w:p>
                <w:p w14:paraId="18162586">
                  <w:pPr>
                    <w:pStyle w:val="60"/>
                    <w:spacing w:before="6"/>
                    <w:jc w:val="left"/>
                    <w:rPr>
                      <w:rFonts w:hint="eastAsia" w:ascii="宋体" w:hAnsi="宋体" w:eastAsia="宋体" w:cs="宋体"/>
                      <w:b/>
                      <w:color w:val="auto"/>
                      <w:w w:val="100"/>
                      <w:sz w:val="21"/>
                      <w:szCs w:val="21"/>
                    </w:rPr>
                  </w:pPr>
                </w:p>
                <w:p w14:paraId="36E986B9">
                  <w:pPr>
                    <w:pStyle w:val="60"/>
                    <w:ind w:left="122" w:right="226"/>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6091C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272" w:hRule="atLeast"/>
                <w:jc w:val="center"/>
              </w:trPr>
              <w:tc>
                <w:tcPr>
                  <w:tcW w:w="5334" w:type="dxa"/>
                  <w:vAlign w:val="center"/>
                </w:tcPr>
                <w:p w14:paraId="015DF768">
                  <w:pPr>
                    <w:pStyle w:val="60"/>
                    <w:spacing w:line="251" w:lineRule="exact"/>
                    <w:ind w:right="1047" w:firstLine="211" w:firstLineChars="100"/>
                    <w:jc w:val="both"/>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二、规模、工艺和装备</w:t>
                  </w:r>
                </w:p>
              </w:tc>
              <w:tc>
                <w:tcPr>
                  <w:tcW w:w="3324" w:type="dxa"/>
                  <w:vAlign w:val="center"/>
                </w:tcPr>
                <w:p w14:paraId="0895B65B">
                  <w:pPr>
                    <w:pStyle w:val="60"/>
                    <w:jc w:val="left"/>
                    <w:rPr>
                      <w:rFonts w:hint="eastAsia" w:ascii="宋体" w:hAnsi="宋体" w:eastAsia="宋体" w:cs="宋体"/>
                      <w:color w:val="auto"/>
                      <w:w w:val="100"/>
                      <w:sz w:val="21"/>
                      <w:szCs w:val="21"/>
                    </w:rPr>
                  </w:pPr>
                </w:p>
              </w:tc>
              <w:tc>
                <w:tcPr>
                  <w:tcW w:w="974" w:type="dxa"/>
                  <w:vAlign w:val="center"/>
                </w:tcPr>
                <w:p w14:paraId="0F88AA7F">
                  <w:pPr>
                    <w:pStyle w:val="60"/>
                    <w:jc w:val="left"/>
                    <w:rPr>
                      <w:rFonts w:hint="eastAsia" w:ascii="宋体" w:hAnsi="宋体" w:eastAsia="宋体" w:cs="宋体"/>
                      <w:color w:val="auto"/>
                      <w:w w:val="100"/>
                      <w:sz w:val="21"/>
                      <w:szCs w:val="21"/>
                    </w:rPr>
                  </w:pPr>
                </w:p>
              </w:tc>
            </w:tr>
            <w:tr w14:paraId="494C2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1361" w:hRule="atLeast"/>
                <w:jc w:val="center"/>
              </w:trPr>
              <w:tc>
                <w:tcPr>
                  <w:tcW w:w="5334" w:type="dxa"/>
                  <w:vAlign w:val="center"/>
                </w:tcPr>
                <w:p w14:paraId="3C6F4F3A">
                  <w:pPr>
                    <w:pStyle w:val="60"/>
                    <w:spacing w:before="1" w:line="242" w:lineRule="auto"/>
                    <w:ind w:left="215" w:right="92" w:firstLine="52"/>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（一）新建普碳废钢铁加工配送企业年废钢铁</w:t>
                  </w:r>
                  <w:r>
                    <w:rPr>
                      <w:rFonts w:hint="eastAsia" w:ascii="宋体" w:hAnsi="宋体" w:eastAsia="宋体" w:cs="宋体"/>
                      <w:color w:val="auto"/>
                      <w:spacing w:val="-1"/>
                      <w:w w:val="100"/>
                      <w:sz w:val="21"/>
                      <w:szCs w:val="21"/>
                    </w:rPr>
                    <w:t>加工能力必须在</w:t>
                  </w:r>
                  <w:r>
                    <w:rPr>
                      <w:rFonts w:hint="eastAsia" w:ascii="宋体" w:hAnsi="宋体" w:eastAsia="宋体" w:cs="宋体"/>
                      <w:color w:val="auto"/>
                      <w:w w:val="100"/>
                      <w:sz w:val="21"/>
                      <w:szCs w:val="21"/>
                    </w:rPr>
                    <w:t>15</w:t>
                  </w:r>
                  <w:r>
                    <w:rPr>
                      <w:rFonts w:hint="eastAsia" w:ascii="宋体" w:hAnsi="宋体" w:eastAsia="宋体" w:cs="宋体"/>
                      <w:color w:val="auto"/>
                      <w:spacing w:val="-10"/>
                      <w:w w:val="100"/>
                      <w:sz w:val="21"/>
                      <w:szCs w:val="21"/>
                    </w:rPr>
                    <w:t>万吨以上；改造、扩建普碳</w:t>
                  </w:r>
                  <w:r>
                    <w:rPr>
                      <w:rFonts w:hint="eastAsia" w:ascii="宋体" w:hAnsi="宋体" w:eastAsia="宋体" w:cs="宋体"/>
                      <w:color w:val="auto"/>
                      <w:spacing w:val="3"/>
                      <w:w w:val="100"/>
                      <w:sz w:val="21"/>
                      <w:szCs w:val="21"/>
                    </w:rPr>
                    <w:t>废钢铁加工配送企业年废钢铁加工能力应达到</w:t>
                  </w:r>
                  <w:r>
                    <w:rPr>
                      <w:rFonts w:hint="eastAsia" w:ascii="宋体" w:hAnsi="宋体" w:eastAsia="宋体" w:cs="宋体"/>
                      <w:color w:val="auto"/>
                      <w:w w:val="100"/>
                      <w:sz w:val="21"/>
                      <w:szCs w:val="21"/>
                    </w:rPr>
                    <w:t>10万吨以上；废旧不锈钢及其它废旧特种钢加工配送企业年加工能力应达到3 万吨以上。</w:t>
                  </w:r>
                </w:p>
              </w:tc>
              <w:tc>
                <w:tcPr>
                  <w:tcW w:w="3324" w:type="dxa"/>
                  <w:vAlign w:val="center"/>
                </w:tcPr>
                <w:p w14:paraId="227F4EB7">
                  <w:pPr>
                    <w:pStyle w:val="60"/>
                    <w:spacing w:before="1" w:line="242" w:lineRule="auto"/>
                    <w:ind w:left="105" w:right="94"/>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本项目属于废旧不锈钢及其它废旧特种钢加工配送企业年加工能力</w:t>
                  </w:r>
                  <w:r>
                    <w:rPr>
                      <w:rFonts w:hint="eastAsia" w:ascii="宋体" w:hAnsi="宋体" w:eastAsia="宋体" w:cs="宋体"/>
                      <w:color w:val="auto"/>
                      <w:w w:val="100"/>
                      <w:sz w:val="21"/>
                      <w:szCs w:val="21"/>
                      <w:lang w:val="en-US" w:eastAsia="zh-CN"/>
                    </w:rPr>
                    <w:t>50000</w:t>
                  </w:r>
                  <w:r>
                    <w:rPr>
                      <w:rFonts w:hint="eastAsia" w:ascii="宋体" w:hAnsi="宋体" w:eastAsia="宋体" w:cs="宋体"/>
                      <w:color w:val="auto"/>
                      <w:w w:val="100"/>
                      <w:sz w:val="21"/>
                      <w:szCs w:val="21"/>
                    </w:rPr>
                    <w:t>吨，达到3万吨以上的行业要求。</w:t>
                  </w:r>
                </w:p>
              </w:tc>
              <w:tc>
                <w:tcPr>
                  <w:tcW w:w="974" w:type="dxa"/>
                  <w:vAlign w:val="center"/>
                </w:tcPr>
                <w:p w14:paraId="0F2302AE">
                  <w:pPr>
                    <w:pStyle w:val="60"/>
                    <w:jc w:val="left"/>
                    <w:rPr>
                      <w:rFonts w:hint="eastAsia" w:ascii="宋体" w:hAnsi="宋体" w:eastAsia="宋体" w:cs="宋体"/>
                      <w:b/>
                      <w:color w:val="auto"/>
                      <w:w w:val="100"/>
                      <w:sz w:val="21"/>
                      <w:szCs w:val="21"/>
                    </w:rPr>
                  </w:pPr>
                </w:p>
                <w:p w14:paraId="72CA142A">
                  <w:pPr>
                    <w:pStyle w:val="60"/>
                    <w:spacing w:before="5"/>
                    <w:jc w:val="left"/>
                    <w:rPr>
                      <w:rFonts w:hint="eastAsia" w:ascii="宋体" w:hAnsi="宋体" w:eastAsia="宋体" w:cs="宋体"/>
                      <w:b/>
                      <w:color w:val="auto"/>
                      <w:w w:val="100"/>
                      <w:sz w:val="21"/>
                      <w:szCs w:val="21"/>
                    </w:rPr>
                  </w:pPr>
                </w:p>
                <w:p w14:paraId="7A2D2720">
                  <w:pPr>
                    <w:pStyle w:val="60"/>
                    <w:spacing w:before="1"/>
                    <w:ind w:left="122" w:right="226"/>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515DF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2451" w:hRule="atLeast"/>
                <w:jc w:val="center"/>
              </w:trPr>
              <w:tc>
                <w:tcPr>
                  <w:tcW w:w="5334" w:type="dxa"/>
                  <w:vAlign w:val="center"/>
                </w:tcPr>
                <w:p w14:paraId="2C3AE77C">
                  <w:pPr>
                    <w:pStyle w:val="60"/>
                    <w:spacing w:line="242" w:lineRule="auto"/>
                    <w:ind w:left="215" w:right="95"/>
                    <w:jc w:val="left"/>
                    <w:rPr>
                      <w:rFonts w:hint="eastAsia" w:ascii="宋体" w:hAnsi="宋体" w:eastAsia="宋体" w:cs="宋体"/>
                      <w:color w:val="auto"/>
                      <w:w w:val="100"/>
                      <w:sz w:val="21"/>
                      <w:szCs w:val="21"/>
                    </w:rPr>
                  </w:pPr>
                  <w:r>
                    <w:rPr>
                      <w:rFonts w:hint="eastAsia" w:ascii="宋体" w:hAnsi="宋体" w:eastAsia="宋体" w:cs="宋体"/>
                      <w:color w:val="auto"/>
                      <w:spacing w:val="4"/>
                      <w:w w:val="100"/>
                      <w:sz w:val="21"/>
                      <w:szCs w:val="21"/>
                    </w:rPr>
                    <w:t>（二）</w:t>
                  </w:r>
                  <w:r>
                    <w:rPr>
                      <w:rFonts w:hint="eastAsia" w:ascii="宋体" w:hAnsi="宋体" w:eastAsia="宋体" w:cs="宋体"/>
                      <w:color w:val="auto"/>
                      <w:spacing w:val="3"/>
                      <w:w w:val="100"/>
                      <w:sz w:val="21"/>
                      <w:szCs w:val="21"/>
                    </w:rPr>
                    <w:t>新建普碳废钢铁加工配送企业要求厂区</w:t>
                  </w:r>
                  <w:r>
                    <w:rPr>
                      <w:rFonts w:hint="eastAsia" w:ascii="宋体" w:hAnsi="宋体" w:eastAsia="宋体" w:cs="宋体"/>
                      <w:color w:val="auto"/>
                      <w:spacing w:val="-8"/>
                      <w:w w:val="100"/>
                      <w:sz w:val="21"/>
                      <w:szCs w:val="21"/>
                    </w:rPr>
                    <w:t>面积不小于</w:t>
                  </w:r>
                  <w:r>
                    <w:rPr>
                      <w:rFonts w:hint="eastAsia" w:ascii="宋体" w:hAnsi="宋体" w:eastAsia="宋体" w:cs="宋体"/>
                      <w:color w:val="auto"/>
                      <w:w w:val="100"/>
                      <w:sz w:val="21"/>
                      <w:szCs w:val="21"/>
                    </w:rPr>
                    <w:t>3</w:t>
                  </w:r>
                  <w:r>
                    <w:rPr>
                      <w:rFonts w:hint="eastAsia" w:ascii="宋体" w:hAnsi="宋体" w:eastAsia="宋体" w:cs="宋体"/>
                      <w:color w:val="auto"/>
                      <w:spacing w:val="3"/>
                      <w:w w:val="100"/>
                      <w:sz w:val="21"/>
                      <w:szCs w:val="21"/>
                    </w:rPr>
                    <w:t>万平米，作业场地硬化面积不小</w:t>
                  </w:r>
                  <w:r>
                    <w:rPr>
                      <w:rFonts w:hint="eastAsia" w:ascii="宋体" w:hAnsi="宋体" w:eastAsia="宋体" w:cs="宋体"/>
                      <w:color w:val="auto"/>
                      <w:spacing w:val="-30"/>
                      <w:w w:val="100"/>
                      <w:sz w:val="21"/>
                      <w:szCs w:val="21"/>
                    </w:rPr>
                    <w:t xml:space="preserve">于 </w:t>
                  </w:r>
                  <w:r>
                    <w:rPr>
                      <w:rFonts w:hint="eastAsia" w:ascii="宋体" w:hAnsi="宋体" w:eastAsia="宋体" w:cs="宋体"/>
                      <w:color w:val="auto"/>
                      <w:w w:val="100"/>
                      <w:sz w:val="21"/>
                      <w:szCs w:val="21"/>
                    </w:rPr>
                    <w:t>1.5</w:t>
                  </w:r>
                  <w:r>
                    <w:rPr>
                      <w:rFonts w:hint="eastAsia" w:ascii="宋体" w:hAnsi="宋体" w:eastAsia="宋体" w:cs="宋体"/>
                      <w:color w:val="auto"/>
                      <w:spacing w:val="-10"/>
                      <w:w w:val="100"/>
                      <w:sz w:val="21"/>
                      <w:szCs w:val="21"/>
                    </w:rPr>
                    <w:t>万平米；改造、扩建普碳废钢铁加工配送</w:t>
                  </w:r>
                  <w:r>
                    <w:rPr>
                      <w:rFonts w:hint="eastAsia" w:ascii="宋体" w:hAnsi="宋体" w:eastAsia="宋体" w:cs="宋体"/>
                      <w:color w:val="auto"/>
                      <w:spacing w:val="-3"/>
                      <w:w w:val="100"/>
                      <w:sz w:val="21"/>
                      <w:szCs w:val="21"/>
                    </w:rPr>
                    <w:t>企业要求厂区面积不小于</w:t>
                  </w:r>
                  <w:r>
                    <w:rPr>
                      <w:rFonts w:hint="eastAsia" w:ascii="宋体" w:hAnsi="宋体" w:eastAsia="宋体" w:cs="宋体"/>
                      <w:color w:val="auto"/>
                      <w:w w:val="100"/>
                      <w:sz w:val="21"/>
                      <w:szCs w:val="21"/>
                    </w:rPr>
                    <w:t>2</w:t>
                  </w:r>
                  <w:r>
                    <w:rPr>
                      <w:rFonts w:hint="eastAsia" w:ascii="宋体" w:hAnsi="宋体" w:eastAsia="宋体" w:cs="宋体"/>
                      <w:color w:val="auto"/>
                      <w:spacing w:val="3"/>
                      <w:w w:val="100"/>
                      <w:sz w:val="21"/>
                      <w:szCs w:val="21"/>
                    </w:rPr>
                    <w:t>万平米，作业场地</w:t>
                  </w:r>
                  <w:r>
                    <w:rPr>
                      <w:rFonts w:hint="eastAsia" w:ascii="宋体" w:hAnsi="宋体" w:eastAsia="宋体" w:cs="宋体"/>
                      <w:color w:val="auto"/>
                      <w:spacing w:val="-5"/>
                      <w:w w:val="100"/>
                      <w:sz w:val="21"/>
                      <w:szCs w:val="21"/>
                    </w:rPr>
                    <w:t>硬化面积不小于</w:t>
                  </w:r>
                  <w:r>
                    <w:rPr>
                      <w:rFonts w:hint="eastAsia" w:ascii="宋体" w:hAnsi="宋体" w:eastAsia="宋体" w:cs="宋体"/>
                      <w:color w:val="auto"/>
                      <w:w w:val="100"/>
                      <w:sz w:val="21"/>
                      <w:szCs w:val="21"/>
                    </w:rPr>
                    <w:t>1</w:t>
                  </w:r>
                  <w:r>
                    <w:rPr>
                      <w:rFonts w:hint="eastAsia" w:ascii="宋体" w:hAnsi="宋体" w:eastAsia="宋体" w:cs="宋体"/>
                      <w:color w:val="auto"/>
                      <w:spacing w:val="3"/>
                      <w:w w:val="100"/>
                      <w:sz w:val="21"/>
                      <w:szCs w:val="21"/>
                    </w:rPr>
                    <w:t>万平米；废旧不锈钢及其它</w:t>
                  </w:r>
                  <w:r>
                    <w:rPr>
                      <w:rFonts w:hint="eastAsia" w:ascii="宋体" w:hAnsi="宋体" w:eastAsia="宋体" w:cs="宋体"/>
                      <w:color w:val="auto"/>
                      <w:spacing w:val="-1"/>
                      <w:w w:val="100"/>
                      <w:sz w:val="21"/>
                      <w:szCs w:val="21"/>
                    </w:rPr>
                    <w:t>废旧特种钢加工配送企业厂区面积不小于</w:t>
                  </w:r>
                  <w:r>
                    <w:rPr>
                      <w:rFonts w:hint="eastAsia" w:ascii="宋体" w:hAnsi="宋体" w:eastAsia="宋体" w:cs="宋体"/>
                      <w:color w:val="auto"/>
                      <w:w w:val="100"/>
                      <w:sz w:val="21"/>
                      <w:szCs w:val="21"/>
                    </w:rPr>
                    <w:t>1万</w:t>
                  </w:r>
                  <w:r>
                    <w:rPr>
                      <w:rFonts w:hint="eastAsia" w:ascii="宋体" w:hAnsi="宋体" w:eastAsia="宋体" w:cs="宋体"/>
                      <w:color w:val="auto"/>
                      <w:spacing w:val="-1"/>
                      <w:w w:val="100"/>
                      <w:sz w:val="21"/>
                      <w:szCs w:val="21"/>
                    </w:rPr>
                    <w:t>平米，作业场地硬化面积不小于</w:t>
                  </w:r>
                  <w:r>
                    <w:rPr>
                      <w:rFonts w:hint="eastAsia" w:ascii="宋体" w:hAnsi="宋体" w:eastAsia="宋体" w:cs="宋体"/>
                      <w:color w:val="auto"/>
                      <w:w w:val="100"/>
                      <w:sz w:val="21"/>
                      <w:szCs w:val="21"/>
                    </w:rPr>
                    <w:t>5</w:t>
                  </w:r>
                  <w:r>
                    <w:rPr>
                      <w:rFonts w:hint="eastAsia" w:ascii="宋体" w:hAnsi="宋体" w:eastAsia="宋体" w:cs="宋体"/>
                      <w:color w:val="auto"/>
                      <w:spacing w:val="3"/>
                      <w:w w:val="100"/>
                      <w:sz w:val="21"/>
                      <w:szCs w:val="21"/>
                    </w:rPr>
                    <w:t>千平米。土</w:t>
                  </w:r>
                  <w:r>
                    <w:rPr>
                      <w:rFonts w:hint="eastAsia" w:ascii="宋体" w:hAnsi="宋体" w:eastAsia="宋体" w:cs="宋体"/>
                      <w:color w:val="auto"/>
                      <w:spacing w:val="4"/>
                      <w:w w:val="100"/>
                      <w:sz w:val="21"/>
                      <w:szCs w:val="21"/>
                    </w:rPr>
                    <w:t>地使用手续合法（</w:t>
                  </w:r>
                  <w:r>
                    <w:rPr>
                      <w:rFonts w:hint="eastAsia" w:ascii="宋体" w:hAnsi="宋体" w:eastAsia="宋体" w:cs="宋体"/>
                      <w:color w:val="auto"/>
                      <w:spacing w:val="3"/>
                      <w:w w:val="100"/>
                      <w:sz w:val="21"/>
                      <w:szCs w:val="21"/>
                    </w:rPr>
                    <w:t>若土地为租用，合同期限不</w:t>
                  </w:r>
                  <w:r>
                    <w:rPr>
                      <w:rFonts w:hint="eastAsia" w:ascii="宋体" w:hAnsi="宋体" w:eastAsia="宋体" w:cs="宋体"/>
                      <w:color w:val="auto"/>
                      <w:w w:val="100"/>
                      <w:sz w:val="21"/>
                      <w:szCs w:val="21"/>
                    </w:rPr>
                    <w:t>少于15年）。</w:t>
                  </w:r>
                </w:p>
              </w:tc>
              <w:tc>
                <w:tcPr>
                  <w:tcW w:w="3324" w:type="dxa"/>
                  <w:vAlign w:val="center"/>
                </w:tcPr>
                <w:p w14:paraId="7E72B097">
                  <w:pPr>
                    <w:pStyle w:val="60"/>
                    <w:ind w:left="10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w:t>
                  </w:r>
                  <w:r>
                    <w:rPr>
                      <w:rFonts w:hint="eastAsia" w:ascii="宋体" w:hAnsi="宋体" w:eastAsia="宋体" w:cs="宋体"/>
                      <w:color w:val="auto"/>
                      <w:w w:val="100"/>
                      <w:sz w:val="21"/>
                      <w:szCs w:val="21"/>
                      <w:lang w:eastAsia="zh-CN"/>
                    </w:rPr>
                    <w:t>租用的四川维斯泰汽车零部件企业</w:t>
                  </w:r>
                  <w:r>
                    <w:rPr>
                      <w:rFonts w:hint="eastAsia" w:ascii="宋体" w:hAnsi="宋体" w:eastAsia="宋体" w:cs="宋体"/>
                      <w:color w:val="auto"/>
                      <w:w w:val="100"/>
                      <w:sz w:val="21"/>
                      <w:szCs w:val="21"/>
                    </w:rPr>
                    <w:t>厂区面积</w:t>
                  </w:r>
                  <w:r>
                    <w:rPr>
                      <w:rFonts w:hint="eastAsia" w:cs="宋体"/>
                      <w:color w:val="auto"/>
                      <w:w w:val="100"/>
                      <w:sz w:val="21"/>
                      <w:szCs w:val="21"/>
                      <w:lang w:val="en-US" w:eastAsia="zh-CN"/>
                    </w:rPr>
                    <w:t>11500</w:t>
                  </w:r>
                  <w:r>
                    <w:rPr>
                      <w:rFonts w:hint="eastAsia" w:ascii="宋体" w:hAnsi="宋体" w:eastAsia="宋体" w:cs="宋体"/>
                      <w:color w:val="auto"/>
                      <w:w w:val="100"/>
                      <w:sz w:val="21"/>
                      <w:szCs w:val="21"/>
                    </w:rPr>
                    <w:t>平米，作业场</w:t>
                  </w:r>
                  <w:r>
                    <w:rPr>
                      <w:rFonts w:hint="eastAsia" w:ascii="宋体" w:hAnsi="宋体" w:eastAsia="宋体" w:cs="宋体"/>
                      <w:color w:val="auto"/>
                      <w:spacing w:val="-8"/>
                      <w:w w:val="100"/>
                      <w:sz w:val="21"/>
                      <w:szCs w:val="21"/>
                    </w:rPr>
                    <w:t>地硬化面积大于</w:t>
                  </w:r>
                  <w:r>
                    <w:rPr>
                      <w:rFonts w:hint="eastAsia" w:ascii="宋体" w:hAnsi="宋体" w:eastAsia="宋体" w:cs="宋体"/>
                      <w:color w:val="auto"/>
                      <w:spacing w:val="-8"/>
                      <w:w w:val="100"/>
                      <w:sz w:val="21"/>
                      <w:szCs w:val="21"/>
                      <w:lang w:val="en-US" w:eastAsia="zh-CN"/>
                    </w:rPr>
                    <w:t>5</w:t>
                  </w:r>
                  <w:r>
                    <w:rPr>
                      <w:rFonts w:hint="eastAsia" w:ascii="宋体" w:hAnsi="宋体" w:eastAsia="宋体" w:cs="宋体"/>
                      <w:color w:val="auto"/>
                      <w:spacing w:val="-6"/>
                      <w:w w:val="100"/>
                      <w:sz w:val="21"/>
                      <w:szCs w:val="21"/>
                    </w:rPr>
                    <w:t>千平米。土地使用</w:t>
                  </w:r>
                  <w:r>
                    <w:rPr>
                      <w:rFonts w:hint="eastAsia" w:ascii="宋体" w:hAnsi="宋体" w:eastAsia="宋体" w:cs="宋体"/>
                      <w:color w:val="auto"/>
                      <w:spacing w:val="-9"/>
                      <w:w w:val="100"/>
                      <w:sz w:val="21"/>
                      <w:szCs w:val="21"/>
                    </w:rPr>
                    <w:t>手续合法</w:t>
                  </w:r>
                  <w:r>
                    <w:rPr>
                      <w:rFonts w:hint="eastAsia" w:ascii="宋体" w:hAnsi="宋体" w:eastAsia="宋体" w:cs="宋体"/>
                      <w:color w:val="auto"/>
                      <w:w w:val="100"/>
                      <w:sz w:val="21"/>
                      <w:szCs w:val="21"/>
                    </w:rPr>
                    <w:t>（</w:t>
                  </w:r>
                  <w:r>
                    <w:rPr>
                      <w:rFonts w:hint="eastAsia" w:ascii="宋体" w:hAnsi="宋体" w:eastAsia="宋体" w:cs="宋体"/>
                      <w:color w:val="auto"/>
                      <w:spacing w:val="-3"/>
                      <w:w w:val="100"/>
                      <w:sz w:val="21"/>
                      <w:szCs w:val="21"/>
                    </w:rPr>
                    <w:t>项目土地为租用，合同期</w:t>
                  </w:r>
                  <w:r>
                    <w:rPr>
                      <w:rFonts w:hint="eastAsia" w:ascii="宋体" w:hAnsi="宋体" w:eastAsia="宋体" w:cs="宋体"/>
                      <w:color w:val="auto"/>
                      <w:spacing w:val="-29"/>
                      <w:w w:val="100"/>
                      <w:sz w:val="21"/>
                      <w:szCs w:val="21"/>
                    </w:rPr>
                    <w:t xml:space="preserve">限 </w:t>
                  </w:r>
                  <w:r>
                    <w:rPr>
                      <w:rFonts w:hint="eastAsia" w:ascii="宋体" w:hAnsi="宋体" w:eastAsia="宋体" w:cs="宋体"/>
                      <w:color w:val="auto"/>
                      <w:w w:val="100"/>
                      <w:sz w:val="21"/>
                      <w:szCs w:val="21"/>
                    </w:rPr>
                    <w:t>15年）。</w:t>
                  </w:r>
                </w:p>
              </w:tc>
              <w:tc>
                <w:tcPr>
                  <w:tcW w:w="974" w:type="dxa"/>
                  <w:vAlign w:val="center"/>
                </w:tcPr>
                <w:p w14:paraId="75DB9DB3">
                  <w:pPr>
                    <w:pStyle w:val="60"/>
                    <w:ind w:right="226" w:firstLine="210" w:firstLineChars="100"/>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00723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1088" w:hRule="atLeast"/>
                <w:jc w:val="center"/>
              </w:trPr>
              <w:tc>
                <w:tcPr>
                  <w:tcW w:w="5334" w:type="dxa"/>
                  <w:vAlign w:val="center"/>
                </w:tcPr>
                <w:p w14:paraId="1BD30EEF">
                  <w:pPr>
                    <w:pStyle w:val="60"/>
                    <w:spacing w:before="1" w:line="242" w:lineRule="auto"/>
                    <w:ind w:left="215" w:right="95"/>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（三）废钢铁加工配送企业应配有打包设备、剪切设备或破碎设备以及配套装卸设备和车辆等，必须配备辐射监测仪器、电子磅和非钢铁类夹杂物分类设备等。</w:t>
                  </w:r>
                </w:p>
              </w:tc>
              <w:tc>
                <w:tcPr>
                  <w:tcW w:w="3324" w:type="dxa"/>
                  <w:vAlign w:val="center"/>
                </w:tcPr>
                <w:p w14:paraId="54BFBB34">
                  <w:pPr>
                    <w:pStyle w:val="60"/>
                    <w:spacing w:before="1" w:line="242" w:lineRule="auto"/>
                    <w:ind w:left="105" w:right="94"/>
                    <w:jc w:val="both"/>
                    <w:rPr>
                      <w:rFonts w:hint="eastAsia" w:ascii="宋体" w:hAnsi="宋体" w:eastAsia="宋体" w:cs="宋体"/>
                      <w:color w:val="auto"/>
                      <w:w w:val="100"/>
                      <w:sz w:val="21"/>
                      <w:szCs w:val="21"/>
                      <w:lang w:eastAsia="zh-CN"/>
                    </w:rPr>
                  </w:pPr>
                  <w:r>
                    <w:rPr>
                      <w:rFonts w:hint="eastAsia" w:ascii="宋体" w:hAnsi="宋体" w:eastAsia="宋体" w:cs="宋体"/>
                      <w:color w:val="auto"/>
                      <w:spacing w:val="-4"/>
                      <w:w w:val="100"/>
                      <w:sz w:val="21"/>
                      <w:szCs w:val="21"/>
                    </w:rPr>
                    <w:t>本项目配备有打包设备、破碎设备以</w:t>
                  </w:r>
                  <w:r>
                    <w:rPr>
                      <w:rFonts w:hint="eastAsia" w:ascii="宋体" w:hAnsi="宋体" w:eastAsia="宋体" w:cs="宋体"/>
                      <w:color w:val="auto"/>
                      <w:spacing w:val="-7"/>
                      <w:w w:val="100"/>
                      <w:sz w:val="21"/>
                      <w:szCs w:val="21"/>
                    </w:rPr>
                    <w:t>及配套装卸设备和车辆等，配备有辐射监测仪器、电子磅和磁选机</w:t>
                  </w:r>
                  <w:r>
                    <w:rPr>
                      <w:rFonts w:hint="eastAsia" w:ascii="宋体" w:hAnsi="宋体" w:eastAsia="宋体" w:cs="宋体"/>
                      <w:color w:val="auto"/>
                      <w:spacing w:val="-7"/>
                      <w:w w:val="100"/>
                      <w:sz w:val="21"/>
                      <w:szCs w:val="21"/>
                      <w:lang w:eastAsia="zh-CN"/>
                    </w:rPr>
                    <w:t>，辐射监测仪器根据要求进行辐射专项环评；</w:t>
                  </w:r>
                </w:p>
              </w:tc>
              <w:tc>
                <w:tcPr>
                  <w:tcW w:w="974" w:type="dxa"/>
                  <w:vAlign w:val="center"/>
                </w:tcPr>
                <w:p w14:paraId="2F6D01D0">
                  <w:pPr>
                    <w:pStyle w:val="60"/>
                    <w:spacing w:before="153"/>
                    <w:ind w:right="226" w:firstLine="210" w:firstLineChars="100"/>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4F714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5" w:type="dxa"/>
                <w:trHeight w:val="1729" w:hRule="atLeast"/>
                <w:jc w:val="center"/>
              </w:trPr>
              <w:tc>
                <w:tcPr>
                  <w:tcW w:w="5334" w:type="dxa"/>
                  <w:vAlign w:val="center"/>
                </w:tcPr>
                <w:p w14:paraId="24C99077">
                  <w:pPr>
                    <w:pStyle w:val="60"/>
                    <w:spacing w:before="1" w:line="242" w:lineRule="auto"/>
                    <w:ind w:left="215" w:right="-1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（四</w:t>
                  </w:r>
                  <w:r>
                    <w:rPr>
                      <w:rFonts w:hint="eastAsia" w:ascii="宋体" w:hAnsi="宋体" w:eastAsia="宋体" w:cs="宋体"/>
                      <w:color w:val="auto"/>
                      <w:spacing w:val="-34"/>
                      <w:w w:val="100"/>
                      <w:sz w:val="21"/>
                      <w:szCs w:val="21"/>
                    </w:rPr>
                    <w:t>）</w:t>
                  </w:r>
                  <w:r>
                    <w:rPr>
                      <w:rFonts w:hint="eastAsia" w:ascii="宋体" w:hAnsi="宋体" w:eastAsia="宋体" w:cs="宋体"/>
                      <w:color w:val="auto"/>
                      <w:w w:val="100"/>
                      <w:sz w:val="21"/>
                      <w:szCs w:val="21"/>
                    </w:rPr>
                    <w:t>废钢铁加工配送企业应选择生产效率高、</w:t>
                  </w:r>
                  <w:r>
                    <w:rPr>
                      <w:rFonts w:hint="eastAsia" w:ascii="宋体" w:hAnsi="宋体" w:eastAsia="宋体" w:cs="宋体"/>
                      <w:color w:val="auto"/>
                      <w:spacing w:val="-5"/>
                      <w:w w:val="100"/>
                      <w:sz w:val="21"/>
                      <w:szCs w:val="21"/>
                    </w:rPr>
                    <w:t>加工工艺先 进、能耗低、环保达标和资源综合</w:t>
                  </w:r>
                  <w:r>
                    <w:rPr>
                      <w:rFonts w:hint="eastAsia" w:ascii="宋体" w:hAnsi="宋体" w:eastAsia="宋体" w:cs="宋体"/>
                      <w:color w:val="auto"/>
                      <w:spacing w:val="3"/>
                      <w:w w:val="100"/>
                      <w:sz w:val="21"/>
                      <w:szCs w:val="21"/>
                    </w:rPr>
                    <w:t>利用率高的加工生产系统。必须配套有粉尘收</w:t>
                  </w:r>
                  <w:r>
                    <w:rPr>
                      <w:rFonts w:hint="eastAsia" w:ascii="宋体" w:hAnsi="宋体" w:eastAsia="宋体" w:cs="宋体"/>
                      <w:color w:val="auto"/>
                      <w:w w:val="100"/>
                      <w:sz w:val="21"/>
                      <w:szCs w:val="21"/>
                    </w:rPr>
                    <w:t>集、污水处理和噪音控制等环境保护设施，加工工艺和设备应满足国家产业政策、禁止和限制用地项目目录的有关要求。</w:t>
                  </w:r>
                </w:p>
              </w:tc>
              <w:tc>
                <w:tcPr>
                  <w:tcW w:w="3324" w:type="dxa"/>
                  <w:vAlign w:val="center"/>
                </w:tcPr>
                <w:p w14:paraId="652C2088">
                  <w:pPr>
                    <w:pStyle w:val="60"/>
                    <w:spacing w:before="1" w:line="242" w:lineRule="auto"/>
                    <w:ind w:left="105" w:right="92"/>
                    <w:jc w:val="left"/>
                    <w:rPr>
                      <w:rFonts w:hint="eastAsia" w:ascii="宋体" w:hAnsi="宋体" w:eastAsia="宋体" w:cs="宋体"/>
                      <w:color w:val="auto"/>
                      <w:w w:val="100"/>
                      <w:sz w:val="21"/>
                      <w:szCs w:val="21"/>
                    </w:rPr>
                  </w:pPr>
                  <w:r>
                    <w:rPr>
                      <w:rFonts w:hint="eastAsia" w:ascii="宋体" w:hAnsi="宋体" w:eastAsia="宋体" w:cs="宋体"/>
                      <w:color w:val="auto"/>
                      <w:spacing w:val="-3"/>
                      <w:w w:val="100"/>
                      <w:sz w:val="21"/>
                      <w:szCs w:val="21"/>
                    </w:rPr>
                    <w:t>本项目生产线生产效率高、加工工艺</w:t>
                  </w:r>
                  <w:r>
                    <w:rPr>
                      <w:rFonts w:hint="eastAsia" w:ascii="宋体" w:hAnsi="宋体" w:eastAsia="宋体" w:cs="宋体"/>
                      <w:color w:val="auto"/>
                      <w:spacing w:val="-7"/>
                      <w:w w:val="100"/>
                      <w:sz w:val="21"/>
                      <w:szCs w:val="21"/>
                    </w:rPr>
                    <w:t>先进、能耗低、环保达标、资源综合</w:t>
                  </w:r>
                  <w:r>
                    <w:rPr>
                      <w:rFonts w:hint="eastAsia" w:ascii="宋体" w:hAnsi="宋体" w:eastAsia="宋体" w:cs="宋体"/>
                      <w:color w:val="auto"/>
                      <w:spacing w:val="-5"/>
                      <w:w w:val="100"/>
                      <w:sz w:val="21"/>
                      <w:szCs w:val="21"/>
                    </w:rPr>
                    <w:t>利用率高。配套有脉冲袋</w:t>
                  </w:r>
                  <w:r>
                    <w:rPr>
                      <w:rFonts w:hint="eastAsia" w:ascii="宋体" w:hAnsi="宋体" w:eastAsia="宋体" w:cs="宋体"/>
                      <w:color w:val="auto"/>
                      <w:w w:val="100"/>
                      <w:sz w:val="21"/>
                      <w:szCs w:val="21"/>
                    </w:rPr>
                    <w:t>式除尘设备、污水处理和噪音控制等环境保护设施，加工工艺和设备满足国家产业政策。</w:t>
                  </w:r>
                </w:p>
              </w:tc>
              <w:tc>
                <w:tcPr>
                  <w:tcW w:w="974" w:type="dxa"/>
                  <w:vAlign w:val="center"/>
                </w:tcPr>
                <w:p w14:paraId="6A0DAE54">
                  <w:pPr>
                    <w:pStyle w:val="60"/>
                    <w:spacing w:before="3"/>
                    <w:jc w:val="left"/>
                    <w:rPr>
                      <w:rFonts w:hint="eastAsia" w:ascii="宋体" w:hAnsi="宋体" w:eastAsia="宋体" w:cs="宋体"/>
                      <w:b/>
                      <w:color w:val="auto"/>
                      <w:w w:val="100"/>
                      <w:sz w:val="21"/>
                      <w:szCs w:val="21"/>
                    </w:rPr>
                  </w:pPr>
                </w:p>
                <w:p w14:paraId="48013007">
                  <w:pPr>
                    <w:pStyle w:val="60"/>
                    <w:ind w:left="122" w:right="226"/>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1023D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7" w:hRule="atLeast"/>
                <w:jc w:val="center"/>
              </w:trPr>
              <w:tc>
                <w:tcPr>
                  <w:tcW w:w="5339" w:type="dxa"/>
                  <w:gridSpan w:val="2"/>
                  <w:vAlign w:val="center"/>
                </w:tcPr>
                <w:p w14:paraId="6E1E1B77">
                  <w:pPr>
                    <w:pStyle w:val="60"/>
                    <w:ind w:left="21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（五）鼓励企业积极开发使用节能、环保、高效的新技术、新工艺、新装备，逐步淘汰鳄鱼剪式剪切机。</w:t>
                  </w:r>
                </w:p>
              </w:tc>
              <w:tc>
                <w:tcPr>
                  <w:tcW w:w="3324" w:type="dxa"/>
                  <w:vAlign w:val="center"/>
                </w:tcPr>
                <w:p w14:paraId="774B3692">
                  <w:pPr>
                    <w:pStyle w:val="60"/>
                    <w:ind w:left="10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本项目工艺和设备均为节能、环保、</w:t>
                  </w:r>
                </w:p>
                <w:p w14:paraId="481FE035">
                  <w:pPr>
                    <w:pStyle w:val="60"/>
                    <w:spacing w:before="4" w:line="270" w:lineRule="atLeast"/>
                    <w:ind w:left="105" w:right="17"/>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高效类型，未使用淘汰鳄鱼剪式剪切机。</w:t>
                  </w:r>
                </w:p>
              </w:tc>
              <w:tc>
                <w:tcPr>
                  <w:tcW w:w="974" w:type="dxa"/>
                  <w:vAlign w:val="center"/>
                </w:tcPr>
                <w:p w14:paraId="649D88BA">
                  <w:pPr>
                    <w:pStyle w:val="60"/>
                    <w:spacing w:before="1"/>
                    <w:ind w:firstLine="210" w:firstLineChars="10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7E57E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5339" w:type="dxa"/>
                  <w:gridSpan w:val="2"/>
                  <w:vAlign w:val="center"/>
                </w:tcPr>
                <w:p w14:paraId="3B3E279E">
                  <w:pPr>
                    <w:pStyle w:val="60"/>
                    <w:spacing w:before="1" w:line="251" w:lineRule="exact"/>
                    <w:ind w:left="215"/>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三、产品质量</w:t>
                  </w:r>
                </w:p>
              </w:tc>
              <w:tc>
                <w:tcPr>
                  <w:tcW w:w="3324" w:type="dxa"/>
                  <w:vAlign w:val="center"/>
                </w:tcPr>
                <w:p w14:paraId="6A545532">
                  <w:pPr>
                    <w:pStyle w:val="60"/>
                    <w:jc w:val="left"/>
                    <w:rPr>
                      <w:rFonts w:hint="eastAsia" w:ascii="宋体" w:hAnsi="宋体" w:eastAsia="宋体" w:cs="宋体"/>
                      <w:color w:val="auto"/>
                      <w:w w:val="100"/>
                      <w:sz w:val="21"/>
                      <w:szCs w:val="21"/>
                    </w:rPr>
                  </w:pPr>
                </w:p>
              </w:tc>
              <w:tc>
                <w:tcPr>
                  <w:tcW w:w="974" w:type="dxa"/>
                  <w:vAlign w:val="center"/>
                </w:tcPr>
                <w:p w14:paraId="36A7E276">
                  <w:pPr>
                    <w:pStyle w:val="60"/>
                    <w:jc w:val="left"/>
                    <w:rPr>
                      <w:rFonts w:hint="eastAsia" w:ascii="宋体" w:hAnsi="宋体" w:eastAsia="宋体" w:cs="宋体"/>
                      <w:color w:val="auto"/>
                      <w:w w:val="100"/>
                      <w:sz w:val="21"/>
                      <w:szCs w:val="21"/>
                    </w:rPr>
                  </w:pPr>
                </w:p>
              </w:tc>
            </w:tr>
            <w:tr w14:paraId="15960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atLeast"/>
                <w:jc w:val="center"/>
              </w:trPr>
              <w:tc>
                <w:tcPr>
                  <w:tcW w:w="5339" w:type="dxa"/>
                  <w:gridSpan w:val="2"/>
                  <w:vAlign w:val="center"/>
                </w:tcPr>
                <w:p w14:paraId="69AC1C8A">
                  <w:pPr>
                    <w:pStyle w:val="60"/>
                    <w:spacing w:before="2" w:line="242" w:lineRule="auto"/>
                    <w:ind w:left="215" w:right="-1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（一）废钢铁加工产品达到废钢铁国家标准和</w:t>
                  </w:r>
                  <w:r>
                    <w:rPr>
                      <w:rFonts w:hint="eastAsia" w:ascii="宋体" w:hAnsi="宋体" w:eastAsia="宋体" w:cs="宋体"/>
                      <w:color w:val="auto"/>
                      <w:spacing w:val="-6"/>
                      <w:w w:val="100"/>
                      <w:sz w:val="21"/>
                      <w:szCs w:val="21"/>
                    </w:rPr>
                    <w:t>行业标准。不得销售给生产建筑用钢的工频炉、</w:t>
                  </w:r>
                  <w:r>
                    <w:rPr>
                      <w:rFonts w:hint="eastAsia" w:ascii="宋体" w:hAnsi="宋体" w:eastAsia="宋体" w:cs="宋体"/>
                      <w:color w:val="auto"/>
                      <w:spacing w:val="-12"/>
                      <w:w w:val="100"/>
                      <w:sz w:val="21"/>
                      <w:szCs w:val="21"/>
                    </w:rPr>
                    <w:t xml:space="preserve">中频炉企业，以及使用 </w:t>
                  </w:r>
                  <w:r>
                    <w:rPr>
                      <w:rFonts w:hint="eastAsia" w:ascii="宋体" w:hAnsi="宋体" w:eastAsia="宋体" w:cs="宋体"/>
                      <w:color w:val="auto"/>
                      <w:w w:val="100"/>
                      <w:sz w:val="21"/>
                      <w:szCs w:val="21"/>
                    </w:rPr>
                    <w:t>30</w:t>
                  </w:r>
                  <w:r>
                    <w:rPr>
                      <w:rFonts w:hint="eastAsia" w:ascii="宋体" w:hAnsi="宋体" w:eastAsia="宋体" w:cs="宋体"/>
                      <w:color w:val="auto"/>
                      <w:spacing w:val="-11"/>
                      <w:w w:val="100"/>
                      <w:sz w:val="21"/>
                      <w:szCs w:val="21"/>
                    </w:rPr>
                    <w:t xml:space="preserve"> 吨及以下电炉</w:t>
                  </w:r>
                  <w:r>
                    <w:rPr>
                      <w:rFonts w:hint="eastAsia" w:ascii="宋体" w:hAnsi="宋体" w:eastAsia="宋体" w:cs="宋体"/>
                      <w:color w:val="auto"/>
                      <w:w w:val="100"/>
                      <w:sz w:val="21"/>
                      <w:szCs w:val="21"/>
                    </w:rPr>
                    <w:t>（高合金电炉除外）等落后生产设备的企业。</w:t>
                  </w:r>
                </w:p>
              </w:tc>
              <w:tc>
                <w:tcPr>
                  <w:tcW w:w="3324" w:type="dxa"/>
                  <w:vAlign w:val="center"/>
                </w:tcPr>
                <w:p w14:paraId="0E678376">
                  <w:pPr>
                    <w:pStyle w:val="60"/>
                    <w:spacing w:before="2" w:line="242" w:lineRule="auto"/>
                    <w:ind w:left="105" w:right="94"/>
                    <w:jc w:val="both"/>
                    <w:rPr>
                      <w:rFonts w:hint="eastAsia" w:ascii="宋体" w:hAnsi="宋体" w:eastAsia="宋体" w:cs="宋体"/>
                      <w:color w:val="auto"/>
                      <w:w w:val="100"/>
                      <w:sz w:val="21"/>
                      <w:szCs w:val="21"/>
                    </w:rPr>
                  </w:pPr>
                  <w:r>
                    <w:rPr>
                      <w:rFonts w:hint="eastAsia" w:ascii="宋体" w:hAnsi="宋体" w:eastAsia="宋体" w:cs="宋体"/>
                      <w:color w:val="auto"/>
                      <w:spacing w:val="9"/>
                      <w:w w:val="100"/>
                      <w:sz w:val="21"/>
                      <w:szCs w:val="21"/>
                    </w:rPr>
                    <w:t>本项目产品达到废钢铁国家标准和</w:t>
                  </w:r>
                  <w:r>
                    <w:rPr>
                      <w:rFonts w:hint="eastAsia" w:ascii="宋体" w:hAnsi="宋体" w:eastAsia="宋体" w:cs="宋体"/>
                      <w:color w:val="auto"/>
                      <w:spacing w:val="-6"/>
                      <w:w w:val="100"/>
                      <w:sz w:val="21"/>
                      <w:szCs w:val="21"/>
                    </w:rPr>
                    <w:t>行业标准。产品销售对象不属于生产</w:t>
                  </w:r>
                  <w:r>
                    <w:rPr>
                      <w:rFonts w:hint="eastAsia" w:ascii="宋体" w:hAnsi="宋体" w:eastAsia="宋体" w:cs="宋体"/>
                      <w:color w:val="auto"/>
                      <w:spacing w:val="-10"/>
                      <w:w w:val="100"/>
                      <w:sz w:val="21"/>
                      <w:szCs w:val="21"/>
                    </w:rPr>
                    <w:t>建筑用钢的工频炉、中频炉企业，以</w:t>
                  </w:r>
                  <w:r>
                    <w:rPr>
                      <w:rFonts w:hint="eastAsia" w:ascii="宋体" w:hAnsi="宋体" w:eastAsia="宋体" w:cs="宋体"/>
                      <w:color w:val="auto"/>
                      <w:spacing w:val="-12"/>
                      <w:w w:val="100"/>
                      <w:sz w:val="21"/>
                      <w:szCs w:val="21"/>
                    </w:rPr>
                    <w:t xml:space="preserve">及使用 </w:t>
                  </w:r>
                  <w:r>
                    <w:rPr>
                      <w:rFonts w:hint="eastAsia" w:ascii="宋体" w:hAnsi="宋体" w:eastAsia="宋体" w:cs="宋体"/>
                      <w:color w:val="auto"/>
                      <w:w w:val="100"/>
                      <w:sz w:val="21"/>
                      <w:szCs w:val="21"/>
                    </w:rPr>
                    <w:t>30</w:t>
                  </w:r>
                  <w:r>
                    <w:rPr>
                      <w:rFonts w:hint="eastAsia" w:ascii="宋体" w:hAnsi="宋体" w:eastAsia="宋体" w:cs="宋体"/>
                      <w:color w:val="auto"/>
                      <w:spacing w:val="-4"/>
                      <w:w w:val="100"/>
                      <w:sz w:val="21"/>
                      <w:szCs w:val="21"/>
                    </w:rPr>
                    <w:t>吨及以下电炉</w:t>
                  </w:r>
                  <w:r>
                    <w:rPr>
                      <w:rFonts w:hint="eastAsia" w:ascii="宋体" w:hAnsi="宋体" w:eastAsia="宋体" w:cs="宋体"/>
                      <w:color w:val="auto"/>
                      <w:spacing w:val="4"/>
                      <w:w w:val="100"/>
                      <w:sz w:val="21"/>
                      <w:szCs w:val="21"/>
                    </w:rPr>
                    <w:t>（</w:t>
                  </w:r>
                  <w:r>
                    <w:rPr>
                      <w:rFonts w:hint="eastAsia" w:ascii="宋体" w:hAnsi="宋体" w:eastAsia="宋体" w:cs="宋体"/>
                      <w:color w:val="auto"/>
                      <w:spacing w:val="1"/>
                      <w:w w:val="100"/>
                      <w:sz w:val="21"/>
                      <w:szCs w:val="21"/>
                    </w:rPr>
                    <w:t>高合金电</w:t>
                  </w:r>
                  <w:r>
                    <w:rPr>
                      <w:rFonts w:hint="eastAsia" w:ascii="宋体" w:hAnsi="宋体" w:eastAsia="宋体" w:cs="宋体"/>
                      <w:color w:val="auto"/>
                      <w:w w:val="100"/>
                      <w:sz w:val="21"/>
                      <w:szCs w:val="21"/>
                    </w:rPr>
                    <w:t>炉除外）等落后生产设备的企业。</w:t>
                  </w:r>
                </w:p>
              </w:tc>
              <w:tc>
                <w:tcPr>
                  <w:tcW w:w="974" w:type="dxa"/>
                  <w:vAlign w:val="center"/>
                </w:tcPr>
                <w:p w14:paraId="4AB86AEF">
                  <w:pPr>
                    <w:pStyle w:val="60"/>
                    <w:ind w:firstLine="210" w:firstLineChars="10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4CC6E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atLeast"/>
                <w:jc w:val="center"/>
              </w:trPr>
              <w:tc>
                <w:tcPr>
                  <w:tcW w:w="5339" w:type="dxa"/>
                  <w:gridSpan w:val="2"/>
                  <w:vAlign w:val="center"/>
                </w:tcPr>
                <w:p w14:paraId="08BBFEE0">
                  <w:pPr>
                    <w:pStyle w:val="60"/>
                    <w:ind w:left="21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（二）废钢铁加工配送企业应配备专职质量管理人员，建立质量管理制度。</w:t>
                  </w:r>
                </w:p>
              </w:tc>
              <w:tc>
                <w:tcPr>
                  <w:tcW w:w="3324" w:type="dxa"/>
                  <w:vAlign w:val="center"/>
                </w:tcPr>
                <w:p w14:paraId="28774F39">
                  <w:pPr>
                    <w:pStyle w:val="60"/>
                    <w:ind w:left="10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本项目配备有专职质量管理人员，有制定质量管理制度。</w:t>
                  </w:r>
                </w:p>
              </w:tc>
              <w:tc>
                <w:tcPr>
                  <w:tcW w:w="974" w:type="dxa"/>
                  <w:vAlign w:val="center"/>
                </w:tcPr>
                <w:p w14:paraId="33558BF7">
                  <w:pPr>
                    <w:pStyle w:val="60"/>
                    <w:spacing w:before="137"/>
                    <w:ind w:left="25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4A56F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5339" w:type="dxa"/>
                  <w:gridSpan w:val="2"/>
                  <w:vAlign w:val="center"/>
                </w:tcPr>
                <w:p w14:paraId="703CFD44">
                  <w:pPr>
                    <w:pStyle w:val="60"/>
                    <w:spacing w:line="252" w:lineRule="exact"/>
                    <w:ind w:firstLine="211" w:firstLineChars="100"/>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四、能源消耗和资源综合利用</w:t>
                  </w:r>
                </w:p>
              </w:tc>
              <w:tc>
                <w:tcPr>
                  <w:tcW w:w="3324" w:type="dxa"/>
                  <w:vAlign w:val="center"/>
                </w:tcPr>
                <w:p w14:paraId="7A495E66">
                  <w:pPr>
                    <w:pStyle w:val="60"/>
                    <w:jc w:val="left"/>
                    <w:rPr>
                      <w:rFonts w:hint="eastAsia" w:ascii="宋体" w:hAnsi="宋体" w:eastAsia="宋体" w:cs="宋体"/>
                      <w:color w:val="auto"/>
                      <w:w w:val="100"/>
                      <w:sz w:val="21"/>
                      <w:szCs w:val="21"/>
                    </w:rPr>
                  </w:pPr>
                </w:p>
              </w:tc>
              <w:tc>
                <w:tcPr>
                  <w:tcW w:w="974" w:type="dxa"/>
                  <w:vAlign w:val="center"/>
                </w:tcPr>
                <w:p w14:paraId="5E2DE75C">
                  <w:pPr>
                    <w:pStyle w:val="60"/>
                    <w:jc w:val="left"/>
                    <w:rPr>
                      <w:rFonts w:hint="eastAsia" w:ascii="宋体" w:hAnsi="宋体" w:eastAsia="宋体" w:cs="宋体"/>
                      <w:color w:val="auto"/>
                      <w:w w:val="100"/>
                      <w:sz w:val="21"/>
                      <w:szCs w:val="21"/>
                    </w:rPr>
                  </w:pPr>
                </w:p>
              </w:tc>
            </w:tr>
            <w:tr w14:paraId="54DF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7" w:hRule="atLeast"/>
                <w:jc w:val="center"/>
              </w:trPr>
              <w:tc>
                <w:tcPr>
                  <w:tcW w:w="5339" w:type="dxa"/>
                  <w:gridSpan w:val="2"/>
                  <w:vAlign w:val="center"/>
                </w:tcPr>
                <w:p w14:paraId="516D8DD8">
                  <w:pPr>
                    <w:pStyle w:val="60"/>
                    <w:spacing w:line="244" w:lineRule="auto"/>
                    <w:ind w:right="120" w:firstLine="210" w:firstLineChars="10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（一）废钢铁加工配送企业加工生产系统综合电耗应低于30千瓦时/吨废钢铁，新水消耗应低于0.2 吨/吨废钢铁。</w:t>
                  </w:r>
                </w:p>
              </w:tc>
              <w:tc>
                <w:tcPr>
                  <w:tcW w:w="3324" w:type="dxa"/>
                  <w:vAlign w:val="center"/>
                </w:tcPr>
                <w:p w14:paraId="54208C32">
                  <w:pPr>
                    <w:pStyle w:val="60"/>
                    <w:spacing w:line="244" w:lineRule="auto"/>
                    <w:ind w:right="37"/>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本项目综合电耗低于30千瓦时/吨废钢铁，生产工艺不涉及用水。</w:t>
                  </w:r>
                </w:p>
              </w:tc>
              <w:tc>
                <w:tcPr>
                  <w:tcW w:w="974" w:type="dxa"/>
                  <w:vAlign w:val="center"/>
                </w:tcPr>
                <w:p w14:paraId="40C3E239">
                  <w:pPr>
                    <w:pStyle w:val="60"/>
                    <w:spacing w:before="5"/>
                    <w:jc w:val="left"/>
                    <w:rPr>
                      <w:rFonts w:hint="eastAsia" w:ascii="宋体" w:hAnsi="宋体" w:eastAsia="宋体" w:cs="宋体"/>
                      <w:b/>
                      <w:color w:val="auto"/>
                      <w:w w:val="100"/>
                      <w:sz w:val="21"/>
                      <w:szCs w:val="21"/>
                    </w:rPr>
                  </w:pPr>
                </w:p>
                <w:p w14:paraId="0FEC23D0">
                  <w:pPr>
                    <w:pStyle w:val="60"/>
                    <w:ind w:left="25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5EF65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3" w:hRule="atLeast"/>
                <w:jc w:val="center"/>
              </w:trPr>
              <w:tc>
                <w:tcPr>
                  <w:tcW w:w="5339" w:type="dxa"/>
                  <w:gridSpan w:val="2"/>
                  <w:vAlign w:val="center"/>
                </w:tcPr>
                <w:p w14:paraId="77242F48">
                  <w:pPr>
                    <w:pStyle w:val="60"/>
                    <w:spacing w:before="1" w:line="242" w:lineRule="auto"/>
                    <w:ind w:right="61" w:firstLine="210" w:firstLineChars="10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（二）对加工废钢铁过程中产生的各种夹杂</w:t>
                  </w:r>
                  <w:r>
                    <w:rPr>
                      <w:rFonts w:hint="eastAsia" w:ascii="宋体" w:hAnsi="宋体" w:eastAsia="宋体" w:cs="宋体"/>
                      <w:color w:val="auto"/>
                      <w:spacing w:val="-2"/>
                      <w:w w:val="100"/>
                      <w:sz w:val="21"/>
                      <w:szCs w:val="21"/>
                    </w:rPr>
                    <w:t>物，如有色金属、 塑料、橡胶、木块、纤维、</w:t>
                  </w:r>
                  <w:r>
                    <w:rPr>
                      <w:rFonts w:hint="eastAsia" w:ascii="宋体" w:hAnsi="宋体" w:eastAsia="宋体" w:cs="宋体"/>
                      <w:color w:val="auto"/>
                      <w:spacing w:val="-6"/>
                      <w:w w:val="100"/>
                      <w:sz w:val="21"/>
                      <w:szCs w:val="21"/>
                    </w:rPr>
                    <w:t>渣土、机油、汽油、氟利昂、电池等， 应有相应的回收、处理措施和合法流向，避免二次污染。</w:t>
                  </w:r>
                </w:p>
              </w:tc>
              <w:tc>
                <w:tcPr>
                  <w:tcW w:w="3324" w:type="dxa"/>
                  <w:vAlign w:val="center"/>
                </w:tcPr>
                <w:p w14:paraId="790570FB">
                  <w:pPr>
                    <w:pStyle w:val="60"/>
                    <w:spacing w:before="1" w:line="242" w:lineRule="auto"/>
                    <w:ind w:left="105" w:right="61"/>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本项目加工过程产生的各种夹杂物， 包括有色金属、塑料、橡胶、木块、纤维、渣土、润滑油、液压油，均有相应的回收、处理措施和合法流向（具体措施见环评第八章），不会造成二次污染。</w:t>
                  </w:r>
                </w:p>
              </w:tc>
              <w:tc>
                <w:tcPr>
                  <w:tcW w:w="974" w:type="dxa"/>
                  <w:vAlign w:val="center"/>
                </w:tcPr>
                <w:p w14:paraId="3454F829">
                  <w:pPr>
                    <w:pStyle w:val="60"/>
                    <w:spacing w:before="168"/>
                    <w:ind w:firstLine="210" w:firstLineChars="10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00AD7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5339" w:type="dxa"/>
                  <w:gridSpan w:val="2"/>
                  <w:vAlign w:val="center"/>
                </w:tcPr>
                <w:p w14:paraId="03856C0A">
                  <w:pPr>
                    <w:pStyle w:val="60"/>
                    <w:spacing w:before="1" w:line="252" w:lineRule="exact"/>
                    <w:ind w:left="215"/>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五、环境保护</w:t>
                  </w:r>
                </w:p>
              </w:tc>
              <w:tc>
                <w:tcPr>
                  <w:tcW w:w="3324" w:type="dxa"/>
                  <w:vAlign w:val="center"/>
                </w:tcPr>
                <w:p w14:paraId="29C8B0BF">
                  <w:pPr>
                    <w:pStyle w:val="60"/>
                    <w:jc w:val="left"/>
                    <w:rPr>
                      <w:rFonts w:hint="eastAsia" w:ascii="宋体" w:hAnsi="宋体" w:eastAsia="宋体" w:cs="宋体"/>
                      <w:color w:val="auto"/>
                      <w:w w:val="100"/>
                      <w:sz w:val="21"/>
                      <w:szCs w:val="21"/>
                    </w:rPr>
                  </w:pPr>
                </w:p>
              </w:tc>
              <w:tc>
                <w:tcPr>
                  <w:tcW w:w="974" w:type="dxa"/>
                  <w:vAlign w:val="center"/>
                </w:tcPr>
                <w:p w14:paraId="7FEBB4F5">
                  <w:pPr>
                    <w:pStyle w:val="60"/>
                    <w:jc w:val="left"/>
                    <w:rPr>
                      <w:rFonts w:hint="eastAsia" w:ascii="宋体" w:hAnsi="宋体" w:eastAsia="宋体" w:cs="宋体"/>
                      <w:color w:val="auto"/>
                      <w:w w:val="100"/>
                      <w:sz w:val="21"/>
                      <w:szCs w:val="21"/>
                    </w:rPr>
                  </w:pPr>
                </w:p>
              </w:tc>
            </w:tr>
            <w:tr w14:paraId="7CCDC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6" w:hRule="atLeast"/>
                <w:jc w:val="center"/>
              </w:trPr>
              <w:tc>
                <w:tcPr>
                  <w:tcW w:w="5339" w:type="dxa"/>
                  <w:gridSpan w:val="2"/>
                  <w:vAlign w:val="center"/>
                </w:tcPr>
                <w:p w14:paraId="6F36DE83">
                  <w:pPr>
                    <w:pStyle w:val="60"/>
                    <w:spacing w:before="1" w:line="242" w:lineRule="auto"/>
                    <w:ind w:left="215" w:right="167"/>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废钢铁加工配送企业应有雨水、生产废水、生活废水的收集和循环利用系统，废水经无害化处理后达标排放，或者排入城市污水集中处理系统处理；应有废油回收储存设备和相关处理措施。废钢铁加工配送企业应有突发环境事件或污染事件应急设施和处理预案，消防设施应</w:t>
                  </w:r>
                </w:p>
                <w:p w14:paraId="7C0D0C76">
                  <w:pPr>
                    <w:pStyle w:val="60"/>
                    <w:spacing w:before="1" w:line="253" w:lineRule="exact"/>
                    <w:ind w:left="215"/>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达到国家相关要求。</w:t>
                  </w:r>
                </w:p>
              </w:tc>
              <w:tc>
                <w:tcPr>
                  <w:tcW w:w="3324" w:type="dxa"/>
                  <w:vAlign w:val="center"/>
                </w:tcPr>
                <w:p w14:paraId="5C4BC651">
                  <w:pPr>
                    <w:pStyle w:val="60"/>
                    <w:spacing w:before="1" w:line="242" w:lineRule="auto"/>
                    <w:ind w:left="105" w:right="94"/>
                    <w:jc w:val="both"/>
                    <w:rPr>
                      <w:rFonts w:hint="eastAsia" w:ascii="宋体" w:hAnsi="宋体" w:eastAsia="宋体" w:cs="宋体"/>
                      <w:color w:val="auto"/>
                      <w:w w:val="100"/>
                      <w:sz w:val="21"/>
                      <w:szCs w:val="21"/>
                    </w:rPr>
                  </w:pPr>
                  <w:r>
                    <w:rPr>
                      <w:rFonts w:hint="eastAsia" w:ascii="宋体" w:hAnsi="宋体" w:eastAsia="宋体" w:cs="宋体"/>
                      <w:color w:val="auto"/>
                      <w:spacing w:val="-4"/>
                      <w:w w:val="100"/>
                      <w:sz w:val="21"/>
                      <w:szCs w:val="21"/>
                    </w:rPr>
                    <w:t>本项目有雨水、生活废水</w:t>
                  </w:r>
                  <w:r>
                    <w:rPr>
                      <w:rFonts w:hint="eastAsia" w:ascii="宋体" w:hAnsi="宋体" w:eastAsia="宋体" w:cs="宋体"/>
                      <w:color w:val="auto"/>
                      <w:spacing w:val="-7"/>
                      <w:w w:val="100"/>
                      <w:sz w:val="21"/>
                      <w:szCs w:val="21"/>
                    </w:rPr>
                    <w:t>的收集系统，废水排入</w:t>
                  </w:r>
                  <w:r>
                    <w:rPr>
                      <w:rFonts w:hint="eastAsia" w:ascii="宋体" w:hAnsi="宋体" w:eastAsia="宋体" w:cs="宋体"/>
                      <w:color w:val="auto"/>
                      <w:spacing w:val="-7"/>
                      <w:w w:val="100"/>
                      <w:sz w:val="21"/>
                      <w:szCs w:val="21"/>
                      <w:lang w:eastAsia="zh-CN"/>
                    </w:rPr>
                    <w:t>龙眼井</w:t>
                  </w:r>
                  <w:r>
                    <w:rPr>
                      <w:rFonts w:hint="eastAsia" w:ascii="宋体" w:hAnsi="宋体" w:eastAsia="宋体" w:cs="宋体"/>
                      <w:color w:val="auto"/>
                      <w:spacing w:val="-7"/>
                      <w:w w:val="100"/>
                      <w:sz w:val="21"/>
                      <w:szCs w:val="21"/>
                    </w:rPr>
                    <w:t>污水处理</w:t>
                  </w:r>
                  <w:r>
                    <w:rPr>
                      <w:rFonts w:hint="eastAsia" w:ascii="宋体" w:hAnsi="宋体" w:eastAsia="宋体" w:cs="宋体"/>
                      <w:color w:val="auto"/>
                      <w:spacing w:val="-8"/>
                      <w:w w:val="100"/>
                      <w:sz w:val="21"/>
                      <w:szCs w:val="21"/>
                    </w:rPr>
                    <w:t>厂处理；建设单位有突发环境事件或</w:t>
                  </w:r>
                  <w:r>
                    <w:rPr>
                      <w:rFonts w:hint="eastAsia" w:ascii="宋体" w:hAnsi="宋体" w:eastAsia="宋体" w:cs="宋体"/>
                      <w:color w:val="auto"/>
                      <w:spacing w:val="-10"/>
                      <w:w w:val="100"/>
                      <w:sz w:val="21"/>
                      <w:szCs w:val="21"/>
                    </w:rPr>
                    <w:t>污染事件应急设施和处理预案。消防设施达到国家相关要求。</w:t>
                  </w:r>
                </w:p>
              </w:tc>
              <w:tc>
                <w:tcPr>
                  <w:tcW w:w="974" w:type="dxa"/>
                  <w:vAlign w:val="center"/>
                </w:tcPr>
                <w:p w14:paraId="52A58287">
                  <w:pPr>
                    <w:pStyle w:val="60"/>
                    <w:jc w:val="left"/>
                    <w:rPr>
                      <w:rFonts w:hint="eastAsia" w:ascii="宋体" w:hAnsi="宋体" w:eastAsia="宋体" w:cs="宋体"/>
                      <w:b/>
                      <w:color w:val="auto"/>
                      <w:w w:val="100"/>
                      <w:sz w:val="21"/>
                      <w:szCs w:val="21"/>
                    </w:rPr>
                  </w:pPr>
                </w:p>
                <w:p w14:paraId="73031BE0">
                  <w:pPr>
                    <w:pStyle w:val="60"/>
                    <w:jc w:val="left"/>
                    <w:rPr>
                      <w:rFonts w:hint="eastAsia" w:ascii="宋体" w:hAnsi="宋体" w:eastAsia="宋体" w:cs="宋体"/>
                      <w:b/>
                      <w:color w:val="auto"/>
                      <w:w w:val="100"/>
                      <w:sz w:val="21"/>
                      <w:szCs w:val="21"/>
                    </w:rPr>
                  </w:pPr>
                </w:p>
                <w:p w14:paraId="6D77C5CE">
                  <w:pPr>
                    <w:pStyle w:val="60"/>
                    <w:spacing w:before="9"/>
                    <w:jc w:val="left"/>
                    <w:rPr>
                      <w:rFonts w:hint="eastAsia" w:ascii="宋体" w:hAnsi="宋体" w:eastAsia="宋体" w:cs="宋体"/>
                      <w:b/>
                      <w:color w:val="auto"/>
                      <w:w w:val="100"/>
                      <w:sz w:val="21"/>
                      <w:szCs w:val="21"/>
                    </w:rPr>
                  </w:pPr>
                </w:p>
                <w:p w14:paraId="27AEA562">
                  <w:pPr>
                    <w:pStyle w:val="60"/>
                    <w:spacing w:before="1"/>
                    <w:ind w:left="25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4FE90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5339" w:type="dxa"/>
                  <w:gridSpan w:val="2"/>
                  <w:vAlign w:val="center"/>
                </w:tcPr>
                <w:p w14:paraId="5DF73123">
                  <w:pPr>
                    <w:pStyle w:val="60"/>
                    <w:spacing w:line="252" w:lineRule="exact"/>
                    <w:ind w:firstLine="211" w:firstLineChars="100"/>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六、人员培训</w:t>
                  </w:r>
                </w:p>
              </w:tc>
              <w:tc>
                <w:tcPr>
                  <w:tcW w:w="3324" w:type="dxa"/>
                  <w:vAlign w:val="center"/>
                </w:tcPr>
                <w:p w14:paraId="53B990BF">
                  <w:pPr>
                    <w:pStyle w:val="60"/>
                    <w:jc w:val="left"/>
                    <w:rPr>
                      <w:rFonts w:hint="eastAsia" w:ascii="宋体" w:hAnsi="宋体" w:eastAsia="宋体" w:cs="宋体"/>
                      <w:color w:val="auto"/>
                      <w:w w:val="100"/>
                      <w:sz w:val="21"/>
                      <w:szCs w:val="21"/>
                    </w:rPr>
                  </w:pPr>
                </w:p>
              </w:tc>
              <w:tc>
                <w:tcPr>
                  <w:tcW w:w="974" w:type="dxa"/>
                  <w:vAlign w:val="center"/>
                </w:tcPr>
                <w:p w14:paraId="6CF7144E">
                  <w:pPr>
                    <w:pStyle w:val="60"/>
                    <w:jc w:val="left"/>
                    <w:rPr>
                      <w:rFonts w:hint="eastAsia" w:ascii="宋体" w:hAnsi="宋体" w:eastAsia="宋体" w:cs="宋体"/>
                      <w:color w:val="auto"/>
                      <w:w w:val="100"/>
                      <w:sz w:val="21"/>
                      <w:szCs w:val="21"/>
                    </w:rPr>
                  </w:pPr>
                </w:p>
              </w:tc>
            </w:tr>
            <w:tr w14:paraId="7FA08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8" w:hRule="atLeast"/>
                <w:jc w:val="center"/>
              </w:trPr>
              <w:tc>
                <w:tcPr>
                  <w:tcW w:w="5339" w:type="dxa"/>
                  <w:gridSpan w:val="2"/>
                  <w:vAlign w:val="center"/>
                </w:tcPr>
                <w:p w14:paraId="70DE0748">
                  <w:pPr>
                    <w:pStyle w:val="60"/>
                    <w:spacing w:before="1" w:line="242" w:lineRule="auto"/>
                    <w:ind w:left="215" w:right="-15" w:firstLine="211"/>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废钢铁加工配送企业应制定完善的岗位操作守则和工作流程，明确人员岗位责任和工作权限，对大型破碎机、门式剪切机、抓钢机等大型设备操作人员和质量检验等关键岗位人员必须进行相关岗位技能培训，取得相关部门或机构颁发的对应工种职业技能证书，逐步实行持</w:t>
                  </w:r>
                  <w:r>
                    <w:rPr>
                      <w:rFonts w:hint="eastAsia" w:ascii="宋体" w:hAnsi="宋体" w:eastAsia="宋体" w:cs="宋体"/>
                      <w:color w:val="auto"/>
                      <w:spacing w:val="-6"/>
                      <w:w w:val="100"/>
                      <w:sz w:val="21"/>
                      <w:szCs w:val="21"/>
                    </w:rPr>
                    <w:t>证上岗制度。鼓励企业组织人员参加行业培训，</w:t>
                  </w:r>
                </w:p>
                <w:p w14:paraId="21CE4729">
                  <w:pPr>
                    <w:pStyle w:val="60"/>
                    <w:spacing w:before="3" w:line="252" w:lineRule="exact"/>
                    <w:ind w:left="21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提高企业人员素质。</w:t>
                  </w:r>
                </w:p>
              </w:tc>
              <w:tc>
                <w:tcPr>
                  <w:tcW w:w="3324" w:type="dxa"/>
                  <w:vAlign w:val="center"/>
                </w:tcPr>
                <w:p w14:paraId="056FB6CE">
                  <w:pPr>
                    <w:pStyle w:val="60"/>
                    <w:spacing w:before="1" w:line="242" w:lineRule="auto"/>
                    <w:ind w:left="105" w:right="94"/>
                    <w:jc w:val="both"/>
                    <w:rPr>
                      <w:rFonts w:hint="eastAsia" w:ascii="宋体" w:hAnsi="宋体" w:eastAsia="宋体" w:cs="宋体"/>
                      <w:color w:val="auto"/>
                      <w:w w:val="100"/>
                      <w:sz w:val="21"/>
                      <w:szCs w:val="21"/>
                    </w:rPr>
                  </w:pPr>
                  <w:r>
                    <w:rPr>
                      <w:rFonts w:hint="eastAsia" w:ascii="宋体" w:hAnsi="宋体" w:eastAsia="宋体" w:cs="宋体"/>
                      <w:color w:val="auto"/>
                      <w:spacing w:val="9"/>
                      <w:w w:val="100"/>
                      <w:sz w:val="21"/>
                      <w:szCs w:val="21"/>
                    </w:rPr>
                    <w:t>本项目制定有完善的岗位操作守则</w:t>
                  </w:r>
                  <w:r>
                    <w:rPr>
                      <w:rFonts w:hint="eastAsia" w:ascii="宋体" w:hAnsi="宋体" w:eastAsia="宋体" w:cs="宋体"/>
                      <w:color w:val="auto"/>
                      <w:spacing w:val="-6"/>
                      <w:w w:val="100"/>
                      <w:sz w:val="21"/>
                      <w:szCs w:val="21"/>
                    </w:rPr>
                    <w:t>和工作流程。大型设备操作人员和质</w:t>
                  </w:r>
                  <w:r>
                    <w:rPr>
                      <w:rFonts w:hint="eastAsia" w:ascii="宋体" w:hAnsi="宋体" w:eastAsia="宋体" w:cs="宋体"/>
                      <w:color w:val="auto"/>
                      <w:spacing w:val="10"/>
                      <w:w w:val="100"/>
                      <w:sz w:val="21"/>
                      <w:szCs w:val="21"/>
                    </w:rPr>
                    <w:t>量检验等关键岗位人员经过相关岗</w:t>
                  </w:r>
                  <w:r>
                    <w:rPr>
                      <w:rFonts w:hint="eastAsia" w:ascii="宋体" w:hAnsi="宋体" w:eastAsia="宋体" w:cs="宋体"/>
                      <w:color w:val="auto"/>
                      <w:w w:val="100"/>
                      <w:sz w:val="21"/>
                      <w:szCs w:val="21"/>
                    </w:rPr>
                    <w:t>位技能培训，取得相关部门或机构颁发的对应工种职业技能证书。</w:t>
                  </w:r>
                </w:p>
              </w:tc>
              <w:tc>
                <w:tcPr>
                  <w:tcW w:w="974" w:type="dxa"/>
                  <w:vAlign w:val="center"/>
                </w:tcPr>
                <w:p w14:paraId="1EC1BDEC">
                  <w:pPr>
                    <w:pStyle w:val="60"/>
                    <w:jc w:val="left"/>
                    <w:rPr>
                      <w:rFonts w:hint="eastAsia" w:ascii="宋体" w:hAnsi="宋体" w:eastAsia="宋体" w:cs="宋体"/>
                      <w:b/>
                      <w:color w:val="auto"/>
                      <w:w w:val="100"/>
                      <w:sz w:val="21"/>
                      <w:szCs w:val="21"/>
                    </w:rPr>
                  </w:pPr>
                </w:p>
                <w:p w14:paraId="54D95913">
                  <w:pPr>
                    <w:pStyle w:val="60"/>
                    <w:jc w:val="left"/>
                    <w:rPr>
                      <w:rFonts w:hint="eastAsia" w:ascii="宋体" w:hAnsi="宋体" w:eastAsia="宋体" w:cs="宋体"/>
                      <w:b/>
                      <w:color w:val="auto"/>
                      <w:w w:val="100"/>
                      <w:sz w:val="21"/>
                      <w:szCs w:val="21"/>
                    </w:rPr>
                  </w:pPr>
                </w:p>
                <w:p w14:paraId="562E9AEF">
                  <w:pPr>
                    <w:pStyle w:val="60"/>
                    <w:jc w:val="left"/>
                    <w:rPr>
                      <w:rFonts w:hint="eastAsia" w:ascii="宋体" w:hAnsi="宋体" w:eastAsia="宋体" w:cs="宋体"/>
                      <w:b/>
                      <w:color w:val="auto"/>
                      <w:w w:val="100"/>
                      <w:sz w:val="21"/>
                      <w:szCs w:val="21"/>
                    </w:rPr>
                  </w:pPr>
                </w:p>
                <w:p w14:paraId="4FAB8A0C">
                  <w:pPr>
                    <w:pStyle w:val="60"/>
                    <w:spacing w:before="5"/>
                    <w:jc w:val="left"/>
                    <w:rPr>
                      <w:rFonts w:hint="eastAsia" w:ascii="宋体" w:hAnsi="宋体" w:eastAsia="宋体" w:cs="宋体"/>
                      <w:b/>
                      <w:color w:val="auto"/>
                      <w:w w:val="100"/>
                      <w:sz w:val="21"/>
                      <w:szCs w:val="21"/>
                    </w:rPr>
                  </w:pPr>
                </w:p>
                <w:p w14:paraId="5796DE7F">
                  <w:pPr>
                    <w:pStyle w:val="60"/>
                    <w:ind w:left="25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5B99D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5339" w:type="dxa"/>
                  <w:gridSpan w:val="2"/>
                  <w:vAlign w:val="center"/>
                </w:tcPr>
                <w:p w14:paraId="0EE8692C">
                  <w:pPr>
                    <w:pStyle w:val="60"/>
                    <w:spacing w:line="251" w:lineRule="exact"/>
                    <w:ind w:left="215"/>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七、安全生产、职业健康和社会责任</w:t>
                  </w:r>
                </w:p>
              </w:tc>
              <w:tc>
                <w:tcPr>
                  <w:tcW w:w="3324" w:type="dxa"/>
                  <w:vAlign w:val="center"/>
                </w:tcPr>
                <w:p w14:paraId="27EDE096">
                  <w:pPr>
                    <w:pStyle w:val="60"/>
                    <w:jc w:val="left"/>
                    <w:rPr>
                      <w:rFonts w:hint="eastAsia" w:ascii="宋体" w:hAnsi="宋体" w:eastAsia="宋体" w:cs="宋体"/>
                      <w:color w:val="auto"/>
                      <w:w w:val="100"/>
                      <w:sz w:val="21"/>
                      <w:szCs w:val="21"/>
                    </w:rPr>
                  </w:pPr>
                </w:p>
              </w:tc>
              <w:tc>
                <w:tcPr>
                  <w:tcW w:w="974" w:type="dxa"/>
                  <w:vAlign w:val="center"/>
                </w:tcPr>
                <w:p w14:paraId="6D5A18BC">
                  <w:pPr>
                    <w:pStyle w:val="60"/>
                    <w:jc w:val="left"/>
                    <w:rPr>
                      <w:rFonts w:hint="eastAsia" w:ascii="宋体" w:hAnsi="宋体" w:eastAsia="宋体" w:cs="宋体"/>
                      <w:color w:val="auto"/>
                      <w:w w:val="100"/>
                      <w:sz w:val="21"/>
                      <w:szCs w:val="21"/>
                    </w:rPr>
                  </w:pPr>
                </w:p>
              </w:tc>
            </w:tr>
            <w:tr w14:paraId="58E00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7" w:hRule="atLeast"/>
                <w:jc w:val="center"/>
              </w:trPr>
              <w:tc>
                <w:tcPr>
                  <w:tcW w:w="5339" w:type="dxa"/>
                  <w:gridSpan w:val="2"/>
                  <w:vAlign w:val="center"/>
                </w:tcPr>
                <w:p w14:paraId="2ABD566D">
                  <w:pPr>
                    <w:pStyle w:val="60"/>
                    <w:spacing w:before="1" w:line="242" w:lineRule="auto"/>
                    <w:ind w:left="215" w:right="-15" w:firstLine="211"/>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（一）废钢铁加工配送企业应符合国家《安</w:t>
                  </w:r>
                  <w:r>
                    <w:rPr>
                      <w:rFonts w:hint="eastAsia" w:ascii="宋体" w:hAnsi="宋体" w:eastAsia="宋体" w:cs="宋体"/>
                      <w:color w:val="auto"/>
                      <w:spacing w:val="-6"/>
                      <w:w w:val="100"/>
                      <w:sz w:val="21"/>
                      <w:szCs w:val="21"/>
                    </w:rPr>
                    <w:t>全生产法》《职业病防治法》等法律法规规定， 具备相应的安全生产、劳动保护和职业危害防治条件，对作业环境的粉尘、噪声等进行有效治理，达到国家卫生标准，配备有相应的安全</w:t>
                  </w:r>
                  <w:r>
                    <w:rPr>
                      <w:rFonts w:hint="eastAsia" w:ascii="宋体" w:hAnsi="宋体" w:eastAsia="宋体" w:cs="宋体"/>
                      <w:color w:val="auto"/>
                      <w:spacing w:val="-8"/>
                      <w:w w:val="100"/>
                      <w:sz w:val="21"/>
                      <w:szCs w:val="21"/>
                    </w:rPr>
                    <w:t>防护设施和安全管理人 员，建立、健全安全生产责任制，开展安全生产标准化建设，并按规</w:t>
                  </w:r>
                  <w:r>
                    <w:rPr>
                      <w:rFonts w:hint="eastAsia" w:ascii="宋体" w:hAnsi="宋体" w:eastAsia="宋体" w:cs="宋体"/>
                      <w:color w:val="auto"/>
                      <w:w w:val="100"/>
                      <w:sz w:val="21"/>
                      <w:szCs w:val="21"/>
                    </w:rPr>
                    <w:t>定限期达标。</w:t>
                  </w:r>
                </w:p>
              </w:tc>
              <w:tc>
                <w:tcPr>
                  <w:tcW w:w="3324" w:type="dxa"/>
                  <w:vAlign w:val="center"/>
                </w:tcPr>
                <w:p w14:paraId="30CD0762">
                  <w:pPr>
                    <w:pStyle w:val="60"/>
                    <w:spacing w:before="1" w:line="242" w:lineRule="auto"/>
                    <w:ind w:left="105" w:right="94"/>
                    <w:jc w:val="both"/>
                    <w:rPr>
                      <w:rFonts w:hint="eastAsia" w:ascii="宋体" w:hAnsi="宋体" w:eastAsia="宋体" w:cs="宋体"/>
                      <w:color w:val="auto"/>
                      <w:w w:val="100"/>
                      <w:sz w:val="21"/>
                      <w:szCs w:val="21"/>
                    </w:rPr>
                  </w:pPr>
                  <w:r>
                    <w:rPr>
                      <w:rFonts w:hint="eastAsia" w:ascii="宋体" w:hAnsi="宋体" w:eastAsia="宋体" w:cs="宋体"/>
                      <w:color w:val="auto"/>
                      <w:spacing w:val="-3"/>
                      <w:w w:val="100"/>
                      <w:sz w:val="21"/>
                      <w:szCs w:val="21"/>
                    </w:rPr>
                    <w:t>本项目具备相应的安全生产、劳动保</w:t>
                  </w:r>
                  <w:r>
                    <w:rPr>
                      <w:rFonts w:hint="eastAsia" w:ascii="宋体" w:hAnsi="宋体" w:eastAsia="宋体" w:cs="宋体"/>
                      <w:color w:val="auto"/>
                      <w:spacing w:val="-6"/>
                      <w:w w:val="100"/>
                      <w:sz w:val="21"/>
                      <w:szCs w:val="21"/>
                    </w:rPr>
                    <w:t>护和职业危害防治条件，对作业环境</w:t>
                  </w:r>
                  <w:r>
                    <w:rPr>
                      <w:rFonts w:hint="eastAsia" w:ascii="宋体" w:hAnsi="宋体" w:eastAsia="宋体" w:cs="宋体"/>
                      <w:color w:val="auto"/>
                      <w:spacing w:val="-8"/>
                      <w:w w:val="100"/>
                      <w:sz w:val="21"/>
                      <w:szCs w:val="21"/>
                    </w:rPr>
                    <w:t>的粉尘、噪声治理能达到国家卫生标</w:t>
                  </w:r>
                  <w:r>
                    <w:rPr>
                      <w:rFonts w:hint="eastAsia" w:ascii="宋体" w:hAnsi="宋体" w:eastAsia="宋体" w:cs="宋体"/>
                      <w:color w:val="auto"/>
                      <w:spacing w:val="-7"/>
                      <w:w w:val="100"/>
                      <w:sz w:val="21"/>
                      <w:szCs w:val="21"/>
                    </w:rPr>
                    <w:t>准，配备有相应的安全防护设施和安全管理人员。</w:t>
                  </w:r>
                </w:p>
              </w:tc>
              <w:tc>
                <w:tcPr>
                  <w:tcW w:w="974" w:type="dxa"/>
                  <w:vAlign w:val="center"/>
                </w:tcPr>
                <w:p w14:paraId="22F2259C">
                  <w:pPr>
                    <w:pStyle w:val="60"/>
                    <w:spacing w:before="1"/>
                    <w:ind w:firstLine="210" w:firstLineChars="10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0EC02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339" w:type="dxa"/>
                  <w:gridSpan w:val="2"/>
                  <w:vAlign w:val="center"/>
                </w:tcPr>
                <w:p w14:paraId="0C476A23">
                  <w:pPr>
                    <w:pStyle w:val="60"/>
                    <w:spacing w:line="242" w:lineRule="auto"/>
                    <w:ind w:left="215" w:right="167"/>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（二）废钢铁加工配送企业安全设施和职业危 害防治设施必须与主体工程同时设计、同时施 工、同时投入生产和使用；安全设施设计、投 入生产和使用前，应依法经过安全生产监督管理部门审查、验收。</w:t>
                  </w:r>
                </w:p>
              </w:tc>
              <w:tc>
                <w:tcPr>
                  <w:tcW w:w="3324" w:type="dxa"/>
                  <w:vAlign w:val="center"/>
                </w:tcPr>
                <w:p w14:paraId="7ED12BD3">
                  <w:pPr>
                    <w:pStyle w:val="60"/>
                    <w:spacing w:line="242" w:lineRule="auto"/>
                    <w:ind w:left="105" w:right="61"/>
                    <w:jc w:val="both"/>
                    <w:rPr>
                      <w:rFonts w:hint="eastAsia" w:ascii="宋体" w:hAnsi="宋体" w:eastAsia="宋体" w:cs="宋体"/>
                      <w:color w:val="auto"/>
                      <w:w w:val="100"/>
                      <w:sz w:val="21"/>
                      <w:szCs w:val="21"/>
                    </w:rPr>
                  </w:pPr>
                  <w:r>
                    <w:rPr>
                      <w:rFonts w:hint="eastAsia" w:ascii="宋体" w:hAnsi="宋体" w:eastAsia="宋体" w:cs="宋体"/>
                      <w:color w:val="auto"/>
                      <w:spacing w:val="10"/>
                      <w:w w:val="100"/>
                      <w:sz w:val="21"/>
                      <w:szCs w:val="21"/>
                    </w:rPr>
                    <w:t>本项目安全设施和职业危害防治设施与主体工程同时设计、同时施工、同时投入生产和使用；安全设施设</w:t>
                  </w:r>
                  <w:r>
                    <w:rPr>
                      <w:rFonts w:hint="eastAsia" w:ascii="宋体" w:hAnsi="宋体" w:eastAsia="宋体" w:cs="宋体"/>
                      <w:color w:val="auto"/>
                      <w:spacing w:val="-4"/>
                      <w:w w:val="100"/>
                      <w:sz w:val="21"/>
                      <w:szCs w:val="21"/>
                    </w:rPr>
                    <w:t>计、投入生产和使用前，应依法经过</w:t>
                  </w:r>
                  <w:r>
                    <w:rPr>
                      <w:rFonts w:hint="eastAsia" w:ascii="宋体" w:hAnsi="宋体" w:eastAsia="宋体" w:cs="宋体"/>
                      <w:color w:val="auto"/>
                      <w:w w:val="100"/>
                      <w:sz w:val="21"/>
                      <w:szCs w:val="21"/>
                    </w:rPr>
                    <w:t>安全生产监督管理部门审查、验收。</w:t>
                  </w:r>
                </w:p>
              </w:tc>
              <w:tc>
                <w:tcPr>
                  <w:tcW w:w="974" w:type="dxa"/>
                  <w:vAlign w:val="center"/>
                </w:tcPr>
                <w:p w14:paraId="5C3D95D9">
                  <w:pPr>
                    <w:pStyle w:val="60"/>
                    <w:jc w:val="left"/>
                    <w:rPr>
                      <w:rFonts w:hint="eastAsia" w:ascii="宋体" w:hAnsi="宋体" w:eastAsia="宋体" w:cs="宋体"/>
                      <w:b/>
                      <w:color w:val="auto"/>
                      <w:w w:val="100"/>
                      <w:sz w:val="21"/>
                      <w:szCs w:val="21"/>
                    </w:rPr>
                  </w:pPr>
                </w:p>
                <w:p w14:paraId="6CB13B71">
                  <w:pPr>
                    <w:pStyle w:val="60"/>
                    <w:spacing w:before="5"/>
                    <w:jc w:val="left"/>
                    <w:rPr>
                      <w:rFonts w:hint="eastAsia" w:ascii="宋体" w:hAnsi="宋体" w:eastAsia="宋体" w:cs="宋体"/>
                      <w:b/>
                      <w:color w:val="auto"/>
                      <w:w w:val="100"/>
                      <w:sz w:val="21"/>
                      <w:szCs w:val="21"/>
                    </w:rPr>
                  </w:pPr>
                </w:p>
                <w:p w14:paraId="17905EC6">
                  <w:pPr>
                    <w:pStyle w:val="60"/>
                    <w:ind w:left="25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1AD8B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7" w:hRule="atLeast"/>
                <w:jc w:val="center"/>
              </w:trPr>
              <w:tc>
                <w:tcPr>
                  <w:tcW w:w="5339" w:type="dxa"/>
                  <w:gridSpan w:val="2"/>
                  <w:vAlign w:val="center"/>
                </w:tcPr>
                <w:p w14:paraId="47A80735">
                  <w:pPr>
                    <w:pStyle w:val="60"/>
                    <w:spacing w:line="269" w:lineRule="exact"/>
                    <w:ind w:left="21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（三）废钢铁加工配送企业的作业环境应满足《工业企业设计卫生标准》和《工业场所有害因素职业接触限值》的要求。</w:t>
                  </w:r>
                </w:p>
              </w:tc>
              <w:tc>
                <w:tcPr>
                  <w:tcW w:w="3324" w:type="dxa"/>
                  <w:vAlign w:val="center"/>
                </w:tcPr>
                <w:p w14:paraId="64CB243E">
                  <w:pPr>
                    <w:pStyle w:val="60"/>
                    <w:spacing w:line="269" w:lineRule="exact"/>
                    <w:ind w:left="10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本项目作业环境能够满足《工业企业设计卫生标准》和《工业场所有害因素职业接触限值》的要求。</w:t>
                  </w:r>
                </w:p>
              </w:tc>
              <w:tc>
                <w:tcPr>
                  <w:tcW w:w="974" w:type="dxa"/>
                  <w:vAlign w:val="center"/>
                </w:tcPr>
                <w:p w14:paraId="6E3A24F3">
                  <w:pPr>
                    <w:pStyle w:val="60"/>
                    <w:spacing w:before="4"/>
                    <w:jc w:val="left"/>
                    <w:rPr>
                      <w:rFonts w:hint="eastAsia" w:ascii="宋体" w:hAnsi="宋体" w:eastAsia="宋体" w:cs="宋体"/>
                      <w:b/>
                      <w:color w:val="auto"/>
                      <w:w w:val="100"/>
                      <w:sz w:val="21"/>
                      <w:szCs w:val="21"/>
                    </w:rPr>
                  </w:pPr>
                </w:p>
                <w:p w14:paraId="038C110A">
                  <w:pPr>
                    <w:pStyle w:val="60"/>
                    <w:ind w:left="25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05545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7" w:hRule="atLeast"/>
                <w:jc w:val="center"/>
              </w:trPr>
              <w:tc>
                <w:tcPr>
                  <w:tcW w:w="5339" w:type="dxa"/>
                  <w:gridSpan w:val="2"/>
                  <w:vAlign w:val="center"/>
                </w:tcPr>
                <w:p w14:paraId="65074C20">
                  <w:pPr>
                    <w:pStyle w:val="60"/>
                    <w:spacing w:line="242" w:lineRule="auto"/>
                    <w:ind w:left="215" w:right="167"/>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（四）废钢铁加工配送企业应有健全的安全生 产组织管理体系，应有职工安全生产培训制度和安全生产检查制度。</w:t>
                  </w:r>
                </w:p>
              </w:tc>
              <w:tc>
                <w:tcPr>
                  <w:tcW w:w="3324" w:type="dxa"/>
                  <w:vAlign w:val="center"/>
                </w:tcPr>
                <w:p w14:paraId="1C01E76F">
                  <w:pPr>
                    <w:pStyle w:val="60"/>
                    <w:spacing w:line="242" w:lineRule="auto"/>
                    <w:ind w:right="94" w:firstLine="210" w:firstLineChars="10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本项目有健全的安全生产组织管理体系，有职工安全生产培训制度和安全生产检查制度。</w:t>
                  </w:r>
                </w:p>
              </w:tc>
              <w:tc>
                <w:tcPr>
                  <w:tcW w:w="974" w:type="dxa"/>
                  <w:vAlign w:val="center"/>
                </w:tcPr>
                <w:p w14:paraId="68DF1E6B">
                  <w:pPr>
                    <w:pStyle w:val="60"/>
                    <w:spacing w:before="2"/>
                    <w:jc w:val="left"/>
                    <w:rPr>
                      <w:rFonts w:hint="eastAsia" w:ascii="宋体" w:hAnsi="宋体" w:eastAsia="宋体" w:cs="宋体"/>
                      <w:b/>
                      <w:color w:val="auto"/>
                      <w:w w:val="100"/>
                      <w:sz w:val="21"/>
                      <w:szCs w:val="21"/>
                    </w:rPr>
                  </w:pPr>
                </w:p>
                <w:p w14:paraId="188C9EB0">
                  <w:pPr>
                    <w:pStyle w:val="60"/>
                    <w:ind w:left="25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r w14:paraId="781F7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jc w:val="center"/>
              </w:trPr>
              <w:tc>
                <w:tcPr>
                  <w:tcW w:w="5339" w:type="dxa"/>
                  <w:gridSpan w:val="2"/>
                  <w:vAlign w:val="center"/>
                </w:tcPr>
                <w:p w14:paraId="0EBD4C97">
                  <w:pPr>
                    <w:pStyle w:val="60"/>
                    <w:spacing w:before="1"/>
                    <w:ind w:left="21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（五</w:t>
                  </w:r>
                  <w:r>
                    <w:rPr>
                      <w:rFonts w:hint="eastAsia" w:ascii="宋体" w:hAnsi="宋体" w:eastAsia="宋体" w:cs="宋体"/>
                      <w:color w:val="auto"/>
                      <w:spacing w:val="-70"/>
                      <w:w w:val="100"/>
                      <w:sz w:val="21"/>
                      <w:szCs w:val="21"/>
                    </w:rPr>
                    <w:t>）</w:t>
                  </w:r>
                  <w:r>
                    <w:rPr>
                      <w:rFonts w:hint="eastAsia" w:ascii="宋体" w:hAnsi="宋体" w:eastAsia="宋体" w:cs="宋体"/>
                      <w:color w:val="auto"/>
                      <w:spacing w:val="-5"/>
                      <w:w w:val="100"/>
                      <w:sz w:val="21"/>
                      <w:szCs w:val="21"/>
                    </w:rPr>
                    <w:t>废钢铁加工配送企业用工制度应符合《劳</w:t>
                  </w:r>
                  <w:r>
                    <w:rPr>
                      <w:rFonts w:hint="eastAsia" w:ascii="宋体" w:hAnsi="宋体" w:eastAsia="宋体" w:cs="宋体"/>
                      <w:color w:val="auto"/>
                      <w:w w:val="100"/>
                      <w:sz w:val="21"/>
                      <w:szCs w:val="21"/>
                    </w:rPr>
                    <w:t>动合同法》 规定。</w:t>
                  </w:r>
                </w:p>
              </w:tc>
              <w:tc>
                <w:tcPr>
                  <w:tcW w:w="3324" w:type="dxa"/>
                  <w:vAlign w:val="center"/>
                </w:tcPr>
                <w:p w14:paraId="0B04501C">
                  <w:pPr>
                    <w:pStyle w:val="60"/>
                    <w:spacing w:before="1"/>
                    <w:ind w:left="10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本项目用工制度符合《劳动合同法》</w:t>
                  </w:r>
                </w:p>
                <w:p w14:paraId="213445F6">
                  <w:pPr>
                    <w:pStyle w:val="60"/>
                    <w:spacing w:before="2" w:line="251" w:lineRule="exact"/>
                    <w:ind w:left="105"/>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规定。</w:t>
                  </w:r>
                </w:p>
              </w:tc>
              <w:tc>
                <w:tcPr>
                  <w:tcW w:w="974" w:type="dxa"/>
                  <w:vAlign w:val="center"/>
                </w:tcPr>
                <w:p w14:paraId="178DBCD9">
                  <w:pPr>
                    <w:pStyle w:val="60"/>
                    <w:spacing w:before="135"/>
                    <w:ind w:left="250"/>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符合</w:t>
                  </w:r>
                </w:p>
              </w:tc>
            </w:tr>
          </w:tbl>
          <w:p w14:paraId="6124AABF">
            <w:pPr>
              <w:autoSpaceDE w:val="0"/>
              <w:autoSpaceDN w:val="0"/>
              <w:adjustRightInd w:val="0"/>
              <w:spacing w:line="360" w:lineRule="auto"/>
              <w:ind w:firstLine="480" w:firstLineChars="200"/>
              <w:rPr>
                <w:rFonts w:hint="eastAsia" w:ascii="宋体" w:hAnsi="宋体" w:eastAsia="宋体" w:cs="宋体"/>
                <w:color w:val="auto"/>
                <w:kern w:val="0"/>
                <w:sz w:val="24"/>
                <w:lang w:eastAsia="zh-CN"/>
              </w:rPr>
            </w:pPr>
            <w:r>
              <w:rPr>
                <w:rFonts w:hint="eastAsia" w:ascii="宋体" w:hAnsi="宋体" w:eastAsia="宋体" w:cs="宋体"/>
                <w:color w:val="auto"/>
                <w:kern w:val="0"/>
                <w:sz w:val="24"/>
                <w:lang w:eastAsia="zh-CN"/>
              </w:rPr>
              <w:t>综上所述，本项目符合《工业和信息化部发布废钢铁加工行业准入条件》（中华人民共和国工业和信息化部公告2016年第74号）。</w:t>
            </w:r>
          </w:p>
          <w:p w14:paraId="2403E153">
            <w:pPr>
              <w:autoSpaceDE w:val="0"/>
              <w:autoSpaceDN w:val="0"/>
              <w:adjustRightInd w:val="0"/>
              <w:spacing w:line="360" w:lineRule="auto"/>
              <w:ind w:firstLine="480" w:firstLineChars="200"/>
              <w:rPr>
                <w:rFonts w:hint="eastAsia" w:ascii="宋体" w:hAnsi="宋体" w:eastAsia="宋体" w:cs="宋体"/>
                <w:b/>
                <w:bCs/>
                <w:color w:val="auto"/>
                <w:kern w:val="0"/>
                <w:sz w:val="24"/>
                <w:szCs w:val="24"/>
                <w:lang w:eastAsia="zh-CN"/>
              </w:rPr>
            </w:pPr>
            <w:r>
              <w:rPr>
                <w:rFonts w:hint="eastAsia" w:ascii="宋体" w:hAnsi="宋体" w:eastAsia="宋体" w:cs="宋体"/>
                <w:color w:val="auto"/>
                <w:kern w:val="0"/>
                <w:sz w:val="24"/>
              </w:rPr>
              <w:t>本项目为</w:t>
            </w:r>
            <w:r>
              <w:rPr>
                <w:rFonts w:hint="eastAsia" w:ascii="宋体" w:hAnsi="宋体" w:eastAsia="宋体" w:cs="宋体"/>
                <w:color w:val="auto"/>
                <w:kern w:val="0"/>
                <w:sz w:val="24"/>
                <w:lang w:eastAsia="zh-CN"/>
              </w:rPr>
              <w:t>废钢材破碎</w:t>
            </w:r>
            <w:r>
              <w:rPr>
                <w:rFonts w:hint="eastAsia" w:ascii="宋体" w:hAnsi="宋体" w:eastAsia="宋体" w:cs="宋体"/>
                <w:color w:val="auto"/>
                <w:kern w:val="0"/>
                <w:sz w:val="24"/>
              </w:rPr>
              <w:t>加工项目，主要是将收购回来的</w:t>
            </w:r>
            <w:r>
              <w:rPr>
                <w:rFonts w:hint="eastAsia" w:ascii="宋体" w:hAnsi="宋体" w:eastAsia="宋体" w:cs="宋体"/>
                <w:color w:val="auto"/>
                <w:kern w:val="0"/>
                <w:sz w:val="24"/>
                <w:lang w:eastAsia="zh-CN"/>
              </w:rPr>
              <w:t>废钢材</w:t>
            </w:r>
            <w:r>
              <w:rPr>
                <w:rFonts w:hint="eastAsia" w:ascii="宋体" w:hAnsi="宋体" w:eastAsia="宋体" w:cs="宋体"/>
                <w:color w:val="auto"/>
                <w:kern w:val="0"/>
                <w:sz w:val="24"/>
              </w:rPr>
              <w:t xml:space="preserve">进行简单加工（分拣除杂、破碎等），最终得到用于炼钢的炉料。该项目本身不涉及废电子电器产品、废电池、废汽车、废电机、废五金等的前端拆解工序，也不涉及后端的钢铁冶炼。因此，本项目属于中华人民共和国国家发展和改革委员会令第21号《产业结构调整指导目录（2011 年本）修正》第一类鼓励类三十八、环境保护与资源节约综合利用第5条 </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区域性废旧汽车、废旧电器电子产品、废旧船舶、</w:t>
            </w:r>
            <w:r>
              <w:rPr>
                <w:rFonts w:hint="eastAsia" w:ascii="宋体" w:hAnsi="宋体" w:eastAsia="宋体" w:cs="宋体"/>
                <w:color w:val="auto"/>
                <w:kern w:val="0"/>
                <w:sz w:val="24"/>
                <w:lang w:eastAsia="zh-CN"/>
              </w:rPr>
              <w:t>废钢材</w:t>
            </w:r>
            <w:r>
              <w:rPr>
                <w:rFonts w:hint="eastAsia" w:ascii="宋体" w:hAnsi="宋体" w:eastAsia="宋体" w:cs="宋体"/>
                <w:color w:val="auto"/>
                <w:kern w:val="0"/>
                <w:sz w:val="24"/>
              </w:rPr>
              <w:t>、废旧木材等资源循环利用基地建设</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，属于鼓励类产业。另外，项目采用的生产设备无淘汰类。项目经</w:t>
            </w:r>
            <w:r>
              <w:rPr>
                <w:rFonts w:hint="eastAsia" w:ascii="宋体" w:hAnsi="宋体" w:eastAsia="宋体" w:cs="宋体"/>
                <w:color w:val="auto"/>
                <w:kern w:val="0"/>
                <w:sz w:val="24"/>
                <w:lang w:eastAsia="zh-CN"/>
              </w:rPr>
              <w:t>安居区</w:t>
            </w:r>
            <w:r>
              <w:rPr>
                <w:rFonts w:hint="eastAsia" w:ascii="宋体" w:hAnsi="宋体" w:eastAsia="宋体" w:cs="宋体"/>
                <w:color w:val="auto"/>
                <w:kern w:val="0"/>
                <w:sz w:val="24"/>
              </w:rPr>
              <w:t>发展和改革局以</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备案号：</w:t>
            </w:r>
            <w:r>
              <w:rPr>
                <w:rFonts w:hint="eastAsia" w:ascii="宋体" w:hAnsi="宋体" w:eastAsia="宋体" w:cs="宋体"/>
                <w:color w:val="auto"/>
                <w:sz w:val="24"/>
                <w:szCs w:val="24"/>
                <w:lang w:eastAsia="zh-CN"/>
              </w:rPr>
              <w:t>川投资备【2018-510904-42-03-257484】FGQB-0069号</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审核备案，符合国家当前产业政策。</w:t>
            </w:r>
          </w:p>
          <w:p w14:paraId="506FE2E3">
            <w:pPr>
              <w:spacing w:line="360" w:lineRule="auto"/>
              <w:rPr>
                <w:rFonts w:hint="eastAsia" w:ascii="宋体" w:hAnsi="宋体" w:eastAsia="宋体" w:cs="宋体"/>
                <w:color w:val="auto"/>
                <w:sz w:val="28"/>
                <w:szCs w:val="28"/>
              </w:rPr>
            </w:pPr>
          </w:p>
          <w:p w14:paraId="41A1BFC5">
            <w:pPr>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三、规划符合性</w:t>
            </w:r>
          </w:p>
          <w:p w14:paraId="781FA001">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1、用地规划符合性</w:t>
            </w:r>
          </w:p>
          <w:p w14:paraId="4D3BC7A1">
            <w:pPr>
              <w:pStyle w:val="5"/>
              <w:adjustRightInd/>
              <w:spacing w:before="0" w:after="156" w:afterLines="50" w:line="500" w:lineRule="exact"/>
              <w:ind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本项目位于</w:t>
            </w:r>
            <w:r>
              <w:rPr>
                <w:rFonts w:hint="eastAsia" w:ascii="宋体" w:hAnsi="宋体" w:eastAsia="宋体" w:cs="宋体"/>
                <w:b w:val="0"/>
                <w:bCs w:val="0"/>
                <w:color w:val="auto"/>
                <w:sz w:val="24"/>
                <w:lang w:eastAsia="zh-CN"/>
              </w:rPr>
              <w:t>遂宁市安居区化工工业园四川维斯泰汽车零部件有限公司内</w:t>
            </w:r>
            <w:r>
              <w:rPr>
                <w:rFonts w:hint="eastAsia" w:ascii="宋体" w:hAnsi="宋体" w:eastAsia="宋体" w:cs="宋体"/>
                <w:b w:val="0"/>
                <w:bCs w:val="0"/>
                <w:color w:val="auto"/>
                <w:sz w:val="24"/>
                <w:szCs w:val="24"/>
                <w:lang w:val="en-US" w:eastAsia="zh-CN"/>
              </w:rPr>
              <w:t>，根据遂宁市安居区分区规划（2010-2030）可知项目地规划用途为“工业用地”，本项目为国民经济行业分类里C4210、金属废料和碎屑加工处理，属于机械加工项目，符合遂宁市安居区分区规划（2010-2030）中的用地性质规划。</w:t>
            </w:r>
            <w:bookmarkStart w:id="0" w:name="_Toc475968132"/>
          </w:p>
          <w:p w14:paraId="22328E21">
            <w:pPr>
              <w:pStyle w:val="5"/>
              <w:adjustRightInd/>
              <w:spacing w:before="0" w:after="156" w:afterLines="50" w:line="500" w:lineRule="exact"/>
              <w:ind w:firstLine="482" w:firstLineChars="200"/>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2、项目与《遂宁市安居区化工工业园规划环境影响报告书》环评符合性分析</w:t>
            </w:r>
          </w:p>
          <w:p w14:paraId="681E9A7F">
            <w:pPr>
              <w:pStyle w:val="5"/>
              <w:adjustRightInd/>
              <w:spacing w:before="0" w:after="156" w:afterLines="50" w:line="500" w:lineRule="exact"/>
              <w:ind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四川省环境保护科学研究院已编制《遂宁市安居区化工工业园规划环境影响报告书》，并经四川省环境保护厅（局）以川环建函【2008】941号文批复。 遂宁市安居区化工工业园简介：为推动安居区工业发展，解决第二产业在国民经济中所占的比重低、工业基础薄弱问题，安居区政府于2007年9月召开的政府工作常务会议中，将工业发展的推进列为重要内容进行讨论并形成会议纪要（区人民政府二届七次常务会议纪要），确定“设立安居区化工工业园（即龙眼井化工工业园），并要求相关部门启动化工工业园的前期工作”。2008年4月，重庆大学城市规划与设计研究院编制完成了“遂宁市安居区化工工业园控制性详细规划”，确定的规划区位于安居城区东南部，西靠琼江，北到遂内高速公路连接线，东部边缘有遂内高速公路斜穿基地，规划总用地面积5.75km</w:t>
            </w:r>
            <w:r>
              <w:rPr>
                <w:rFonts w:hint="eastAsia" w:ascii="宋体" w:hAnsi="宋体" w:eastAsia="宋体" w:cs="宋体"/>
                <w:b w:val="0"/>
                <w:bCs w:val="0"/>
                <w:color w:val="auto"/>
                <w:sz w:val="24"/>
                <w:szCs w:val="24"/>
                <w:vertAlign w:val="superscript"/>
                <w:lang w:val="en-US" w:eastAsia="zh-CN"/>
              </w:rPr>
              <w:t>2</w:t>
            </w:r>
            <w:r>
              <w:rPr>
                <w:rFonts w:hint="eastAsia" w:ascii="宋体" w:hAnsi="宋体" w:eastAsia="宋体" w:cs="宋体"/>
                <w:b w:val="0"/>
                <w:bCs w:val="0"/>
                <w:color w:val="auto"/>
                <w:sz w:val="24"/>
                <w:szCs w:val="24"/>
                <w:lang w:val="en-US" w:eastAsia="zh-CN"/>
              </w:rPr>
              <w:t>。遂宁市安居区化工工业园规划定位为：以大中型骨干化工企业为龙头，以发展天然气化工、盐化工及各类精细化工下游产品为主的化工工业园。</w:t>
            </w:r>
          </w:p>
          <w:bookmarkEnd w:id="0"/>
          <w:p w14:paraId="2559D428">
            <w:pPr>
              <w:spacing w:line="360" w:lineRule="auto"/>
              <w:ind w:firstLine="422" w:firstLineChars="200"/>
              <w:jc w:val="center"/>
              <w:rPr>
                <w:rFonts w:hint="eastAsia" w:ascii="宋体" w:hAnsi="宋体" w:eastAsia="宋体" w:cs="宋体"/>
                <w:b w:val="0"/>
                <w:bCs w:val="0"/>
                <w:color w:val="auto"/>
                <w:sz w:val="24"/>
                <w:szCs w:val="24"/>
                <w:vertAlign w:val="baseline"/>
                <w:lang w:val="en-US" w:eastAsia="zh-CN"/>
              </w:rPr>
            </w:pPr>
            <w:bookmarkStart w:id="1" w:name="_Toc475968133"/>
            <w:r>
              <w:rPr>
                <w:rFonts w:hint="eastAsia" w:ascii="宋体" w:hAnsi="宋体" w:eastAsia="宋体" w:cs="宋体"/>
                <w:b/>
                <w:bCs/>
                <w:color w:val="auto"/>
                <w:sz w:val="21"/>
                <w:szCs w:val="21"/>
                <w:lang w:eastAsia="zh-CN"/>
              </w:rPr>
              <w:t>表</w:t>
            </w:r>
            <w:r>
              <w:rPr>
                <w:rFonts w:hint="eastAsia" w:ascii="宋体" w:hAnsi="宋体" w:eastAsia="宋体" w:cs="宋体"/>
                <w:b/>
                <w:bCs/>
                <w:color w:val="auto"/>
                <w:sz w:val="21"/>
                <w:szCs w:val="21"/>
                <w:lang w:val="en-US" w:eastAsia="zh-CN"/>
              </w:rPr>
              <w:t xml:space="preserve">1-2 </w:t>
            </w:r>
            <w:r>
              <w:rPr>
                <w:rFonts w:hint="eastAsia" w:ascii="宋体" w:hAnsi="宋体" w:cs="宋体"/>
                <w:b/>
                <w:bCs/>
                <w:color w:val="auto"/>
                <w:sz w:val="21"/>
                <w:szCs w:val="21"/>
                <w:lang w:val="en-US" w:eastAsia="zh-CN"/>
              </w:rPr>
              <w:t xml:space="preserve"> </w:t>
            </w:r>
            <w:r>
              <w:rPr>
                <w:rFonts w:hint="eastAsia" w:ascii="宋体" w:hAnsi="宋体" w:eastAsia="宋体" w:cs="宋体"/>
                <w:b/>
                <w:bCs/>
                <w:color w:val="auto"/>
                <w:sz w:val="21"/>
                <w:szCs w:val="21"/>
                <w:lang w:val="en-US" w:eastAsia="zh-CN"/>
              </w:rPr>
              <w:t>项目与遂宁市安居区化工工业园规划、规划环评及环评批复要求的符合性</w:t>
            </w:r>
          </w:p>
          <w:tbl>
            <w:tblPr>
              <w:tblStyle w:val="20"/>
              <w:tblW w:w="997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09"/>
              <w:gridCol w:w="4724"/>
              <w:gridCol w:w="3945"/>
            </w:tblGrid>
            <w:tr w14:paraId="29E7144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09" w:type="dxa"/>
                  <w:vAlign w:val="center"/>
                </w:tcPr>
                <w:p w14:paraId="5A69F9E2">
                  <w:pPr>
                    <w:spacing w:line="240" w:lineRule="auto"/>
                    <w:jc w:val="center"/>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项目</w:t>
                  </w:r>
                </w:p>
              </w:tc>
              <w:tc>
                <w:tcPr>
                  <w:tcW w:w="4724" w:type="dxa"/>
                  <w:vAlign w:val="center"/>
                </w:tcPr>
                <w:p w14:paraId="73448597">
                  <w:pPr>
                    <w:spacing w:line="240" w:lineRule="auto"/>
                    <w:jc w:val="center"/>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规划、规划环评及环评批复要求</w:t>
                  </w:r>
                </w:p>
              </w:tc>
              <w:tc>
                <w:tcPr>
                  <w:tcW w:w="3945" w:type="dxa"/>
                  <w:vAlign w:val="center"/>
                </w:tcPr>
                <w:p w14:paraId="6847A70E">
                  <w:pPr>
                    <w:spacing w:line="240" w:lineRule="auto"/>
                    <w:jc w:val="center"/>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本项目符合性</w:t>
                  </w:r>
                </w:p>
              </w:tc>
            </w:tr>
            <w:tr w14:paraId="6EF2AD9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09" w:type="dxa"/>
                  <w:vAlign w:val="center"/>
                </w:tcPr>
                <w:p w14:paraId="66D91905">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产业定位</w:t>
                  </w:r>
                </w:p>
              </w:tc>
              <w:tc>
                <w:tcPr>
                  <w:tcW w:w="4724" w:type="dxa"/>
                  <w:vAlign w:val="center"/>
                </w:tcPr>
                <w:p w14:paraId="1CD84EB0">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以大中型骨干化工企业为龙头，以发展天然气化工、盐化工及各类精细化工下游产品为主的化工工业园；</w:t>
                  </w:r>
                  <w:r>
                    <w:rPr>
                      <w:rFonts w:hint="eastAsia" w:ascii="宋体" w:hAnsi="宋体" w:cs="宋体"/>
                      <w:b w:val="0"/>
                      <w:bCs w:val="0"/>
                      <w:color w:val="auto"/>
                      <w:sz w:val="21"/>
                      <w:szCs w:val="21"/>
                      <w:vertAlign w:val="baseline"/>
                      <w:lang w:val="en-US" w:eastAsia="zh-CN"/>
                    </w:rPr>
                    <w:t>园区禁止发展农副产品、饮料、烟草业，造纸、医药、化学纤维制造业，非金属矿物制品业，黑色、有色金属冶炼及压延加工业，</w:t>
                  </w:r>
                </w:p>
              </w:tc>
              <w:tc>
                <w:tcPr>
                  <w:tcW w:w="3945" w:type="dxa"/>
                  <w:vAlign w:val="center"/>
                </w:tcPr>
                <w:p w14:paraId="10E271BA">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本项目属于机械加工制造项目，</w:t>
                  </w:r>
                  <w:r>
                    <w:rPr>
                      <w:rFonts w:hint="eastAsia" w:ascii="宋体" w:hAnsi="宋体" w:cs="宋体"/>
                      <w:b w:val="0"/>
                      <w:bCs w:val="0"/>
                      <w:color w:val="auto"/>
                      <w:sz w:val="21"/>
                      <w:szCs w:val="21"/>
                      <w:vertAlign w:val="baseline"/>
                      <w:lang w:val="en-US" w:eastAsia="zh-CN"/>
                    </w:rPr>
                    <w:t>不属于园区鼓励和禁止引入的产业，为园区允许引入的产业类型；</w:t>
                  </w:r>
                </w:p>
              </w:tc>
            </w:tr>
            <w:tr w14:paraId="6C35CB2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09" w:type="dxa"/>
                  <w:vAlign w:val="center"/>
                </w:tcPr>
                <w:p w14:paraId="2F3C2A54">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能源规划</w:t>
                  </w:r>
                </w:p>
              </w:tc>
              <w:tc>
                <w:tcPr>
                  <w:tcW w:w="4724" w:type="dxa"/>
                  <w:vAlign w:val="center"/>
                </w:tcPr>
                <w:p w14:paraId="70E7E10D">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园区能源以天然气、电为主，燃煤为辅</w:t>
                  </w:r>
                </w:p>
              </w:tc>
              <w:tc>
                <w:tcPr>
                  <w:tcW w:w="3945" w:type="dxa"/>
                  <w:vAlign w:val="center"/>
                </w:tcPr>
                <w:p w14:paraId="0EF3167E">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项目以电为能源；</w:t>
                  </w:r>
                </w:p>
              </w:tc>
            </w:tr>
            <w:tr w14:paraId="6C250C3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09" w:type="dxa"/>
                  <w:vAlign w:val="center"/>
                </w:tcPr>
                <w:p w14:paraId="19FC3C90">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废水处理</w:t>
                  </w:r>
                </w:p>
              </w:tc>
              <w:tc>
                <w:tcPr>
                  <w:tcW w:w="4724" w:type="dxa"/>
                  <w:vAlign w:val="center"/>
                </w:tcPr>
                <w:p w14:paraId="44B7B0BF">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入园项目的生产废水和生活污水由企业自行处理达到《污水综合排放标准》（GB8979-1996）三级或相应的行业排放标准后排入园区的污水管网，进入园区污水处理厂集中处理；</w:t>
                  </w:r>
                </w:p>
              </w:tc>
              <w:tc>
                <w:tcPr>
                  <w:tcW w:w="3945" w:type="dxa"/>
                  <w:vAlign w:val="center"/>
                </w:tcPr>
                <w:p w14:paraId="6A895319">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项目废水</w:t>
                  </w:r>
                  <w:r>
                    <w:rPr>
                      <w:rFonts w:hint="eastAsia" w:ascii="宋体" w:hAnsi="宋体" w:cs="宋体"/>
                      <w:b w:val="0"/>
                      <w:bCs w:val="0"/>
                      <w:color w:val="auto"/>
                      <w:sz w:val="21"/>
                      <w:szCs w:val="21"/>
                      <w:vertAlign w:val="baseline"/>
                      <w:lang w:val="en-US" w:eastAsia="zh-CN"/>
                    </w:rPr>
                    <w:t>依托维斯泰有限公司已建容积为10m</w:t>
                  </w:r>
                  <w:r>
                    <w:rPr>
                      <w:rFonts w:hint="eastAsia" w:ascii="宋体" w:hAnsi="宋体" w:cs="宋体"/>
                      <w:b w:val="0"/>
                      <w:bCs w:val="0"/>
                      <w:color w:val="auto"/>
                      <w:sz w:val="21"/>
                      <w:szCs w:val="21"/>
                      <w:vertAlign w:val="superscript"/>
                      <w:lang w:val="en-US" w:eastAsia="zh-CN"/>
                    </w:rPr>
                    <w:t>3</w:t>
                  </w:r>
                  <w:r>
                    <w:rPr>
                      <w:rFonts w:hint="eastAsia" w:ascii="宋体" w:hAnsi="宋体" w:cs="宋体"/>
                      <w:b w:val="0"/>
                      <w:bCs w:val="0"/>
                      <w:color w:val="auto"/>
                      <w:sz w:val="21"/>
                      <w:szCs w:val="21"/>
                      <w:vertAlign w:val="baseline"/>
                      <w:lang w:val="en-US" w:eastAsia="zh-CN"/>
                    </w:rPr>
                    <w:t>化粪池</w:t>
                  </w:r>
                  <w:r>
                    <w:rPr>
                      <w:rFonts w:hint="eastAsia" w:ascii="宋体" w:hAnsi="宋体" w:eastAsia="宋体" w:cs="宋体"/>
                      <w:b w:val="0"/>
                      <w:bCs w:val="0"/>
                      <w:color w:val="auto"/>
                      <w:sz w:val="21"/>
                      <w:szCs w:val="21"/>
                      <w:vertAlign w:val="baseline"/>
                      <w:lang w:val="en-US" w:eastAsia="zh-CN"/>
                    </w:rPr>
                    <w:t>处理达《污水综合排放标准》（GB8978-1996）中三级标准排入园区污水管网；</w:t>
                  </w:r>
                </w:p>
              </w:tc>
            </w:tr>
            <w:tr w14:paraId="6038B1D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09" w:type="dxa"/>
                  <w:vAlign w:val="center"/>
                </w:tcPr>
                <w:p w14:paraId="300B3254">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废气治理</w:t>
                  </w:r>
                </w:p>
              </w:tc>
              <w:tc>
                <w:tcPr>
                  <w:tcW w:w="4724" w:type="dxa"/>
                  <w:vAlign w:val="center"/>
                </w:tcPr>
                <w:p w14:paraId="01B70439">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按照《环境空气质量标准》（GB3095-2012）中的二级标准控制</w:t>
                  </w:r>
                </w:p>
              </w:tc>
              <w:tc>
                <w:tcPr>
                  <w:tcW w:w="3945" w:type="dxa"/>
                  <w:vAlign w:val="center"/>
                </w:tcPr>
                <w:p w14:paraId="220F128D">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项目正常生产过程中所排放的大气污染物均不会导致项目所在区域环境空气质量超标，满足GB3095-2012中的二级标准要求；</w:t>
                  </w:r>
                </w:p>
              </w:tc>
            </w:tr>
            <w:tr w14:paraId="3F7F9D7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09" w:type="dxa"/>
                  <w:vAlign w:val="center"/>
                </w:tcPr>
                <w:p w14:paraId="2D2A531E">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固废处置</w:t>
                  </w:r>
                </w:p>
              </w:tc>
              <w:tc>
                <w:tcPr>
                  <w:tcW w:w="4724" w:type="dxa"/>
                  <w:vAlign w:val="center"/>
                </w:tcPr>
                <w:p w14:paraId="2808635E">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规划区内生产生活垃圾收集运输宜采用密闭形式运输，并逐步实行垃圾袋装化和分类收集，充分回收利用。工业垃圾中有毒有害或放射性垃圾按环保部门要求的规定处置。</w:t>
                  </w:r>
                </w:p>
              </w:tc>
              <w:tc>
                <w:tcPr>
                  <w:tcW w:w="3945" w:type="dxa"/>
                  <w:vAlign w:val="center"/>
                </w:tcPr>
                <w:p w14:paraId="1EFAD6FB">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项目危险废物设置危废暂存间暂存并定期交由有资质单位处置，一般固废及生活垃圾分类收集后由当地环卫部门定期清运处理；</w:t>
                  </w:r>
                </w:p>
              </w:tc>
            </w:tr>
            <w:tr w14:paraId="1C0D151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09" w:type="dxa"/>
                  <w:vAlign w:val="center"/>
                </w:tcPr>
                <w:p w14:paraId="53A6421E">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清洁生产门槛</w:t>
                  </w:r>
                </w:p>
              </w:tc>
              <w:tc>
                <w:tcPr>
                  <w:tcW w:w="4724" w:type="dxa"/>
                  <w:vAlign w:val="center"/>
                </w:tcPr>
                <w:p w14:paraId="5B2F2D9C">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入园企业必须采用国际、国内先进水平的生产工艺、设备及污染治理技术，能耗、物耗、水耗等均应达到相应行业的清洁生产水平；</w:t>
                  </w:r>
                </w:p>
              </w:tc>
              <w:tc>
                <w:tcPr>
                  <w:tcW w:w="3945" w:type="dxa"/>
                  <w:vAlign w:val="center"/>
                </w:tcPr>
                <w:p w14:paraId="60D6EAEC">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项目清洁生产水平达国内同类企业先进水平</w:t>
                  </w:r>
                </w:p>
              </w:tc>
            </w:tr>
          </w:tbl>
          <w:p w14:paraId="27ABAD76">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因此，本项目作为机械加工项目入驻该园区，符合遂宁市安居区化工工业园规划。 </w:t>
            </w:r>
          </w:p>
          <w:p w14:paraId="5CB4A1CB">
            <w:p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lang w:val="en-US" w:eastAsia="zh-CN"/>
              </w:rPr>
              <w:t>3、</w:t>
            </w:r>
            <w:r>
              <w:rPr>
                <w:rFonts w:hint="eastAsia" w:ascii="宋体" w:hAnsi="宋体" w:eastAsia="宋体" w:cs="宋体"/>
                <w:b/>
                <w:bCs/>
                <w:color w:val="auto"/>
                <w:sz w:val="24"/>
              </w:rPr>
              <w:t>项目与琼江翘嘴红鲌省级水产种植资源保护区的相容性</w:t>
            </w:r>
            <w:bookmarkEnd w:id="1"/>
          </w:p>
          <w:p w14:paraId="2110706D">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lang w:val="en-US" w:eastAsia="zh-CN"/>
              </w:rPr>
              <w:t>3.</w:t>
            </w:r>
            <w:r>
              <w:rPr>
                <w:rFonts w:hint="eastAsia" w:ascii="宋体" w:hAnsi="宋体" w:eastAsia="宋体" w:cs="宋体"/>
                <w:b w:val="0"/>
                <w:bCs w:val="0"/>
                <w:color w:val="auto"/>
                <w:sz w:val="24"/>
              </w:rPr>
              <w:t>1、琼江翘嘴红鲌省级水产种植资源保护区简介</w:t>
            </w:r>
          </w:p>
          <w:p w14:paraId="21FFA96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翘嘴红鲌省级水产种植资源保护区系由四川省人民政府以川府函[2009]289号文批准建立，地理位置位于东经105°0′~106°03′，北纬29°42′~30°32′之间，主要保护对象为翘嘴红鲌（</w:t>
            </w:r>
            <w:r>
              <w:rPr>
                <w:rFonts w:hint="eastAsia" w:ascii="宋体" w:hAnsi="宋体" w:eastAsia="宋体" w:cs="宋体"/>
                <w:i/>
                <w:color w:val="auto"/>
                <w:sz w:val="24"/>
              </w:rPr>
              <w:t>Erythroculter ilishaeformis</w:t>
            </w:r>
            <w:r>
              <w:rPr>
                <w:rFonts w:hint="eastAsia" w:ascii="宋体" w:hAnsi="宋体" w:eastAsia="宋体" w:cs="宋体"/>
                <w:color w:val="auto"/>
                <w:sz w:val="24"/>
              </w:rPr>
              <w:t>）、蒙古红鲌（</w:t>
            </w:r>
            <w:r>
              <w:rPr>
                <w:rFonts w:hint="eastAsia" w:ascii="宋体" w:hAnsi="宋体" w:eastAsia="宋体" w:cs="宋体"/>
                <w:i/>
                <w:color w:val="auto"/>
                <w:sz w:val="24"/>
              </w:rPr>
              <w:t>Erythroculter mongolocus</w:t>
            </w:r>
            <w:r>
              <w:rPr>
                <w:rFonts w:hint="eastAsia" w:ascii="宋体" w:hAnsi="宋体" w:eastAsia="宋体" w:cs="宋体"/>
                <w:color w:val="auto"/>
                <w:sz w:val="24"/>
              </w:rPr>
              <w:t>）、乌鳢（</w:t>
            </w:r>
            <w:r>
              <w:rPr>
                <w:rFonts w:hint="eastAsia" w:ascii="宋体" w:hAnsi="宋体" w:eastAsia="宋体" w:cs="宋体"/>
                <w:i/>
                <w:color w:val="auto"/>
                <w:sz w:val="24"/>
              </w:rPr>
              <w:t>Channa argus</w:t>
            </w:r>
            <w:r>
              <w:rPr>
                <w:rFonts w:hint="eastAsia" w:ascii="宋体" w:hAnsi="宋体" w:eastAsia="宋体" w:cs="宋体"/>
                <w:color w:val="auto"/>
                <w:sz w:val="24"/>
              </w:rPr>
              <w:t>）和黄颡鱼（</w:t>
            </w:r>
            <w:r>
              <w:rPr>
                <w:rFonts w:hint="eastAsia" w:ascii="宋体" w:hAnsi="宋体" w:eastAsia="宋体" w:cs="宋体"/>
                <w:i/>
                <w:color w:val="auto"/>
                <w:sz w:val="24"/>
              </w:rPr>
              <w:t>Pelteobagrus fulvidraco</w:t>
            </w:r>
            <w:r>
              <w:rPr>
                <w:rFonts w:hint="eastAsia" w:ascii="宋体" w:hAnsi="宋体" w:eastAsia="宋体" w:cs="宋体"/>
                <w:color w:val="auto"/>
                <w:sz w:val="24"/>
              </w:rPr>
              <w:t>）保护区划分为核心区、实验区二个功能区：</w:t>
            </w:r>
          </w:p>
          <w:p w14:paraId="7F46BD5D">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1）核心区：琼江白马镇吡庐寺村—安居凤凰大桥水域和琼江三家大桥—大安乡明星村（出境）水域划分为核心区，全长55km，面积410公顷，占整个保护区面积的76%，具有人为影响程度较低和生态系统原始的特点。</w:t>
            </w:r>
          </w:p>
          <w:p w14:paraId="266F4578">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（2）实验区：琼江三家大桥—安居凤凰大桥水域划分为实验区，长17km，面积130公顷，占保护区面积24%。</w:t>
            </w:r>
          </w:p>
          <w:p w14:paraId="49FA8FC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2、项目与琼江翘嘴红鲌省级水产种植资源保护区相容性</w:t>
            </w:r>
          </w:p>
          <w:p w14:paraId="63C5FA3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琼江翘嘴红鲌省级水产种植资源保护区仅涉及琼江水域；项目西面距离琼江约900m，不在琼江翘嘴红鲌省级水产种植资源保护区范围内；且项目西面琼江段属琼江琼江翘嘴红鲌省级水产种植资源保护区实验区范围。《水产种质资源保护区管理暂行办法》（中华人民共和国农业部令2011年第1号）中关于水产种质资源保护区的管理和保护有如下要求：</w:t>
            </w:r>
          </w:p>
          <w:p w14:paraId="7DE3289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第二十条：</w:t>
            </w:r>
            <w:r>
              <w:rPr>
                <w:rFonts w:hint="eastAsia" w:ascii="宋体" w:hAnsi="宋体" w:eastAsia="宋体" w:cs="宋体"/>
                <w:color w:val="auto"/>
                <w:sz w:val="24"/>
                <w:lang w:eastAsia="zh-CN"/>
              </w:rPr>
              <w:t>“</w:t>
            </w:r>
            <w:r>
              <w:rPr>
                <w:rFonts w:hint="eastAsia" w:ascii="宋体" w:hAnsi="宋体" w:eastAsia="宋体" w:cs="宋体"/>
                <w:color w:val="auto"/>
                <w:sz w:val="24"/>
              </w:rPr>
              <w:t>禁止在水产种质资源保护区从事围湖造田、围海造地或围填海工程。</w:t>
            </w:r>
            <w:r>
              <w:rPr>
                <w:rFonts w:hint="eastAsia" w:ascii="宋体" w:hAnsi="宋体" w:eastAsia="宋体" w:cs="宋体"/>
                <w:color w:val="auto"/>
                <w:sz w:val="24"/>
                <w:lang w:eastAsia="zh-CN"/>
              </w:rPr>
              <w:t>”</w:t>
            </w:r>
          </w:p>
          <w:p w14:paraId="41CCB17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第二十一条：</w:t>
            </w:r>
            <w:r>
              <w:rPr>
                <w:rFonts w:hint="eastAsia" w:ascii="宋体" w:hAnsi="宋体" w:eastAsia="宋体" w:cs="宋体"/>
                <w:color w:val="auto"/>
                <w:sz w:val="24"/>
                <w:lang w:eastAsia="zh-CN"/>
              </w:rPr>
              <w:t>“</w:t>
            </w:r>
            <w:r>
              <w:rPr>
                <w:rFonts w:hint="eastAsia" w:ascii="宋体" w:hAnsi="宋体" w:eastAsia="宋体" w:cs="宋体"/>
                <w:color w:val="auto"/>
                <w:sz w:val="24"/>
              </w:rPr>
              <w:t>禁止在水产种质资源保护区内新建排污口。在水产种植资源保护区附近新建、改建、扩建排污口，应当保证保护区水体不受污染。</w:t>
            </w:r>
            <w:r>
              <w:rPr>
                <w:rFonts w:hint="eastAsia" w:ascii="宋体" w:hAnsi="宋体" w:eastAsia="宋体" w:cs="宋体"/>
                <w:color w:val="auto"/>
                <w:sz w:val="24"/>
                <w:lang w:eastAsia="zh-CN"/>
              </w:rPr>
              <w:t>”</w:t>
            </w:r>
          </w:p>
          <w:p w14:paraId="5C08820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本项目的建设不涉及围湖造田、围海造地以及围填海工程；厂区内食堂废水经隔油池处理后与其余生活污水进入经</w:t>
            </w:r>
            <w:r>
              <w:rPr>
                <w:rFonts w:hint="eastAsia" w:ascii="宋体" w:hAnsi="宋体" w:eastAsia="宋体" w:cs="宋体"/>
                <w:color w:val="auto"/>
                <w:sz w:val="24"/>
                <w:lang w:eastAsia="zh-CN"/>
              </w:rPr>
              <w:t>化粪池</w:t>
            </w:r>
            <w:r>
              <w:rPr>
                <w:rFonts w:hint="eastAsia" w:ascii="宋体" w:hAnsi="宋体" w:eastAsia="宋体" w:cs="宋体"/>
                <w:color w:val="auto"/>
                <w:sz w:val="24"/>
              </w:rPr>
              <w:t>处理，达到三级标准后排放至园区污水管网；经龙眼井污水处理厂处理达到《城镇污水处理厂污染物排放标准》（GB18918-2002）中一级A标准排入琼江。</w:t>
            </w:r>
          </w:p>
          <w:p w14:paraId="717F96B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项目依托的龙眼井污水处理厂尾水排口位于琼江翘嘴红鲌省级水产种植资源保护区实验区内。2008年11月，四川省环保厅以川环建[2008]941号文对四川省环境保护科学研究院编制的《遂宁市安居区化工工业园规划环境影响报告书》予以批复，其中明确规划建设园区污水处理厂（龙眼井污水处理厂），规模约1.6万m</w:t>
            </w:r>
            <w:r>
              <w:rPr>
                <w:rFonts w:hint="eastAsia" w:ascii="宋体" w:hAnsi="宋体" w:eastAsia="宋体" w:cs="宋体"/>
                <w:color w:val="auto"/>
                <w:sz w:val="24"/>
                <w:vertAlign w:val="superscript"/>
              </w:rPr>
              <w:t>3</w:t>
            </w:r>
            <w:r>
              <w:rPr>
                <w:rFonts w:hint="eastAsia" w:ascii="宋体" w:hAnsi="宋体" w:eastAsia="宋体" w:cs="宋体"/>
                <w:color w:val="auto"/>
                <w:sz w:val="24"/>
              </w:rPr>
              <w:t>/d，用以处理入园项目的生产废水和生活污水。因此，龙眼井污水处理厂排口设立时间在琼江翘嘴红鲌省级水产种植资源保护区设立之前，不属于新建排污口。2010年12月，四川省环保厅以川环审批[2010]203</w:t>
            </w:r>
            <w:r>
              <w:rPr>
                <w:rFonts w:hint="eastAsia" w:ascii="宋体" w:hAnsi="宋体" w:eastAsia="宋体" w:cs="宋体"/>
                <w:color w:val="auto"/>
                <w:sz w:val="24"/>
                <w:lang w:eastAsia="zh-CN"/>
              </w:rPr>
              <w:t>号</w:t>
            </w:r>
            <w:r>
              <w:rPr>
                <w:rFonts w:hint="eastAsia" w:ascii="宋体" w:hAnsi="宋体" w:eastAsia="宋体" w:cs="宋体"/>
                <w:color w:val="auto"/>
                <w:sz w:val="24"/>
              </w:rPr>
              <w:t>文对龙眼井污水处理厂的环境影响报告予以批复。</w:t>
            </w:r>
          </w:p>
          <w:p w14:paraId="2522D7D4">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综上所述，项目的建设与琼江翘嘴红鲌省级水产种植资源保护区相容。</w:t>
            </w:r>
          </w:p>
          <w:p w14:paraId="05DDA5FF">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rPr>
              <w:t>本项目三线一单情况分析：</w:t>
            </w:r>
          </w:p>
          <w:p w14:paraId="36E26E0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与生态保护红线符合性分析根据《四川省生态保护红线分布图》，本项目位于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rPr>
              <w:t>，不在生态红线范围内。</w:t>
            </w:r>
          </w:p>
          <w:p w14:paraId="508745E3">
            <w:pPr>
              <w:pStyle w:val="59"/>
              <w:numPr>
                <w:ilvl w:val="0"/>
                <w:numId w:val="0"/>
              </w:numPr>
              <w:tabs>
                <w:tab w:val="left" w:pos="1295"/>
              </w:tabs>
              <w:spacing w:before="5" w:after="0" w:line="360" w:lineRule="auto"/>
              <w:ind w:right="0" w:righ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环境质量底线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符合性分析</w:t>
            </w:r>
            <w:r>
              <w:rPr>
                <w:rFonts w:hint="eastAsia" w:ascii="宋体" w:hAnsi="宋体" w:eastAsia="宋体" w:cs="宋体"/>
                <w:color w:val="auto"/>
                <w:sz w:val="24"/>
                <w:szCs w:val="24"/>
                <w:lang w:eastAsia="zh-CN"/>
              </w:rPr>
              <w:t>，</w:t>
            </w:r>
            <w:r>
              <w:rPr>
                <w:rFonts w:hint="eastAsia" w:ascii="宋体" w:hAnsi="宋体" w:eastAsia="宋体" w:cs="宋体"/>
                <w:color w:val="auto"/>
                <w:spacing w:val="-5"/>
                <w:sz w:val="24"/>
                <w:szCs w:val="24"/>
              </w:rPr>
              <w:t>四川</w:t>
            </w:r>
            <w:r>
              <w:rPr>
                <w:rFonts w:hint="eastAsia" w:ascii="宋体" w:hAnsi="宋体" w:eastAsia="宋体" w:cs="宋体"/>
                <w:color w:val="auto"/>
                <w:spacing w:val="-5"/>
                <w:sz w:val="24"/>
                <w:szCs w:val="24"/>
                <w:lang w:eastAsia="zh-CN"/>
              </w:rPr>
              <w:t>衡测监测股份</w:t>
            </w:r>
            <w:r>
              <w:rPr>
                <w:rFonts w:hint="eastAsia" w:ascii="宋体" w:hAnsi="宋体" w:eastAsia="宋体" w:cs="宋体"/>
                <w:color w:val="auto"/>
                <w:spacing w:val="-5"/>
                <w:sz w:val="24"/>
                <w:szCs w:val="24"/>
              </w:rPr>
              <w:t>有限公司于</w:t>
            </w:r>
            <w:r>
              <w:rPr>
                <w:rFonts w:hint="eastAsia" w:ascii="宋体" w:hAnsi="宋体" w:eastAsia="宋体" w:cs="宋体"/>
                <w:color w:val="auto"/>
                <w:spacing w:val="-5"/>
                <w:sz w:val="24"/>
                <w:szCs w:val="24"/>
                <w:lang w:val="en-US" w:eastAsia="zh-CN"/>
              </w:rPr>
              <w:t>2018</w:t>
            </w:r>
            <w:r>
              <w:rPr>
                <w:rFonts w:hint="eastAsia" w:ascii="宋体" w:hAnsi="宋体" w:eastAsia="宋体" w:cs="宋体"/>
                <w:color w:val="auto"/>
                <w:spacing w:val="-36"/>
                <w:sz w:val="24"/>
                <w:szCs w:val="24"/>
              </w:rPr>
              <w:t xml:space="preserve">年 </w:t>
            </w:r>
            <w:r>
              <w:rPr>
                <w:rFonts w:hint="eastAsia" w:ascii="宋体" w:hAnsi="宋体" w:eastAsia="宋体" w:cs="宋体"/>
                <w:color w:val="auto"/>
                <w:spacing w:val="-36"/>
                <w:sz w:val="24"/>
                <w:szCs w:val="24"/>
                <w:lang w:val="en-US" w:eastAsia="zh-CN"/>
              </w:rPr>
              <w:t>3</w:t>
            </w:r>
            <w:r>
              <w:rPr>
                <w:rFonts w:hint="eastAsia" w:ascii="宋体" w:hAnsi="宋体" w:eastAsia="宋体" w:cs="宋体"/>
                <w:color w:val="auto"/>
                <w:spacing w:val="-36"/>
                <w:sz w:val="24"/>
                <w:szCs w:val="24"/>
              </w:rPr>
              <w:t xml:space="preserve">月 </w:t>
            </w:r>
            <w:r>
              <w:rPr>
                <w:rFonts w:hint="eastAsia" w:ascii="宋体" w:hAnsi="宋体" w:eastAsia="宋体" w:cs="宋体"/>
                <w:color w:val="auto"/>
                <w:spacing w:val="-36"/>
                <w:sz w:val="24"/>
                <w:szCs w:val="24"/>
                <w:lang w:val="en-US" w:eastAsia="zh-CN"/>
              </w:rPr>
              <w:t>20</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pacing w:val="-36"/>
                <w:sz w:val="24"/>
                <w:szCs w:val="24"/>
              </w:rPr>
              <w:t xml:space="preserve">月 </w:t>
            </w:r>
            <w:r>
              <w:rPr>
                <w:rFonts w:hint="eastAsia" w:ascii="宋体" w:hAnsi="宋体" w:eastAsia="宋体" w:cs="宋体"/>
                <w:color w:val="auto"/>
                <w:spacing w:val="-36"/>
                <w:sz w:val="24"/>
                <w:szCs w:val="24"/>
                <w:lang w:val="en-US" w:eastAsia="zh-CN"/>
              </w:rPr>
              <w:t>21</w:t>
            </w:r>
            <w:r>
              <w:rPr>
                <w:rFonts w:hint="eastAsia" w:ascii="宋体" w:hAnsi="宋体" w:eastAsia="宋体" w:cs="宋体"/>
                <w:color w:val="auto"/>
                <w:sz w:val="24"/>
                <w:szCs w:val="24"/>
              </w:rPr>
              <w:t>日对项目所在地区进</w:t>
            </w:r>
            <w:r>
              <w:rPr>
                <w:rFonts w:hint="eastAsia" w:ascii="宋体" w:hAnsi="宋体" w:eastAsia="宋体" w:cs="宋体"/>
                <w:color w:val="auto"/>
                <w:spacing w:val="-4"/>
                <w:sz w:val="24"/>
                <w:szCs w:val="24"/>
              </w:rPr>
              <w:t>行的环境质量现状监测结果表明，项目区环境质量较好，不存在环境质量恶化的情况。</w:t>
            </w:r>
          </w:p>
          <w:p w14:paraId="37D330F3">
            <w:pPr>
              <w:pStyle w:val="59"/>
              <w:numPr>
                <w:ilvl w:val="0"/>
                <w:numId w:val="0"/>
              </w:numPr>
              <w:tabs>
                <w:tab w:val="left" w:pos="1295"/>
              </w:tabs>
              <w:spacing w:before="5" w:after="0" w:line="360" w:lineRule="auto"/>
              <w:ind w:right="0" w:righ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资源利用上线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符合性分析本项目属于金属废料和碎屑加工处理项目，所用土地为工业用地，由于项目生产厂房用地属租用，因此未有新征用地。施工期涉及的水、电、原材料等材料均取自当地，不存在项目区资源过度使用的情况。</w:t>
            </w:r>
          </w:p>
          <w:p w14:paraId="622439A1">
            <w:pPr>
              <w:pStyle w:val="59"/>
              <w:numPr>
                <w:ilvl w:val="0"/>
                <w:numId w:val="0"/>
              </w:numPr>
              <w:tabs>
                <w:tab w:val="left" w:pos="1295"/>
              </w:tabs>
              <w:spacing w:before="0" w:after="0" w:line="360" w:lineRule="auto"/>
              <w:ind w:right="0" w:righ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环境准入负面清单</w:t>
            </w:r>
            <w:r>
              <w:rPr>
                <w:rFonts w:hint="eastAsia" w:cs="宋体"/>
                <w:color w:val="auto"/>
                <w:sz w:val="24"/>
                <w:szCs w:val="24"/>
                <w:lang w:eastAsia="zh-CN"/>
              </w:rPr>
              <w:t>：</w:t>
            </w:r>
            <w:r>
              <w:rPr>
                <w:rFonts w:hint="eastAsia" w:ascii="宋体" w:hAnsi="宋体" w:eastAsia="宋体" w:cs="宋体"/>
                <w:color w:val="auto"/>
                <w:spacing w:val="-11"/>
                <w:sz w:val="24"/>
                <w:szCs w:val="24"/>
              </w:rPr>
              <w:t xml:space="preserve">本项目属于 </w:t>
            </w:r>
            <w:r>
              <w:rPr>
                <w:rFonts w:hint="eastAsia" w:ascii="宋体" w:hAnsi="宋体" w:eastAsia="宋体" w:cs="宋体"/>
                <w:color w:val="auto"/>
                <w:sz w:val="24"/>
                <w:szCs w:val="24"/>
              </w:rPr>
              <w:t xml:space="preserve">C4210 </w:t>
            </w:r>
            <w:r>
              <w:rPr>
                <w:rFonts w:hint="eastAsia" w:ascii="宋体" w:hAnsi="宋体" w:eastAsia="宋体" w:cs="宋体"/>
                <w:color w:val="auto"/>
                <w:spacing w:val="-3"/>
                <w:sz w:val="24"/>
                <w:szCs w:val="24"/>
              </w:rPr>
              <w:t>金属废料和碎屑加工处理，</w:t>
            </w:r>
            <w:r>
              <w:rPr>
                <w:rFonts w:hint="eastAsia" w:ascii="宋体" w:hAnsi="宋体" w:eastAsia="宋体" w:cs="宋体"/>
                <w:color w:val="auto"/>
                <w:spacing w:val="-3"/>
                <w:sz w:val="24"/>
                <w:szCs w:val="24"/>
                <w:lang w:eastAsia="zh-CN"/>
              </w:rPr>
              <w:t>项目</w:t>
            </w:r>
            <w:r>
              <w:rPr>
                <w:rFonts w:hint="eastAsia" w:ascii="宋体" w:hAnsi="宋体" w:eastAsia="宋体" w:cs="宋体"/>
                <w:color w:val="auto"/>
                <w:spacing w:val="-3"/>
                <w:sz w:val="24"/>
                <w:szCs w:val="24"/>
              </w:rPr>
              <w:t>属于《产业结构调整目录</w:t>
            </w:r>
            <w:r>
              <w:rPr>
                <w:rFonts w:hint="eastAsia" w:ascii="宋体" w:hAnsi="宋体" w:eastAsia="宋体" w:cs="宋体"/>
                <w:color w:val="auto"/>
                <w:sz w:val="24"/>
                <w:szCs w:val="24"/>
              </w:rPr>
              <w:t>（2011年本）（修正）》中的鼓励类，第三十八项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环境保护与资源节约综合利用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区</w:t>
            </w:r>
            <w:r>
              <w:rPr>
                <w:rFonts w:hint="eastAsia" w:ascii="宋体" w:hAnsi="宋体" w:eastAsia="宋体" w:cs="宋体"/>
                <w:color w:val="auto"/>
                <w:spacing w:val="-5"/>
                <w:sz w:val="24"/>
                <w:szCs w:val="24"/>
              </w:rPr>
              <w:t>域性废钢铁资源循环利用基地建设</w:t>
            </w:r>
            <w:r>
              <w:rPr>
                <w:rFonts w:hint="eastAsia" w:ascii="宋体" w:hAnsi="宋体" w:eastAsia="宋体" w:cs="宋体"/>
                <w:color w:val="auto"/>
                <w:spacing w:val="-5"/>
                <w:sz w:val="24"/>
                <w:szCs w:val="24"/>
                <w:lang w:eastAsia="zh-CN"/>
              </w:rPr>
              <w:t>”</w:t>
            </w:r>
            <w:r>
              <w:rPr>
                <w:rFonts w:hint="eastAsia" w:ascii="宋体" w:hAnsi="宋体" w:eastAsia="宋体" w:cs="宋体"/>
                <w:color w:val="auto"/>
                <w:spacing w:val="-5"/>
                <w:sz w:val="24"/>
                <w:szCs w:val="24"/>
              </w:rPr>
              <w:t>。该行业不属于当地环境准入负面清单行业内容。</w:t>
            </w:r>
          </w:p>
          <w:p w14:paraId="17174DB8">
            <w:pPr>
              <w:snapToGrid w:val="0"/>
              <w:spacing w:line="360" w:lineRule="auto"/>
              <w:rPr>
                <w:rFonts w:hint="eastAsia" w:ascii="宋体" w:hAnsi="宋体" w:eastAsia="宋体" w:cs="宋体"/>
                <w:color w:val="auto"/>
                <w:sz w:val="28"/>
                <w:szCs w:val="28"/>
              </w:rPr>
            </w:pPr>
          </w:p>
          <w:p w14:paraId="0AEB74E7">
            <w:pPr>
              <w:snapToGrid w:val="0"/>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四、选址合理性及外环境相容性</w:t>
            </w:r>
          </w:p>
          <w:p w14:paraId="294D6C8D">
            <w:pPr>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1、用地合理性分析</w:t>
            </w:r>
          </w:p>
          <w:p w14:paraId="49EA4C6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根据遂宁市安居区人民政府出具的遂安府函[2013] 56号文件《关于调整遂宁市安居区工业集中发展区规划区域的通知》：本项目属于遂宁市安居区人民政府调规后的</w:t>
            </w:r>
            <w:r>
              <w:rPr>
                <w:rFonts w:hint="eastAsia" w:ascii="宋体" w:hAnsi="宋体" w:cs="宋体"/>
                <w:color w:val="auto"/>
                <w:sz w:val="24"/>
                <w:lang w:eastAsia="zh-CN"/>
              </w:rPr>
              <w:t>遂宁市安居区化工工业园四川维斯泰汽车零部件有限公司内</w:t>
            </w:r>
            <w:r>
              <w:rPr>
                <w:rFonts w:hint="eastAsia" w:ascii="宋体" w:hAnsi="宋体" w:eastAsia="宋体" w:cs="宋体"/>
                <w:color w:val="auto"/>
                <w:sz w:val="24"/>
              </w:rPr>
              <w:t>内。遂宁市安居区工业集中发展区主要发展汽摩机械、天然气化工、服装纺织、生物食品等产业，本项目作为</w:t>
            </w:r>
            <w:r>
              <w:rPr>
                <w:rFonts w:hint="eastAsia" w:ascii="宋体" w:hAnsi="宋体" w:eastAsia="宋体" w:cs="宋体"/>
                <w:color w:val="auto"/>
                <w:sz w:val="24"/>
                <w:lang w:eastAsia="zh-CN"/>
              </w:rPr>
              <w:t>机械加工类</w:t>
            </w:r>
            <w:r>
              <w:rPr>
                <w:rFonts w:hint="eastAsia" w:ascii="宋体" w:hAnsi="宋体" w:eastAsia="宋体" w:cs="宋体"/>
                <w:color w:val="auto"/>
                <w:sz w:val="24"/>
              </w:rPr>
              <w:t>项目入驻该园区，</w:t>
            </w:r>
            <w:r>
              <w:rPr>
                <w:rFonts w:hint="eastAsia" w:ascii="宋体" w:hAnsi="宋体" w:eastAsia="宋体" w:cs="宋体"/>
                <w:color w:val="auto"/>
                <w:sz w:val="24"/>
                <w:lang w:eastAsia="zh-CN"/>
              </w:rPr>
              <w:t>为鼓励入驻产业，</w:t>
            </w:r>
            <w:r>
              <w:rPr>
                <w:rFonts w:hint="eastAsia" w:ascii="宋体" w:hAnsi="宋体" w:eastAsia="宋体" w:cs="宋体"/>
                <w:color w:val="auto"/>
                <w:sz w:val="24"/>
              </w:rPr>
              <w:t>符合遂宁市安居区工业园区发展总体规划。</w:t>
            </w:r>
          </w:p>
          <w:p w14:paraId="371AE00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2、外环境关系及相容性分析</w:t>
            </w:r>
          </w:p>
          <w:p w14:paraId="084A17B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根据现场踏勘，本项目位于遂宁市安居区人民政府调规后的遂宁市安居区工业集中发展区汽配产业园内。项目外环境关系为：项目北侧紧邻</w:t>
            </w:r>
            <w:r>
              <w:rPr>
                <w:rFonts w:hint="eastAsia" w:ascii="宋体" w:hAnsi="宋体" w:eastAsia="宋体" w:cs="宋体"/>
                <w:color w:val="auto"/>
                <w:sz w:val="24"/>
                <w:lang w:val="en-US" w:eastAsia="zh-CN"/>
              </w:rPr>
              <w:t>1</w:t>
            </w:r>
            <w:r>
              <w:rPr>
                <w:rFonts w:hint="eastAsia" w:ascii="宋体" w:hAnsi="宋体" w:eastAsia="宋体" w:cs="宋体"/>
                <w:color w:val="auto"/>
                <w:sz w:val="24"/>
              </w:rPr>
              <w:t>家企业（万吉科技，主要为生产线塑产品），西侧为紧邻园区道路；西侧900m处为琼江，属于琼江翘嘴红鲌省级水产种植资源保护区实验区。评价范围内无自然保护区、风景名胜区、文物保护单位等。</w:t>
            </w:r>
          </w:p>
          <w:p w14:paraId="24E233B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目前除在项目北侧有一家企业外，周边500m范围内均为规划用地，为园区规划汽摩配件加工企业单位预留用地及机械加工企业单位。本项目</w:t>
            </w:r>
            <w:r>
              <w:rPr>
                <w:rFonts w:hint="eastAsia" w:ascii="宋体" w:hAnsi="宋体" w:eastAsia="宋体" w:cs="宋体"/>
                <w:color w:val="auto"/>
                <w:sz w:val="24"/>
                <w:lang w:eastAsia="zh-CN"/>
              </w:rPr>
              <w:t>无生产用水，</w:t>
            </w:r>
            <w:r>
              <w:rPr>
                <w:rFonts w:hint="eastAsia" w:ascii="宋体" w:hAnsi="宋体" w:eastAsia="宋体" w:cs="宋体"/>
                <w:color w:val="auto"/>
                <w:sz w:val="24"/>
              </w:rPr>
              <w:t>自建</w:t>
            </w:r>
            <w:r>
              <w:rPr>
                <w:rFonts w:hint="eastAsia" w:ascii="宋体" w:hAnsi="宋体" w:eastAsia="宋体" w:cs="宋体"/>
                <w:color w:val="auto"/>
                <w:sz w:val="24"/>
                <w:lang w:eastAsia="zh-CN"/>
              </w:rPr>
              <w:t>生活</w:t>
            </w:r>
            <w:r>
              <w:rPr>
                <w:rFonts w:hint="eastAsia" w:ascii="宋体" w:hAnsi="宋体" w:eastAsia="宋体" w:cs="宋体"/>
                <w:color w:val="auto"/>
                <w:sz w:val="24"/>
              </w:rPr>
              <w:t>污水处理设施处理</w:t>
            </w:r>
            <w:r>
              <w:rPr>
                <w:rFonts w:hint="eastAsia" w:ascii="宋体" w:hAnsi="宋体" w:eastAsia="宋体" w:cs="宋体"/>
                <w:color w:val="auto"/>
                <w:sz w:val="24"/>
                <w:lang w:eastAsia="zh-CN"/>
              </w:rPr>
              <w:t>生活</w:t>
            </w:r>
            <w:r>
              <w:rPr>
                <w:rFonts w:hint="eastAsia" w:ascii="宋体" w:hAnsi="宋体" w:eastAsia="宋体" w:cs="宋体"/>
                <w:color w:val="auto"/>
                <w:sz w:val="24"/>
              </w:rPr>
              <w:t>废水，处理后达到《污水综合排放标准》（GB8978-1996）中的三级排放标准后进入龙眼井污水处理厂处理达到《城镇污水处理厂污染物排放标准》（GB18918-2002）中一级A排放标准后进入琼江，对地表水环境影响较小；厂区设备噪声经减震衰减后，可实现厂界达标排放。</w:t>
            </w:r>
          </w:p>
          <w:p w14:paraId="1410E588">
            <w:pPr>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综上所述，本项目在此建设与周边工业企业相容，</w:t>
            </w:r>
            <w:r>
              <w:rPr>
                <w:rFonts w:hint="eastAsia" w:ascii="宋体" w:hAnsi="宋体" w:eastAsia="宋体" w:cs="宋体"/>
                <w:color w:val="auto"/>
                <w:sz w:val="24"/>
                <w:lang w:eastAsia="zh-CN"/>
              </w:rPr>
              <w:t>对外环境无特殊要求，</w:t>
            </w:r>
            <w:r>
              <w:rPr>
                <w:rFonts w:hint="eastAsia" w:ascii="宋体" w:hAnsi="宋体" w:eastAsia="宋体" w:cs="宋体"/>
                <w:color w:val="auto"/>
                <w:sz w:val="24"/>
              </w:rPr>
              <w:t>外环境无明显制约因素，项目在此建设对周边环境不会造成明显影响。项目在此建设合理的。</w:t>
            </w:r>
          </w:p>
          <w:p w14:paraId="7ED8165F">
            <w:pPr>
              <w:snapToGrid w:val="0"/>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五、建设内容及规模</w:t>
            </w:r>
          </w:p>
          <w:p w14:paraId="0B50E71D">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1、项目概况</w:t>
            </w:r>
          </w:p>
          <w:p w14:paraId="45379DE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项目名称：</w:t>
            </w:r>
            <w:r>
              <w:rPr>
                <w:rFonts w:hint="eastAsia" w:ascii="宋体" w:hAnsi="宋体" w:eastAsia="宋体" w:cs="宋体"/>
                <w:color w:val="auto"/>
                <w:sz w:val="24"/>
                <w:szCs w:val="24"/>
                <w:lang w:eastAsia="zh-CN"/>
              </w:rPr>
              <w:t>金属材料初加工项目</w:t>
            </w:r>
          </w:p>
          <w:p w14:paraId="42BD14A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建设单位：</w:t>
            </w:r>
            <w:r>
              <w:rPr>
                <w:rFonts w:hint="eastAsia" w:ascii="宋体" w:hAnsi="宋体" w:eastAsia="宋体" w:cs="宋体"/>
                <w:color w:val="auto"/>
                <w:sz w:val="24"/>
                <w:szCs w:val="24"/>
                <w:lang w:eastAsia="zh-CN"/>
              </w:rPr>
              <w:t>安居区德润废旧物质经营中心</w:t>
            </w:r>
          </w:p>
          <w:p w14:paraId="36F2E77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建设地点：</w:t>
            </w:r>
            <w:r>
              <w:rPr>
                <w:rFonts w:hint="eastAsia" w:ascii="宋体" w:hAnsi="宋体" w:cs="宋体"/>
                <w:color w:val="auto"/>
                <w:sz w:val="24"/>
                <w:szCs w:val="24"/>
                <w:lang w:eastAsia="zh-CN"/>
              </w:rPr>
              <w:t>遂宁市安居区化工工业园四川维斯泰汽车零部件有限公司</w:t>
            </w:r>
            <w:r>
              <w:rPr>
                <w:rFonts w:hint="eastAsia" w:ascii="宋体" w:hAnsi="宋体" w:eastAsia="宋体" w:cs="宋体"/>
                <w:color w:val="auto"/>
                <w:sz w:val="24"/>
                <w:szCs w:val="24"/>
                <w:lang w:eastAsia="zh-CN"/>
              </w:rPr>
              <w:t>内</w:t>
            </w:r>
          </w:p>
          <w:p w14:paraId="606B7675">
            <w:pPr>
              <w:snapToGrid w:val="0"/>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建设性质：新建</w:t>
            </w:r>
            <w:r>
              <w:rPr>
                <w:rFonts w:hint="eastAsia" w:ascii="宋体" w:hAnsi="宋体" w:eastAsia="宋体" w:cs="宋体"/>
                <w:color w:val="auto"/>
                <w:sz w:val="24"/>
                <w:szCs w:val="24"/>
                <w:lang w:eastAsia="zh-CN"/>
              </w:rPr>
              <w:t>（补评）</w:t>
            </w:r>
          </w:p>
          <w:p w14:paraId="60CAC88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项目投资：总投资</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万元</w:t>
            </w:r>
          </w:p>
          <w:p w14:paraId="018017B8">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2、建设内容及产品方案</w:t>
            </w:r>
          </w:p>
          <w:p w14:paraId="6FCE434D">
            <w:pPr>
              <w:snapToGrid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本项目投资</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万元租赁</w:t>
            </w:r>
            <w:r>
              <w:rPr>
                <w:rFonts w:hint="eastAsia" w:ascii="宋体" w:hAnsi="宋体" w:eastAsia="宋体" w:cs="宋体"/>
                <w:color w:val="auto"/>
                <w:sz w:val="24"/>
                <w:szCs w:val="24"/>
                <w:lang w:val="en-US" w:eastAsia="zh-CN"/>
              </w:rPr>
              <w:t>四川省维斯泰汽车零部件有限公司已建标准厂房1栋（建筑面积5120m</w:t>
            </w:r>
            <w:r>
              <w:rPr>
                <w:rFonts w:hint="eastAsia" w:ascii="宋体" w:hAnsi="宋体" w:eastAsia="宋体" w:cs="宋体"/>
                <w:color w:val="auto"/>
                <w:sz w:val="24"/>
                <w:szCs w:val="24"/>
                <w:vertAlign w:val="superscript"/>
                <w:lang w:val="en-US" w:eastAsia="zh-CN"/>
              </w:rPr>
              <w:t>2</w:t>
            </w:r>
            <w:r>
              <w:rPr>
                <w:rFonts w:hint="eastAsia" w:ascii="宋体" w:hAnsi="宋体" w:eastAsia="宋体" w:cs="宋体"/>
                <w:color w:val="auto"/>
                <w:sz w:val="24"/>
                <w:szCs w:val="24"/>
                <w:lang w:val="en-US" w:eastAsia="zh-CN"/>
              </w:rPr>
              <w:t>），建设废钢材破碎加工生产线1条，项目建成后将达到年加工破碎废钢材5万吨的能力，废钢材主要包括废旧不锈钢和废旧</w:t>
            </w:r>
            <w:r>
              <w:rPr>
                <w:rFonts w:hint="eastAsia" w:ascii="宋体" w:hAnsi="宋体" w:cs="宋体"/>
                <w:color w:val="auto"/>
                <w:sz w:val="24"/>
                <w:szCs w:val="24"/>
                <w:lang w:val="en-US" w:eastAsia="zh-CN"/>
              </w:rPr>
              <w:t>特种</w:t>
            </w:r>
            <w:r>
              <w:rPr>
                <w:rFonts w:hint="eastAsia" w:ascii="宋体" w:hAnsi="宋体" w:eastAsia="宋体" w:cs="宋体"/>
                <w:color w:val="auto"/>
                <w:sz w:val="24"/>
                <w:szCs w:val="24"/>
                <w:lang w:val="en-US" w:eastAsia="zh-CN"/>
              </w:rPr>
              <w:t>钢。</w:t>
            </w:r>
          </w:p>
          <w:p w14:paraId="4721AE0C">
            <w:pPr>
              <w:snapToGrid w:val="0"/>
              <w:spacing w:line="360" w:lineRule="auto"/>
              <w:rPr>
                <w:rFonts w:hint="eastAsia" w:ascii="宋体" w:hAnsi="宋体" w:eastAsia="宋体" w:cs="宋体"/>
                <w:color w:val="auto"/>
                <w:sz w:val="28"/>
                <w:szCs w:val="28"/>
              </w:rPr>
            </w:pPr>
          </w:p>
          <w:p w14:paraId="30F43910">
            <w:pPr>
              <w:snapToGrid w:val="0"/>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六、项目组成及主要环境问题</w:t>
            </w:r>
          </w:p>
          <w:p w14:paraId="17E3DB0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本项目工程组成及主要环境问题见表1-3。</w:t>
            </w:r>
          </w:p>
          <w:p w14:paraId="684FD8BD">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表1-3  项目组成及主要环境问题</w:t>
            </w:r>
          </w:p>
          <w:tbl>
            <w:tblPr>
              <w:tblStyle w:val="19"/>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508"/>
              <w:gridCol w:w="1316"/>
              <w:gridCol w:w="1"/>
              <w:gridCol w:w="3648"/>
              <w:gridCol w:w="2"/>
              <w:gridCol w:w="1194"/>
              <w:gridCol w:w="1"/>
              <w:gridCol w:w="1149"/>
              <w:gridCol w:w="2"/>
              <w:gridCol w:w="1140"/>
              <w:gridCol w:w="2"/>
            </w:tblGrid>
            <w:tr w14:paraId="4BFE6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jc w:val="center"/>
              </w:trPr>
              <w:tc>
                <w:tcPr>
                  <w:tcW w:w="675" w:type="dxa"/>
                  <w:vMerge w:val="restart"/>
                  <w:shd w:val="clear" w:color="auto" w:fill="auto"/>
                  <w:vAlign w:val="center"/>
                </w:tcPr>
                <w:p w14:paraId="2FF9FC0D">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工程分类</w:t>
                  </w:r>
                </w:p>
              </w:tc>
              <w:tc>
                <w:tcPr>
                  <w:tcW w:w="1824" w:type="dxa"/>
                  <w:gridSpan w:val="2"/>
                  <w:vMerge w:val="restart"/>
                  <w:shd w:val="clear" w:color="auto" w:fill="auto"/>
                  <w:vAlign w:val="center"/>
                </w:tcPr>
                <w:p w14:paraId="18D11EF3">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tc>
              <w:tc>
                <w:tcPr>
                  <w:tcW w:w="3649" w:type="dxa"/>
                  <w:gridSpan w:val="2"/>
                  <w:vMerge w:val="restart"/>
                  <w:shd w:val="clear" w:color="auto" w:fill="auto"/>
                  <w:vAlign w:val="center"/>
                </w:tcPr>
                <w:p w14:paraId="1D693A8E">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建设内容及规模</w:t>
                  </w:r>
                </w:p>
              </w:tc>
              <w:tc>
                <w:tcPr>
                  <w:tcW w:w="2346" w:type="dxa"/>
                  <w:gridSpan w:val="4"/>
                  <w:shd w:val="clear" w:color="auto" w:fill="auto"/>
                  <w:vAlign w:val="center"/>
                </w:tcPr>
                <w:p w14:paraId="58233CE0">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可能产生的环境问题</w:t>
                  </w:r>
                </w:p>
              </w:tc>
              <w:tc>
                <w:tcPr>
                  <w:tcW w:w="1142" w:type="dxa"/>
                  <w:gridSpan w:val="2"/>
                  <w:vMerge w:val="restart"/>
                  <w:shd w:val="clear" w:color="auto" w:fill="auto"/>
                  <w:vAlign w:val="center"/>
                </w:tcPr>
                <w:p w14:paraId="319AEDEA">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备注</w:t>
                  </w:r>
                </w:p>
              </w:tc>
            </w:tr>
            <w:tr w14:paraId="6E719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jc w:val="center"/>
              </w:trPr>
              <w:tc>
                <w:tcPr>
                  <w:tcW w:w="675" w:type="dxa"/>
                  <w:vMerge w:val="continue"/>
                  <w:shd w:val="clear" w:color="auto" w:fill="auto"/>
                  <w:vAlign w:val="center"/>
                </w:tcPr>
                <w:p w14:paraId="58491C3C">
                  <w:pPr>
                    <w:spacing w:line="240" w:lineRule="auto"/>
                    <w:jc w:val="center"/>
                    <w:rPr>
                      <w:rFonts w:hint="eastAsia" w:ascii="宋体" w:hAnsi="宋体" w:eastAsia="宋体" w:cs="宋体"/>
                      <w:color w:val="auto"/>
                      <w:sz w:val="21"/>
                      <w:szCs w:val="21"/>
                    </w:rPr>
                  </w:pPr>
                </w:p>
              </w:tc>
              <w:tc>
                <w:tcPr>
                  <w:tcW w:w="1824" w:type="dxa"/>
                  <w:gridSpan w:val="2"/>
                  <w:vMerge w:val="continue"/>
                  <w:shd w:val="clear" w:color="auto" w:fill="auto"/>
                  <w:vAlign w:val="center"/>
                </w:tcPr>
                <w:p w14:paraId="7A6A6CCF">
                  <w:pPr>
                    <w:spacing w:line="240" w:lineRule="auto"/>
                    <w:jc w:val="center"/>
                    <w:rPr>
                      <w:rFonts w:hint="eastAsia" w:ascii="宋体" w:hAnsi="宋体" w:eastAsia="宋体" w:cs="宋体"/>
                      <w:color w:val="auto"/>
                      <w:sz w:val="21"/>
                      <w:szCs w:val="21"/>
                    </w:rPr>
                  </w:pPr>
                </w:p>
              </w:tc>
              <w:tc>
                <w:tcPr>
                  <w:tcW w:w="3649" w:type="dxa"/>
                  <w:gridSpan w:val="2"/>
                  <w:vMerge w:val="continue"/>
                  <w:shd w:val="clear" w:color="auto" w:fill="auto"/>
                  <w:vAlign w:val="center"/>
                </w:tcPr>
                <w:p w14:paraId="3E4215F9">
                  <w:pPr>
                    <w:spacing w:line="240" w:lineRule="auto"/>
                    <w:jc w:val="center"/>
                    <w:rPr>
                      <w:rFonts w:hint="eastAsia" w:ascii="宋体" w:hAnsi="宋体" w:eastAsia="宋体" w:cs="宋体"/>
                      <w:color w:val="auto"/>
                      <w:sz w:val="21"/>
                      <w:szCs w:val="21"/>
                    </w:rPr>
                  </w:pPr>
                </w:p>
              </w:tc>
              <w:tc>
                <w:tcPr>
                  <w:tcW w:w="1196" w:type="dxa"/>
                  <w:gridSpan w:val="2"/>
                  <w:shd w:val="clear" w:color="auto" w:fill="auto"/>
                  <w:vAlign w:val="center"/>
                </w:tcPr>
                <w:p w14:paraId="25899862">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施工期</w:t>
                  </w:r>
                </w:p>
              </w:tc>
              <w:tc>
                <w:tcPr>
                  <w:tcW w:w="1150" w:type="dxa"/>
                  <w:gridSpan w:val="2"/>
                  <w:shd w:val="clear" w:color="auto" w:fill="auto"/>
                  <w:vAlign w:val="center"/>
                </w:tcPr>
                <w:p w14:paraId="7CFE1E5F">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营运期</w:t>
                  </w:r>
                </w:p>
              </w:tc>
              <w:tc>
                <w:tcPr>
                  <w:tcW w:w="1142" w:type="dxa"/>
                  <w:gridSpan w:val="2"/>
                  <w:vMerge w:val="continue"/>
                  <w:shd w:val="clear" w:color="auto" w:fill="auto"/>
                  <w:vAlign w:val="center"/>
                </w:tcPr>
                <w:p w14:paraId="6E872BE1">
                  <w:pPr>
                    <w:spacing w:line="240" w:lineRule="auto"/>
                    <w:jc w:val="center"/>
                    <w:rPr>
                      <w:rFonts w:hint="eastAsia" w:ascii="宋体" w:hAnsi="宋体" w:eastAsia="宋体" w:cs="宋体"/>
                      <w:color w:val="auto"/>
                      <w:sz w:val="21"/>
                      <w:szCs w:val="21"/>
                    </w:rPr>
                  </w:pPr>
                </w:p>
              </w:tc>
            </w:tr>
            <w:tr w14:paraId="66F81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jc w:val="center"/>
              </w:trPr>
              <w:tc>
                <w:tcPr>
                  <w:tcW w:w="675" w:type="dxa"/>
                  <w:shd w:val="clear" w:color="auto" w:fill="auto"/>
                  <w:vAlign w:val="center"/>
                </w:tcPr>
                <w:p w14:paraId="366C935E">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主体工程</w:t>
                  </w:r>
                </w:p>
              </w:tc>
              <w:tc>
                <w:tcPr>
                  <w:tcW w:w="1824" w:type="dxa"/>
                  <w:gridSpan w:val="2"/>
                  <w:shd w:val="clear" w:color="auto" w:fill="auto"/>
                  <w:vAlign w:val="center"/>
                </w:tcPr>
                <w:p w14:paraId="0556E1D5">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生产区</w:t>
                  </w:r>
                </w:p>
              </w:tc>
              <w:tc>
                <w:tcPr>
                  <w:tcW w:w="3649" w:type="dxa"/>
                  <w:gridSpan w:val="2"/>
                  <w:shd w:val="clear" w:color="auto" w:fill="auto"/>
                  <w:vAlign w:val="center"/>
                </w:tcPr>
                <w:p w14:paraId="1319655D">
                  <w:pPr>
                    <w:spacing w:before="240" w:line="24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租用四川省维斯泰汽车零部件有限公司已建</w:t>
                  </w:r>
                  <w:r>
                    <w:rPr>
                      <w:rFonts w:hint="eastAsia" w:ascii="宋体" w:hAnsi="宋体" w:eastAsia="宋体" w:cs="宋体"/>
                      <w:color w:val="auto"/>
                      <w:sz w:val="21"/>
                      <w:szCs w:val="21"/>
                      <w:lang w:val="en-US" w:eastAsia="zh-CN"/>
                    </w:rPr>
                    <w:t>1栋标准厂房，</w:t>
                  </w:r>
                  <w:r>
                    <w:rPr>
                      <w:rFonts w:hint="eastAsia" w:ascii="宋体" w:hAnsi="宋体" w:eastAsia="宋体" w:cs="宋体"/>
                      <w:color w:val="auto"/>
                      <w:sz w:val="21"/>
                      <w:szCs w:val="21"/>
                      <w:lang w:eastAsia="zh-CN"/>
                    </w:rPr>
                    <w:t>建筑</w:t>
                  </w:r>
                  <w:r>
                    <w:rPr>
                      <w:rFonts w:hint="eastAsia" w:ascii="宋体" w:hAnsi="宋体" w:eastAsia="宋体" w:cs="宋体"/>
                      <w:color w:val="auto"/>
                      <w:sz w:val="21"/>
                      <w:szCs w:val="21"/>
                    </w:rPr>
                    <w:t>面积</w:t>
                  </w:r>
                  <w:r>
                    <w:rPr>
                      <w:rFonts w:hint="eastAsia" w:ascii="宋体" w:hAnsi="宋体" w:eastAsia="宋体" w:cs="宋体"/>
                      <w:color w:val="auto"/>
                      <w:sz w:val="21"/>
                      <w:szCs w:val="21"/>
                      <w:lang w:val="en-US" w:eastAsia="zh-CN"/>
                    </w:rPr>
                    <w:t>5120</w:t>
                  </w: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，布置1条</w:t>
                  </w:r>
                  <w:r>
                    <w:rPr>
                      <w:rFonts w:hint="eastAsia" w:ascii="宋体" w:hAnsi="宋体" w:eastAsia="宋体" w:cs="宋体"/>
                      <w:color w:val="auto"/>
                      <w:sz w:val="21"/>
                      <w:szCs w:val="21"/>
                      <w:lang w:eastAsia="zh-CN"/>
                    </w:rPr>
                    <w:t>废钢材破碎加工生产线</w:t>
                  </w:r>
                  <w:r>
                    <w:rPr>
                      <w:rFonts w:hint="eastAsia" w:ascii="宋体" w:hAnsi="宋体" w:eastAsia="宋体" w:cs="宋体"/>
                      <w:color w:val="auto"/>
                      <w:sz w:val="21"/>
                      <w:szCs w:val="21"/>
                    </w:rPr>
                    <w:t>，主要分为</w:t>
                  </w:r>
                  <w:r>
                    <w:rPr>
                      <w:rFonts w:hint="eastAsia" w:ascii="宋体" w:hAnsi="宋体" w:eastAsia="宋体" w:cs="宋体"/>
                      <w:color w:val="auto"/>
                      <w:sz w:val="21"/>
                      <w:szCs w:val="21"/>
                      <w:lang w:eastAsia="zh-CN"/>
                    </w:rPr>
                    <w:t>切割</w:t>
                  </w:r>
                  <w:r>
                    <w:rPr>
                      <w:rFonts w:hint="eastAsia" w:ascii="宋体" w:hAnsi="宋体" w:eastAsia="宋体" w:cs="宋体"/>
                      <w:color w:val="auto"/>
                      <w:sz w:val="21"/>
                      <w:szCs w:val="21"/>
                    </w:rPr>
                    <w:t>区、</w:t>
                  </w:r>
                  <w:r>
                    <w:rPr>
                      <w:rFonts w:hint="eastAsia" w:ascii="宋体" w:hAnsi="宋体" w:eastAsia="宋体" w:cs="宋体"/>
                      <w:color w:val="auto"/>
                      <w:sz w:val="21"/>
                      <w:szCs w:val="21"/>
                      <w:lang w:eastAsia="zh-CN"/>
                    </w:rPr>
                    <w:t>破碎</w:t>
                  </w:r>
                  <w:r>
                    <w:rPr>
                      <w:rFonts w:hint="eastAsia" w:ascii="宋体" w:hAnsi="宋体" w:eastAsia="宋体" w:cs="宋体"/>
                      <w:color w:val="auto"/>
                      <w:sz w:val="21"/>
                      <w:szCs w:val="21"/>
                    </w:rPr>
                    <w:t>区、</w:t>
                  </w:r>
                  <w:r>
                    <w:rPr>
                      <w:rFonts w:hint="eastAsia" w:ascii="宋体" w:hAnsi="宋体" w:eastAsia="宋体" w:cs="宋体"/>
                      <w:color w:val="auto"/>
                      <w:sz w:val="21"/>
                      <w:szCs w:val="21"/>
                      <w:lang w:eastAsia="zh-CN"/>
                    </w:rPr>
                    <w:t>磁选</w:t>
                  </w:r>
                  <w:r>
                    <w:rPr>
                      <w:rFonts w:hint="eastAsia" w:ascii="宋体" w:hAnsi="宋体" w:eastAsia="宋体" w:cs="宋体"/>
                      <w:color w:val="auto"/>
                      <w:sz w:val="21"/>
                      <w:szCs w:val="21"/>
                    </w:rPr>
                    <w:t>区</w:t>
                  </w:r>
                  <w:r>
                    <w:rPr>
                      <w:rFonts w:hint="eastAsia" w:ascii="宋体" w:hAnsi="宋体" w:eastAsia="宋体" w:cs="宋体"/>
                      <w:color w:val="auto"/>
                      <w:sz w:val="21"/>
                      <w:szCs w:val="21"/>
                      <w:lang w:eastAsia="zh-CN"/>
                    </w:rPr>
                    <w:t>、和装卸</w:t>
                  </w:r>
                  <w:r>
                    <w:rPr>
                      <w:rFonts w:hint="eastAsia" w:ascii="宋体" w:hAnsi="宋体" w:eastAsia="宋体" w:cs="宋体"/>
                      <w:color w:val="auto"/>
                      <w:sz w:val="21"/>
                      <w:szCs w:val="21"/>
                    </w:rPr>
                    <w:t>区等</w:t>
                  </w:r>
                  <w:r>
                    <w:rPr>
                      <w:rFonts w:hint="eastAsia" w:ascii="宋体" w:hAnsi="宋体" w:eastAsia="宋体" w:cs="宋体"/>
                      <w:color w:val="auto"/>
                      <w:sz w:val="21"/>
                      <w:szCs w:val="21"/>
                      <w:lang w:eastAsia="zh-CN"/>
                    </w:rPr>
                    <w:t>；</w:t>
                  </w:r>
                </w:p>
              </w:tc>
              <w:tc>
                <w:tcPr>
                  <w:tcW w:w="1196" w:type="dxa"/>
                  <w:gridSpan w:val="2"/>
                  <w:vMerge w:val="restart"/>
                  <w:shd w:val="clear" w:color="auto" w:fill="auto"/>
                  <w:vAlign w:val="center"/>
                </w:tcPr>
                <w:p w14:paraId="46E24398">
                  <w:pPr>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设备安装噪声、设备调试噪声、设备包装材料</w:t>
                  </w:r>
                </w:p>
              </w:tc>
              <w:tc>
                <w:tcPr>
                  <w:tcW w:w="1150" w:type="dxa"/>
                  <w:gridSpan w:val="2"/>
                  <w:shd w:val="clear" w:color="auto" w:fill="auto"/>
                  <w:vAlign w:val="center"/>
                </w:tcPr>
                <w:p w14:paraId="7638B44B">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粉尘</w:t>
                  </w:r>
                  <w:r>
                    <w:rPr>
                      <w:rFonts w:hint="eastAsia" w:ascii="宋体" w:hAnsi="宋体" w:eastAsia="宋体" w:cs="宋体"/>
                      <w:color w:val="auto"/>
                      <w:sz w:val="21"/>
                      <w:szCs w:val="21"/>
                    </w:rPr>
                    <w:t>、噪声、固废</w:t>
                  </w:r>
                </w:p>
              </w:tc>
              <w:tc>
                <w:tcPr>
                  <w:tcW w:w="1142" w:type="dxa"/>
                  <w:gridSpan w:val="2"/>
                  <w:shd w:val="clear" w:color="auto" w:fill="auto"/>
                  <w:vAlign w:val="center"/>
                </w:tcPr>
                <w:p w14:paraId="42B751D0">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已建</w:t>
                  </w:r>
                </w:p>
              </w:tc>
            </w:tr>
            <w:tr w14:paraId="140A7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jc w:val="center"/>
              </w:trPr>
              <w:tc>
                <w:tcPr>
                  <w:tcW w:w="675" w:type="dxa"/>
                  <w:shd w:val="clear" w:color="auto" w:fill="auto"/>
                  <w:vAlign w:val="center"/>
                </w:tcPr>
                <w:p w14:paraId="631F0F9C">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办公生活设施</w:t>
                  </w:r>
                </w:p>
              </w:tc>
              <w:tc>
                <w:tcPr>
                  <w:tcW w:w="1824" w:type="dxa"/>
                  <w:gridSpan w:val="2"/>
                  <w:shd w:val="clear" w:color="auto" w:fill="auto"/>
                  <w:vAlign w:val="center"/>
                </w:tcPr>
                <w:p w14:paraId="60D97631">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办公</w:t>
                  </w:r>
                  <w:r>
                    <w:rPr>
                      <w:rFonts w:hint="eastAsia" w:ascii="宋体" w:hAnsi="宋体" w:eastAsia="宋体" w:cs="宋体"/>
                      <w:color w:val="auto"/>
                      <w:sz w:val="21"/>
                      <w:szCs w:val="21"/>
                      <w:lang w:eastAsia="zh-CN"/>
                    </w:rPr>
                    <w:t>生活</w:t>
                  </w:r>
                  <w:r>
                    <w:rPr>
                      <w:rFonts w:hint="eastAsia" w:ascii="宋体" w:hAnsi="宋体" w:eastAsia="宋体" w:cs="宋体"/>
                      <w:color w:val="auto"/>
                      <w:sz w:val="21"/>
                      <w:szCs w:val="21"/>
                    </w:rPr>
                    <w:t>区</w:t>
                  </w:r>
                </w:p>
              </w:tc>
              <w:tc>
                <w:tcPr>
                  <w:tcW w:w="3649" w:type="dxa"/>
                  <w:gridSpan w:val="2"/>
                  <w:shd w:val="clear" w:color="auto" w:fill="auto"/>
                  <w:vAlign w:val="center"/>
                </w:tcPr>
                <w:p w14:paraId="6D9C1054">
                  <w:pPr>
                    <w:spacing w:line="24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占地面积</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50m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，用于项目经营管理人员办公</w:t>
                  </w:r>
                  <w:r>
                    <w:rPr>
                      <w:rFonts w:hint="eastAsia" w:ascii="宋体" w:hAnsi="宋体" w:eastAsia="宋体" w:cs="宋体"/>
                      <w:color w:val="auto"/>
                      <w:sz w:val="21"/>
                      <w:szCs w:val="21"/>
                      <w:lang w:eastAsia="zh-CN"/>
                    </w:rPr>
                    <w:t>及员工休息倒班</w:t>
                  </w:r>
                  <w:r>
                    <w:rPr>
                      <w:rFonts w:hint="eastAsia" w:ascii="宋体" w:hAnsi="宋体" w:eastAsia="宋体" w:cs="宋体"/>
                      <w:color w:val="auto"/>
                      <w:sz w:val="21"/>
                      <w:szCs w:val="21"/>
                    </w:rPr>
                    <w:t>等</w:t>
                  </w:r>
                  <w:r>
                    <w:rPr>
                      <w:rFonts w:hint="eastAsia" w:ascii="宋体" w:hAnsi="宋体" w:eastAsia="宋体" w:cs="宋体"/>
                      <w:color w:val="auto"/>
                      <w:sz w:val="21"/>
                      <w:szCs w:val="21"/>
                      <w:lang w:eastAsia="zh-CN"/>
                    </w:rPr>
                    <w:t>；</w:t>
                  </w:r>
                </w:p>
              </w:tc>
              <w:tc>
                <w:tcPr>
                  <w:tcW w:w="1196" w:type="dxa"/>
                  <w:gridSpan w:val="2"/>
                  <w:vMerge w:val="continue"/>
                  <w:shd w:val="clear" w:color="auto" w:fill="auto"/>
                  <w:vAlign w:val="center"/>
                </w:tcPr>
                <w:p w14:paraId="63688E1C">
                  <w:pPr>
                    <w:spacing w:line="240" w:lineRule="auto"/>
                    <w:jc w:val="center"/>
                    <w:rPr>
                      <w:rFonts w:hint="eastAsia" w:ascii="宋体" w:hAnsi="宋体" w:eastAsia="宋体" w:cs="宋体"/>
                      <w:color w:val="auto"/>
                      <w:sz w:val="21"/>
                      <w:szCs w:val="21"/>
                    </w:rPr>
                  </w:pPr>
                </w:p>
              </w:tc>
              <w:tc>
                <w:tcPr>
                  <w:tcW w:w="1150" w:type="dxa"/>
                  <w:gridSpan w:val="2"/>
                  <w:shd w:val="clear" w:color="auto" w:fill="auto"/>
                  <w:vAlign w:val="center"/>
                </w:tcPr>
                <w:p w14:paraId="5C5C662A">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生活污水</w:t>
                  </w:r>
                </w:p>
                <w:p w14:paraId="47A8AFBC">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生活垃圾</w:t>
                  </w:r>
                </w:p>
              </w:tc>
              <w:tc>
                <w:tcPr>
                  <w:tcW w:w="1142" w:type="dxa"/>
                  <w:gridSpan w:val="2"/>
                  <w:shd w:val="clear" w:color="auto" w:fill="auto"/>
                  <w:vAlign w:val="center"/>
                </w:tcPr>
                <w:p w14:paraId="5724AEC7">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已建</w:t>
                  </w:r>
                </w:p>
              </w:tc>
            </w:tr>
            <w:tr w14:paraId="6DC2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7" w:hRule="atLeast"/>
                <w:jc w:val="center"/>
              </w:trPr>
              <w:tc>
                <w:tcPr>
                  <w:tcW w:w="675" w:type="dxa"/>
                  <w:shd w:val="clear" w:color="auto" w:fill="auto"/>
                  <w:vAlign w:val="center"/>
                </w:tcPr>
                <w:p w14:paraId="2E2DBC9F">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辅助工程</w:t>
                  </w:r>
                </w:p>
              </w:tc>
              <w:tc>
                <w:tcPr>
                  <w:tcW w:w="1824" w:type="dxa"/>
                  <w:gridSpan w:val="2"/>
                  <w:shd w:val="clear" w:color="auto" w:fill="auto"/>
                  <w:vAlign w:val="center"/>
                </w:tcPr>
                <w:p w14:paraId="57D08BA2">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配电房</w:t>
                  </w:r>
                </w:p>
              </w:tc>
              <w:tc>
                <w:tcPr>
                  <w:tcW w:w="3649" w:type="dxa"/>
                  <w:gridSpan w:val="2"/>
                  <w:shd w:val="clear" w:color="auto" w:fill="auto"/>
                  <w:vAlign w:val="center"/>
                </w:tcPr>
                <w:p w14:paraId="37F1942F">
                  <w:pPr>
                    <w:spacing w:line="24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利旧四川省维斯泰汽车零部件有限公司已建基础设施；</w:t>
                  </w:r>
                </w:p>
              </w:tc>
              <w:tc>
                <w:tcPr>
                  <w:tcW w:w="1196" w:type="dxa"/>
                  <w:gridSpan w:val="2"/>
                  <w:vMerge w:val="continue"/>
                  <w:shd w:val="clear" w:color="auto" w:fill="auto"/>
                  <w:vAlign w:val="center"/>
                </w:tcPr>
                <w:p w14:paraId="37DF4D30">
                  <w:pPr>
                    <w:spacing w:line="240" w:lineRule="auto"/>
                    <w:jc w:val="center"/>
                    <w:rPr>
                      <w:rFonts w:hint="eastAsia" w:ascii="宋体" w:hAnsi="宋体" w:eastAsia="宋体" w:cs="宋体"/>
                      <w:color w:val="auto"/>
                      <w:sz w:val="21"/>
                      <w:szCs w:val="21"/>
                    </w:rPr>
                  </w:pPr>
                </w:p>
              </w:tc>
              <w:tc>
                <w:tcPr>
                  <w:tcW w:w="1150" w:type="dxa"/>
                  <w:gridSpan w:val="2"/>
                  <w:shd w:val="clear" w:color="auto" w:fill="auto"/>
                  <w:vAlign w:val="center"/>
                </w:tcPr>
                <w:p w14:paraId="7E032087">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噪声</w:t>
                  </w:r>
                </w:p>
              </w:tc>
              <w:tc>
                <w:tcPr>
                  <w:tcW w:w="1142" w:type="dxa"/>
                  <w:gridSpan w:val="2"/>
                  <w:shd w:val="clear" w:color="auto" w:fill="auto"/>
                  <w:vAlign w:val="center"/>
                </w:tcPr>
                <w:p w14:paraId="75F48783">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依托</w:t>
                  </w:r>
                </w:p>
              </w:tc>
            </w:tr>
            <w:tr w14:paraId="79D1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jc w:val="center"/>
              </w:trPr>
              <w:tc>
                <w:tcPr>
                  <w:tcW w:w="675" w:type="dxa"/>
                  <w:vMerge w:val="restart"/>
                  <w:shd w:val="clear" w:color="auto" w:fill="auto"/>
                  <w:vAlign w:val="center"/>
                </w:tcPr>
                <w:p w14:paraId="043356F6">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仓储工程</w:t>
                  </w:r>
                </w:p>
              </w:tc>
              <w:tc>
                <w:tcPr>
                  <w:tcW w:w="1824" w:type="dxa"/>
                  <w:gridSpan w:val="2"/>
                  <w:shd w:val="clear" w:color="auto" w:fill="auto"/>
                  <w:vAlign w:val="center"/>
                </w:tcPr>
                <w:p w14:paraId="30B20F2C">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原料</w:t>
                  </w:r>
                  <w:r>
                    <w:rPr>
                      <w:rFonts w:hint="eastAsia" w:ascii="宋体" w:hAnsi="宋体" w:eastAsia="宋体" w:cs="宋体"/>
                      <w:color w:val="auto"/>
                      <w:sz w:val="21"/>
                      <w:szCs w:val="21"/>
                      <w:lang w:eastAsia="zh-CN"/>
                    </w:rPr>
                    <w:t>堆场</w:t>
                  </w:r>
                </w:p>
              </w:tc>
              <w:tc>
                <w:tcPr>
                  <w:tcW w:w="3649" w:type="dxa"/>
                  <w:gridSpan w:val="2"/>
                  <w:shd w:val="clear" w:color="auto" w:fill="auto"/>
                  <w:vAlign w:val="center"/>
                </w:tcPr>
                <w:p w14:paraId="6BF12CF7">
                  <w:pPr>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1个，</w:t>
                  </w:r>
                  <w:r>
                    <w:rPr>
                      <w:rFonts w:hint="eastAsia" w:ascii="宋体" w:hAnsi="宋体" w:eastAsia="宋体" w:cs="宋体"/>
                      <w:color w:val="auto"/>
                      <w:sz w:val="21"/>
                      <w:szCs w:val="21"/>
                      <w:lang w:eastAsia="zh-CN"/>
                    </w:rPr>
                    <w:t>位于标准厂房东侧，</w:t>
                  </w:r>
                  <w:r>
                    <w:rPr>
                      <w:rFonts w:hint="eastAsia" w:ascii="宋体" w:hAnsi="宋体" w:eastAsia="宋体" w:cs="宋体"/>
                      <w:color w:val="auto"/>
                      <w:sz w:val="21"/>
                      <w:szCs w:val="21"/>
                    </w:rPr>
                    <w:t>占地面积</w:t>
                  </w:r>
                  <w:r>
                    <w:rPr>
                      <w:rFonts w:hint="eastAsia" w:ascii="宋体" w:hAnsi="宋体" w:eastAsia="宋体" w:cs="宋体"/>
                      <w:color w:val="auto"/>
                      <w:sz w:val="21"/>
                      <w:szCs w:val="21"/>
                      <w:lang w:eastAsia="zh-CN"/>
                    </w:rPr>
                    <w:t>约</w:t>
                  </w:r>
                  <w:r>
                    <w:rPr>
                      <w:rFonts w:hint="eastAsia" w:ascii="宋体" w:hAnsi="宋体" w:eastAsia="宋体" w:cs="宋体"/>
                      <w:color w:val="auto"/>
                      <w:sz w:val="21"/>
                      <w:szCs w:val="21"/>
                      <w:lang w:val="en-US" w:eastAsia="zh-CN"/>
                    </w:rPr>
                    <w:t>500</w:t>
                  </w: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用于堆放收购来的废钢材；</w:t>
                  </w:r>
                </w:p>
              </w:tc>
              <w:tc>
                <w:tcPr>
                  <w:tcW w:w="1196" w:type="dxa"/>
                  <w:gridSpan w:val="2"/>
                  <w:vMerge w:val="continue"/>
                  <w:shd w:val="clear" w:color="auto" w:fill="auto"/>
                  <w:vAlign w:val="center"/>
                </w:tcPr>
                <w:p w14:paraId="521650AE">
                  <w:pPr>
                    <w:spacing w:line="240" w:lineRule="auto"/>
                    <w:jc w:val="center"/>
                    <w:rPr>
                      <w:rFonts w:hint="eastAsia" w:ascii="宋体" w:hAnsi="宋体" w:eastAsia="宋体" w:cs="宋体"/>
                      <w:color w:val="auto"/>
                      <w:sz w:val="21"/>
                      <w:szCs w:val="21"/>
                    </w:rPr>
                  </w:pPr>
                </w:p>
              </w:tc>
              <w:tc>
                <w:tcPr>
                  <w:tcW w:w="1150" w:type="dxa"/>
                  <w:gridSpan w:val="2"/>
                  <w:shd w:val="clear" w:color="auto" w:fill="auto"/>
                  <w:vAlign w:val="center"/>
                </w:tcPr>
                <w:p w14:paraId="006C7B7E">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142" w:type="dxa"/>
                  <w:gridSpan w:val="2"/>
                  <w:shd w:val="clear" w:color="auto" w:fill="auto"/>
                  <w:vAlign w:val="center"/>
                </w:tcPr>
                <w:p w14:paraId="1185C233">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已建</w:t>
                  </w:r>
                </w:p>
              </w:tc>
            </w:tr>
            <w:tr w14:paraId="05982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jc w:val="center"/>
              </w:trPr>
              <w:tc>
                <w:tcPr>
                  <w:tcW w:w="675" w:type="dxa"/>
                  <w:vMerge w:val="continue"/>
                  <w:shd w:val="clear" w:color="auto" w:fill="auto"/>
                  <w:vAlign w:val="center"/>
                </w:tcPr>
                <w:p w14:paraId="19BDF9BB">
                  <w:pPr>
                    <w:spacing w:line="240" w:lineRule="auto"/>
                    <w:jc w:val="center"/>
                    <w:rPr>
                      <w:rFonts w:hint="eastAsia" w:ascii="宋体" w:hAnsi="宋体" w:eastAsia="宋体" w:cs="宋体"/>
                      <w:color w:val="auto"/>
                      <w:sz w:val="21"/>
                      <w:szCs w:val="21"/>
                    </w:rPr>
                  </w:pPr>
                </w:p>
              </w:tc>
              <w:tc>
                <w:tcPr>
                  <w:tcW w:w="1824" w:type="dxa"/>
                  <w:gridSpan w:val="2"/>
                  <w:shd w:val="clear" w:color="auto" w:fill="auto"/>
                  <w:vAlign w:val="center"/>
                </w:tcPr>
                <w:p w14:paraId="77D2D570">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成品</w:t>
                  </w:r>
                  <w:r>
                    <w:rPr>
                      <w:rFonts w:hint="eastAsia" w:ascii="宋体" w:hAnsi="宋体" w:eastAsia="宋体" w:cs="宋体"/>
                      <w:color w:val="auto"/>
                      <w:sz w:val="21"/>
                      <w:szCs w:val="21"/>
                      <w:lang w:eastAsia="zh-CN"/>
                    </w:rPr>
                    <w:t>堆场</w:t>
                  </w:r>
                </w:p>
              </w:tc>
              <w:tc>
                <w:tcPr>
                  <w:tcW w:w="3649" w:type="dxa"/>
                  <w:gridSpan w:val="2"/>
                  <w:shd w:val="clear" w:color="auto" w:fill="auto"/>
                  <w:vAlign w:val="center"/>
                </w:tcPr>
                <w:p w14:paraId="3BFD9D32">
                  <w:pPr>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1个，</w:t>
                  </w:r>
                  <w:r>
                    <w:rPr>
                      <w:rFonts w:hint="eastAsia" w:ascii="宋体" w:hAnsi="宋体" w:eastAsia="宋体" w:cs="宋体"/>
                      <w:color w:val="auto"/>
                      <w:sz w:val="21"/>
                      <w:szCs w:val="21"/>
                      <w:lang w:eastAsia="zh-CN"/>
                    </w:rPr>
                    <w:t>位于标准厂房西侧，</w:t>
                  </w:r>
                  <w:r>
                    <w:rPr>
                      <w:rFonts w:hint="eastAsia" w:ascii="宋体" w:hAnsi="宋体" w:eastAsia="宋体" w:cs="宋体"/>
                      <w:color w:val="auto"/>
                      <w:sz w:val="21"/>
                      <w:szCs w:val="21"/>
                    </w:rPr>
                    <w:t>占地面积</w:t>
                  </w:r>
                  <w:r>
                    <w:rPr>
                      <w:rFonts w:hint="eastAsia" w:ascii="宋体" w:hAnsi="宋体" w:eastAsia="宋体" w:cs="宋体"/>
                      <w:color w:val="auto"/>
                      <w:sz w:val="21"/>
                      <w:szCs w:val="21"/>
                      <w:lang w:eastAsia="zh-CN"/>
                    </w:rPr>
                    <w:t>约</w:t>
                  </w:r>
                  <w:r>
                    <w:rPr>
                      <w:rFonts w:hint="eastAsia" w:ascii="宋体" w:hAnsi="宋体" w:eastAsia="宋体" w:cs="宋体"/>
                      <w:color w:val="auto"/>
                      <w:sz w:val="21"/>
                      <w:szCs w:val="21"/>
                      <w:lang w:val="en-US" w:eastAsia="zh-CN"/>
                    </w:rPr>
                    <w:t>300</w:t>
                  </w: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，用于</w:t>
                  </w:r>
                  <w:r>
                    <w:rPr>
                      <w:rFonts w:hint="eastAsia" w:ascii="宋体" w:hAnsi="宋体" w:eastAsia="宋体" w:cs="宋体"/>
                      <w:color w:val="auto"/>
                      <w:sz w:val="21"/>
                      <w:szCs w:val="21"/>
                      <w:lang w:eastAsia="zh-CN"/>
                    </w:rPr>
                    <w:t>暂存项目加工破碎完成的洁净废钢材；</w:t>
                  </w:r>
                </w:p>
              </w:tc>
              <w:tc>
                <w:tcPr>
                  <w:tcW w:w="1196" w:type="dxa"/>
                  <w:gridSpan w:val="2"/>
                  <w:vMerge w:val="continue"/>
                  <w:shd w:val="clear" w:color="auto" w:fill="auto"/>
                  <w:vAlign w:val="center"/>
                </w:tcPr>
                <w:p w14:paraId="63269D5E">
                  <w:pPr>
                    <w:spacing w:line="240" w:lineRule="auto"/>
                    <w:jc w:val="center"/>
                    <w:rPr>
                      <w:rFonts w:hint="eastAsia" w:ascii="宋体" w:hAnsi="宋体" w:eastAsia="宋体" w:cs="宋体"/>
                      <w:color w:val="auto"/>
                      <w:sz w:val="21"/>
                      <w:szCs w:val="21"/>
                    </w:rPr>
                  </w:pPr>
                </w:p>
              </w:tc>
              <w:tc>
                <w:tcPr>
                  <w:tcW w:w="1150" w:type="dxa"/>
                  <w:gridSpan w:val="2"/>
                  <w:shd w:val="clear" w:color="auto" w:fill="auto"/>
                  <w:vAlign w:val="center"/>
                </w:tcPr>
                <w:p w14:paraId="6EC3EDBF">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w:t>
                  </w:r>
                </w:p>
              </w:tc>
              <w:tc>
                <w:tcPr>
                  <w:tcW w:w="1142" w:type="dxa"/>
                  <w:gridSpan w:val="2"/>
                  <w:shd w:val="clear" w:color="auto" w:fill="auto"/>
                  <w:vAlign w:val="center"/>
                </w:tcPr>
                <w:p w14:paraId="6C6D377B">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已建</w:t>
                  </w:r>
                </w:p>
              </w:tc>
            </w:tr>
            <w:tr w14:paraId="1A5F2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jc w:val="center"/>
              </w:trPr>
              <w:tc>
                <w:tcPr>
                  <w:tcW w:w="675" w:type="dxa"/>
                  <w:vMerge w:val="restart"/>
                  <w:shd w:val="clear" w:color="auto" w:fill="auto"/>
                  <w:vAlign w:val="center"/>
                </w:tcPr>
                <w:p w14:paraId="1722AF7B">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公用工程</w:t>
                  </w:r>
                </w:p>
              </w:tc>
              <w:tc>
                <w:tcPr>
                  <w:tcW w:w="1824" w:type="dxa"/>
                  <w:gridSpan w:val="2"/>
                  <w:shd w:val="clear" w:color="auto" w:fill="auto"/>
                  <w:vAlign w:val="center"/>
                </w:tcPr>
                <w:p w14:paraId="72D0EE1D">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供电</w:t>
                  </w:r>
                </w:p>
              </w:tc>
              <w:tc>
                <w:tcPr>
                  <w:tcW w:w="3649" w:type="dxa"/>
                  <w:gridSpan w:val="2"/>
                  <w:shd w:val="clear" w:color="auto" w:fill="auto"/>
                  <w:vAlign w:val="center"/>
                </w:tcPr>
                <w:p w14:paraId="1FE56F95">
                  <w:pPr>
                    <w:spacing w:line="24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依托四川省维斯泰汽车零部件有限公司已建基础设施；</w:t>
                  </w:r>
                </w:p>
              </w:tc>
              <w:tc>
                <w:tcPr>
                  <w:tcW w:w="1196" w:type="dxa"/>
                  <w:gridSpan w:val="2"/>
                  <w:vMerge w:val="continue"/>
                  <w:shd w:val="clear" w:color="auto" w:fill="auto"/>
                  <w:vAlign w:val="center"/>
                </w:tcPr>
                <w:p w14:paraId="6E6473EB">
                  <w:pPr>
                    <w:spacing w:line="240" w:lineRule="auto"/>
                    <w:jc w:val="center"/>
                    <w:rPr>
                      <w:rFonts w:hint="eastAsia" w:ascii="宋体" w:hAnsi="宋体" w:eastAsia="宋体" w:cs="宋体"/>
                      <w:color w:val="auto"/>
                      <w:sz w:val="21"/>
                      <w:szCs w:val="21"/>
                    </w:rPr>
                  </w:pPr>
                </w:p>
              </w:tc>
              <w:tc>
                <w:tcPr>
                  <w:tcW w:w="1150" w:type="dxa"/>
                  <w:gridSpan w:val="2"/>
                  <w:shd w:val="clear" w:color="auto" w:fill="auto"/>
                  <w:vAlign w:val="center"/>
                </w:tcPr>
                <w:p w14:paraId="71D21A72">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142" w:type="dxa"/>
                  <w:gridSpan w:val="2"/>
                  <w:shd w:val="clear" w:color="auto" w:fill="auto"/>
                  <w:vAlign w:val="center"/>
                </w:tcPr>
                <w:p w14:paraId="0CA0AF77">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依托</w:t>
                  </w:r>
                </w:p>
              </w:tc>
            </w:tr>
            <w:tr w14:paraId="28CC5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jc w:val="center"/>
              </w:trPr>
              <w:tc>
                <w:tcPr>
                  <w:tcW w:w="675" w:type="dxa"/>
                  <w:vMerge w:val="continue"/>
                  <w:shd w:val="clear" w:color="auto" w:fill="auto"/>
                  <w:vAlign w:val="center"/>
                </w:tcPr>
                <w:p w14:paraId="4243F5F5">
                  <w:pPr>
                    <w:spacing w:line="240" w:lineRule="auto"/>
                    <w:jc w:val="center"/>
                    <w:rPr>
                      <w:rFonts w:hint="eastAsia" w:ascii="宋体" w:hAnsi="宋体" w:eastAsia="宋体" w:cs="宋体"/>
                      <w:color w:val="auto"/>
                      <w:sz w:val="21"/>
                      <w:szCs w:val="21"/>
                    </w:rPr>
                  </w:pPr>
                </w:p>
              </w:tc>
              <w:tc>
                <w:tcPr>
                  <w:tcW w:w="1824" w:type="dxa"/>
                  <w:gridSpan w:val="2"/>
                  <w:shd w:val="clear" w:color="auto" w:fill="auto"/>
                  <w:vAlign w:val="center"/>
                </w:tcPr>
                <w:p w14:paraId="79B44B0B">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供水</w:t>
                  </w:r>
                </w:p>
              </w:tc>
              <w:tc>
                <w:tcPr>
                  <w:tcW w:w="3649" w:type="dxa"/>
                  <w:gridSpan w:val="2"/>
                  <w:shd w:val="clear" w:color="auto" w:fill="auto"/>
                  <w:vAlign w:val="center"/>
                </w:tcPr>
                <w:p w14:paraId="5AF0F383">
                  <w:pPr>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依托四川省维斯泰汽车零部件有限公司已建基础设施；</w:t>
                  </w:r>
                </w:p>
              </w:tc>
              <w:tc>
                <w:tcPr>
                  <w:tcW w:w="1196" w:type="dxa"/>
                  <w:gridSpan w:val="2"/>
                  <w:vMerge w:val="continue"/>
                  <w:shd w:val="clear" w:color="auto" w:fill="auto"/>
                  <w:vAlign w:val="center"/>
                </w:tcPr>
                <w:p w14:paraId="333F750B">
                  <w:pPr>
                    <w:spacing w:line="240" w:lineRule="auto"/>
                    <w:jc w:val="center"/>
                    <w:rPr>
                      <w:rFonts w:hint="eastAsia" w:ascii="宋体" w:hAnsi="宋体" w:eastAsia="宋体" w:cs="宋体"/>
                      <w:color w:val="auto"/>
                      <w:sz w:val="21"/>
                      <w:szCs w:val="21"/>
                    </w:rPr>
                  </w:pPr>
                </w:p>
              </w:tc>
              <w:tc>
                <w:tcPr>
                  <w:tcW w:w="1150" w:type="dxa"/>
                  <w:gridSpan w:val="2"/>
                  <w:shd w:val="clear" w:color="auto" w:fill="auto"/>
                  <w:vAlign w:val="center"/>
                </w:tcPr>
                <w:p w14:paraId="0598B7E7">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142" w:type="dxa"/>
                  <w:gridSpan w:val="2"/>
                  <w:shd w:val="clear" w:color="auto" w:fill="auto"/>
                  <w:vAlign w:val="center"/>
                </w:tcPr>
                <w:p w14:paraId="7240189B">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依托</w:t>
                  </w:r>
                </w:p>
              </w:tc>
            </w:tr>
            <w:tr w14:paraId="5B853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shd w:val="clear" w:color="auto" w:fill="auto"/>
                  <w:vAlign w:val="center"/>
                </w:tcPr>
                <w:p w14:paraId="7DC589B4">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环保工程</w:t>
                  </w:r>
                </w:p>
              </w:tc>
              <w:tc>
                <w:tcPr>
                  <w:tcW w:w="508" w:type="dxa"/>
                  <w:shd w:val="clear" w:color="auto" w:fill="auto"/>
                  <w:vAlign w:val="center"/>
                </w:tcPr>
                <w:p w14:paraId="41FA369A">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废水</w:t>
                  </w:r>
                </w:p>
              </w:tc>
              <w:tc>
                <w:tcPr>
                  <w:tcW w:w="1317" w:type="dxa"/>
                  <w:gridSpan w:val="2"/>
                  <w:shd w:val="clear" w:color="auto" w:fill="auto"/>
                  <w:vAlign w:val="center"/>
                </w:tcPr>
                <w:p w14:paraId="7EF0D5B0">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化粪池、食堂隔油池</w:t>
                  </w:r>
                </w:p>
              </w:tc>
              <w:tc>
                <w:tcPr>
                  <w:tcW w:w="3650" w:type="dxa"/>
                  <w:gridSpan w:val="2"/>
                  <w:shd w:val="clear" w:color="auto" w:fill="auto"/>
                  <w:vAlign w:val="center"/>
                </w:tcPr>
                <w:p w14:paraId="147FB83D">
                  <w:pPr>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依托四川省维斯泰汽车零部件有限公司已建化粪池</w:t>
                  </w:r>
                  <w:r>
                    <w:rPr>
                      <w:rFonts w:hint="eastAsia" w:ascii="宋体" w:hAnsi="宋体" w:eastAsia="宋体" w:cs="宋体"/>
                      <w:color w:val="auto"/>
                      <w:sz w:val="21"/>
                      <w:szCs w:val="21"/>
                    </w:rPr>
                    <w:t>1个，</w:t>
                  </w:r>
                  <w:r>
                    <w:rPr>
                      <w:rFonts w:hint="eastAsia" w:ascii="宋体" w:hAnsi="宋体" w:eastAsia="宋体" w:cs="宋体"/>
                      <w:color w:val="auto"/>
                      <w:sz w:val="21"/>
                      <w:szCs w:val="21"/>
                      <w:lang w:eastAsia="zh-CN"/>
                    </w:rPr>
                    <w:t>有效</w:t>
                  </w:r>
                  <w:r>
                    <w:rPr>
                      <w:rFonts w:hint="eastAsia" w:ascii="宋体" w:hAnsi="宋体" w:eastAsia="宋体" w:cs="宋体"/>
                      <w:color w:val="auto"/>
                      <w:sz w:val="21"/>
                      <w:szCs w:val="21"/>
                    </w:rPr>
                    <w:t>容积</w:t>
                  </w: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vertAlign w:val="baseline"/>
                      <w:lang w:eastAsia="zh-CN"/>
                    </w:rPr>
                    <w:t>；整改新增食堂隔油池</w:t>
                  </w:r>
                  <w:r>
                    <w:rPr>
                      <w:rFonts w:hint="eastAsia" w:ascii="宋体" w:hAnsi="宋体" w:eastAsia="宋体" w:cs="宋体"/>
                      <w:color w:val="auto"/>
                      <w:sz w:val="21"/>
                      <w:szCs w:val="21"/>
                      <w:vertAlign w:val="baseline"/>
                      <w:lang w:val="en-US" w:eastAsia="zh-CN"/>
                    </w:rPr>
                    <w:t>1个，处理能力1m</w:t>
                  </w:r>
                  <w:r>
                    <w:rPr>
                      <w:rFonts w:hint="eastAsia" w:ascii="宋体" w:hAnsi="宋体" w:eastAsia="宋体" w:cs="宋体"/>
                      <w:color w:val="auto"/>
                      <w:sz w:val="21"/>
                      <w:szCs w:val="21"/>
                      <w:vertAlign w:val="superscript"/>
                      <w:lang w:val="en-US" w:eastAsia="zh-CN"/>
                    </w:rPr>
                    <w:t>3</w:t>
                  </w:r>
                  <w:r>
                    <w:rPr>
                      <w:rFonts w:hint="eastAsia" w:ascii="宋体" w:hAnsi="宋体" w:eastAsia="宋体" w:cs="宋体"/>
                      <w:color w:val="auto"/>
                      <w:sz w:val="21"/>
                      <w:szCs w:val="21"/>
                      <w:vertAlign w:val="baseline"/>
                      <w:lang w:val="en-US" w:eastAsia="zh-CN"/>
                    </w:rPr>
                    <w:t>/h</w:t>
                  </w:r>
                  <w:r>
                    <w:rPr>
                      <w:rFonts w:hint="eastAsia" w:ascii="宋体" w:hAnsi="宋体" w:eastAsia="宋体" w:cs="宋体"/>
                      <w:color w:val="auto"/>
                      <w:sz w:val="21"/>
                      <w:szCs w:val="21"/>
                      <w:vertAlign w:val="baseline"/>
                      <w:lang w:eastAsia="zh-CN"/>
                    </w:rPr>
                    <w:t>，</w:t>
                  </w:r>
                  <w:r>
                    <w:rPr>
                      <w:rFonts w:hint="eastAsia" w:ascii="宋体" w:hAnsi="宋体" w:eastAsia="宋体" w:cs="宋体"/>
                      <w:color w:val="auto"/>
                      <w:sz w:val="21"/>
                      <w:szCs w:val="21"/>
                    </w:rPr>
                    <w:t>位于</w:t>
                  </w:r>
                  <w:r>
                    <w:rPr>
                      <w:rFonts w:hint="eastAsia" w:ascii="宋体" w:hAnsi="宋体" w:eastAsia="宋体" w:cs="宋体"/>
                      <w:color w:val="auto"/>
                      <w:sz w:val="21"/>
                      <w:szCs w:val="21"/>
                      <w:lang w:eastAsia="zh-CN"/>
                    </w:rPr>
                    <w:t>标准</w:t>
                  </w:r>
                  <w:r>
                    <w:rPr>
                      <w:rFonts w:hint="eastAsia" w:ascii="宋体" w:hAnsi="宋体" w:eastAsia="宋体" w:cs="宋体"/>
                      <w:color w:val="auto"/>
                      <w:sz w:val="21"/>
                      <w:szCs w:val="21"/>
                    </w:rPr>
                    <w:t>厂房</w:t>
                  </w:r>
                  <w:r>
                    <w:rPr>
                      <w:rFonts w:hint="eastAsia" w:ascii="宋体" w:hAnsi="宋体" w:eastAsia="宋体" w:cs="宋体"/>
                      <w:color w:val="auto"/>
                      <w:sz w:val="21"/>
                      <w:szCs w:val="21"/>
                      <w:lang w:eastAsia="zh-CN"/>
                    </w:rPr>
                    <w:t>东</w:t>
                  </w:r>
                  <w:r>
                    <w:rPr>
                      <w:rFonts w:hint="eastAsia" w:ascii="宋体" w:hAnsi="宋体" w:eastAsia="宋体" w:cs="宋体"/>
                      <w:color w:val="auto"/>
                      <w:sz w:val="21"/>
                      <w:szCs w:val="21"/>
                    </w:rPr>
                    <w:t>侧</w:t>
                  </w:r>
                  <w:r>
                    <w:rPr>
                      <w:rFonts w:hint="eastAsia" w:ascii="宋体" w:hAnsi="宋体" w:eastAsia="宋体" w:cs="宋体"/>
                      <w:color w:val="auto"/>
                      <w:sz w:val="21"/>
                      <w:szCs w:val="21"/>
                      <w:lang w:eastAsia="zh-CN"/>
                    </w:rPr>
                    <w:t>办公区；</w:t>
                  </w:r>
                </w:p>
              </w:tc>
              <w:tc>
                <w:tcPr>
                  <w:tcW w:w="1195" w:type="dxa"/>
                  <w:gridSpan w:val="2"/>
                  <w:vMerge w:val="continue"/>
                  <w:shd w:val="clear" w:color="auto" w:fill="auto"/>
                  <w:vAlign w:val="center"/>
                </w:tcPr>
                <w:p w14:paraId="782018D5">
                  <w:pPr>
                    <w:spacing w:line="240" w:lineRule="auto"/>
                    <w:jc w:val="center"/>
                    <w:rPr>
                      <w:rFonts w:hint="eastAsia" w:ascii="宋体" w:hAnsi="宋体" w:eastAsia="宋体" w:cs="宋体"/>
                      <w:color w:val="auto"/>
                      <w:sz w:val="21"/>
                      <w:szCs w:val="21"/>
                    </w:rPr>
                  </w:pPr>
                </w:p>
              </w:tc>
              <w:tc>
                <w:tcPr>
                  <w:tcW w:w="1151" w:type="dxa"/>
                  <w:gridSpan w:val="2"/>
                  <w:shd w:val="clear" w:color="auto" w:fill="auto"/>
                  <w:vAlign w:val="center"/>
                </w:tcPr>
                <w:p w14:paraId="6B4BF192">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废水、污泥</w:t>
                  </w:r>
                </w:p>
              </w:tc>
              <w:tc>
                <w:tcPr>
                  <w:tcW w:w="1142" w:type="dxa"/>
                  <w:gridSpan w:val="2"/>
                  <w:shd w:val="clear" w:color="auto" w:fill="auto"/>
                  <w:vAlign w:val="center"/>
                </w:tcPr>
                <w:p w14:paraId="3F8D5C69">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部分整改新增</w:t>
                  </w:r>
                </w:p>
              </w:tc>
            </w:tr>
            <w:tr w14:paraId="69E94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675" w:type="dxa"/>
                  <w:vMerge w:val="continue"/>
                  <w:shd w:val="clear" w:color="auto" w:fill="auto"/>
                  <w:vAlign w:val="center"/>
                </w:tcPr>
                <w:p w14:paraId="5AF22014">
                  <w:pPr>
                    <w:spacing w:line="240" w:lineRule="auto"/>
                    <w:jc w:val="center"/>
                    <w:rPr>
                      <w:rFonts w:hint="eastAsia" w:ascii="宋体" w:hAnsi="宋体" w:eastAsia="宋体" w:cs="宋体"/>
                      <w:color w:val="auto"/>
                      <w:sz w:val="21"/>
                      <w:szCs w:val="21"/>
                    </w:rPr>
                  </w:pPr>
                </w:p>
              </w:tc>
              <w:tc>
                <w:tcPr>
                  <w:tcW w:w="508" w:type="dxa"/>
                  <w:shd w:val="clear" w:color="auto" w:fill="auto"/>
                  <w:vAlign w:val="center"/>
                </w:tcPr>
                <w:p w14:paraId="79E735C0">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废气</w:t>
                  </w:r>
                </w:p>
              </w:tc>
              <w:tc>
                <w:tcPr>
                  <w:tcW w:w="1317" w:type="dxa"/>
                  <w:gridSpan w:val="2"/>
                  <w:shd w:val="clear" w:color="auto" w:fill="auto"/>
                  <w:vAlign w:val="center"/>
                </w:tcPr>
                <w:p w14:paraId="551627D0">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脉冲</w:t>
                  </w:r>
                  <w:r>
                    <w:rPr>
                      <w:rFonts w:hint="eastAsia" w:ascii="宋体" w:hAnsi="宋体" w:eastAsia="宋体" w:cs="宋体"/>
                      <w:color w:val="auto"/>
                      <w:sz w:val="21"/>
                      <w:szCs w:val="21"/>
                    </w:rPr>
                    <w:t>布袋除尘器</w:t>
                  </w:r>
                  <w:r>
                    <w:rPr>
                      <w:rFonts w:hint="eastAsia" w:ascii="宋体" w:hAnsi="宋体" w:eastAsia="宋体" w:cs="宋体"/>
                      <w:color w:val="auto"/>
                      <w:sz w:val="21"/>
                      <w:szCs w:val="21"/>
                      <w:lang w:val="en-US" w:eastAsia="zh-CN"/>
                    </w:rPr>
                    <w:t>+1根15m高排气筒</w:t>
                  </w:r>
                </w:p>
              </w:tc>
              <w:tc>
                <w:tcPr>
                  <w:tcW w:w="3650" w:type="dxa"/>
                  <w:gridSpan w:val="2"/>
                  <w:shd w:val="clear" w:color="auto" w:fill="auto"/>
                  <w:vAlign w:val="center"/>
                </w:tcPr>
                <w:p w14:paraId="4C7379DF">
                  <w:pPr>
                    <w:spacing w:line="24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粉碎磁选工序设置</w:t>
                  </w:r>
                  <w:r>
                    <w:rPr>
                      <w:rFonts w:hint="eastAsia" w:ascii="宋体" w:hAnsi="宋体" w:eastAsia="宋体" w:cs="宋体"/>
                      <w:color w:val="auto"/>
                      <w:sz w:val="21"/>
                      <w:szCs w:val="21"/>
                    </w:rPr>
                    <w:t>1套</w:t>
                  </w:r>
                  <w:r>
                    <w:rPr>
                      <w:rFonts w:hint="eastAsia" w:ascii="宋体" w:hAnsi="宋体" w:eastAsia="宋体" w:cs="宋体"/>
                      <w:color w:val="auto"/>
                      <w:sz w:val="21"/>
                      <w:szCs w:val="21"/>
                      <w:lang w:eastAsia="zh-CN"/>
                    </w:rPr>
                    <w:t>脉冲布袋除尘器系统</w:t>
                  </w:r>
                  <w:r>
                    <w:rPr>
                      <w:rFonts w:hint="eastAsia" w:ascii="宋体" w:hAnsi="宋体" w:eastAsia="宋体" w:cs="宋体"/>
                      <w:color w:val="auto"/>
                      <w:sz w:val="21"/>
                      <w:szCs w:val="21"/>
                    </w:rPr>
                    <w:t>，用于处理</w:t>
                  </w:r>
                  <w:r>
                    <w:rPr>
                      <w:rFonts w:hint="eastAsia" w:ascii="宋体" w:hAnsi="宋体" w:eastAsia="宋体" w:cs="宋体"/>
                      <w:color w:val="auto"/>
                      <w:sz w:val="21"/>
                      <w:szCs w:val="21"/>
                      <w:lang w:eastAsia="zh-CN"/>
                    </w:rPr>
                    <w:t>破碎磁选工序</w:t>
                  </w:r>
                  <w:r>
                    <w:rPr>
                      <w:rFonts w:hint="eastAsia" w:ascii="宋体" w:hAnsi="宋体" w:eastAsia="宋体" w:cs="宋体"/>
                      <w:color w:val="auto"/>
                      <w:sz w:val="21"/>
                      <w:szCs w:val="21"/>
                    </w:rPr>
                    <w:t>产生的</w:t>
                  </w:r>
                  <w:r>
                    <w:rPr>
                      <w:rFonts w:hint="eastAsia" w:ascii="宋体" w:hAnsi="宋体" w:eastAsia="宋体" w:cs="宋体"/>
                      <w:color w:val="auto"/>
                      <w:sz w:val="21"/>
                      <w:szCs w:val="21"/>
                      <w:lang w:eastAsia="zh-CN"/>
                    </w:rPr>
                    <w:t>粉尘</w:t>
                  </w:r>
                  <w:r>
                    <w:rPr>
                      <w:rFonts w:hint="eastAsia" w:ascii="宋体" w:hAnsi="宋体" w:eastAsia="宋体" w:cs="宋体"/>
                      <w:color w:val="auto"/>
                      <w:sz w:val="21"/>
                      <w:szCs w:val="21"/>
                    </w:rPr>
                    <w:t>，处理后的</w:t>
                  </w:r>
                  <w:r>
                    <w:rPr>
                      <w:rFonts w:hint="eastAsia" w:ascii="宋体" w:hAnsi="宋体" w:eastAsia="宋体" w:cs="宋体"/>
                      <w:color w:val="auto"/>
                      <w:sz w:val="21"/>
                      <w:szCs w:val="21"/>
                      <w:lang w:eastAsia="zh-CN"/>
                    </w:rPr>
                    <w:t>粉尘</w:t>
                  </w:r>
                  <w:r>
                    <w:rPr>
                      <w:rFonts w:hint="eastAsia" w:ascii="宋体" w:hAnsi="宋体" w:eastAsia="宋体" w:cs="宋体"/>
                      <w:color w:val="auto"/>
                      <w:sz w:val="21"/>
                      <w:szCs w:val="21"/>
                    </w:rPr>
                    <w:t>废气通过1根15m高排气筒排放</w:t>
                  </w:r>
                  <w:r>
                    <w:rPr>
                      <w:rFonts w:hint="eastAsia" w:ascii="宋体" w:hAnsi="宋体" w:eastAsia="宋体" w:cs="宋体"/>
                      <w:color w:val="auto"/>
                      <w:sz w:val="21"/>
                      <w:szCs w:val="21"/>
                      <w:lang w:eastAsia="zh-CN"/>
                    </w:rPr>
                    <w:t>；</w:t>
                  </w:r>
                </w:p>
              </w:tc>
              <w:tc>
                <w:tcPr>
                  <w:tcW w:w="1195" w:type="dxa"/>
                  <w:gridSpan w:val="2"/>
                  <w:vMerge w:val="continue"/>
                  <w:shd w:val="clear" w:color="auto" w:fill="auto"/>
                  <w:vAlign w:val="center"/>
                </w:tcPr>
                <w:p w14:paraId="32592AEB">
                  <w:pPr>
                    <w:spacing w:line="240" w:lineRule="auto"/>
                    <w:jc w:val="center"/>
                    <w:rPr>
                      <w:rFonts w:hint="eastAsia" w:ascii="宋体" w:hAnsi="宋体" w:eastAsia="宋体" w:cs="宋体"/>
                      <w:color w:val="auto"/>
                      <w:sz w:val="21"/>
                      <w:szCs w:val="21"/>
                    </w:rPr>
                  </w:pPr>
                </w:p>
              </w:tc>
              <w:tc>
                <w:tcPr>
                  <w:tcW w:w="1151" w:type="dxa"/>
                  <w:gridSpan w:val="2"/>
                  <w:shd w:val="clear" w:color="auto" w:fill="auto"/>
                  <w:vAlign w:val="center"/>
                </w:tcPr>
                <w:p w14:paraId="3720EE73">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粉尘</w:t>
                  </w:r>
                  <w:r>
                    <w:rPr>
                      <w:rFonts w:hint="eastAsia" w:ascii="宋体" w:hAnsi="宋体" w:eastAsia="宋体" w:cs="宋体"/>
                      <w:color w:val="auto"/>
                      <w:sz w:val="21"/>
                      <w:szCs w:val="21"/>
                      <w:lang w:eastAsia="zh-CN"/>
                    </w:rPr>
                    <w:t>、除尘灰</w:t>
                  </w:r>
                </w:p>
              </w:tc>
              <w:tc>
                <w:tcPr>
                  <w:tcW w:w="1142" w:type="dxa"/>
                  <w:gridSpan w:val="2"/>
                  <w:shd w:val="clear" w:color="auto" w:fill="auto"/>
                  <w:vAlign w:val="center"/>
                </w:tcPr>
                <w:p w14:paraId="74975144">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已建</w:t>
                  </w:r>
                </w:p>
              </w:tc>
            </w:tr>
            <w:tr w14:paraId="5B831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shd w:val="clear" w:color="auto" w:fill="auto"/>
                  <w:vAlign w:val="center"/>
                </w:tcPr>
                <w:p w14:paraId="74D41D9F">
                  <w:pPr>
                    <w:spacing w:line="240" w:lineRule="auto"/>
                    <w:jc w:val="center"/>
                    <w:rPr>
                      <w:rFonts w:hint="eastAsia" w:ascii="宋体" w:hAnsi="宋体" w:eastAsia="宋体" w:cs="宋体"/>
                      <w:color w:val="auto"/>
                      <w:sz w:val="21"/>
                      <w:szCs w:val="21"/>
                    </w:rPr>
                  </w:pPr>
                </w:p>
              </w:tc>
              <w:tc>
                <w:tcPr>
                  <w:tcW w:w="508" w:type="dxa"/>
                  <w:shd w:val="clear" w:color="auto" w:fill="auto"/>
                  <w:vAlign w:val="center"/>
                </w:tcPr>
                <w:p w14:paraId="3A683AE8">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固废</w:t>
                  </w:r>
                </w:p>
              </w:tc>
              <w:tc>
                <w:tcPr>
                  <w:tcW w:w="1317" w:type="dxa"/>
                  <w:gridSpan w:val="2"/>
                  <w:shd w:val="clear" w:color="auto" w:fill="auto"/>
                  <w:vAlign w:val="center"/>
                </w:tcPr>
                <w:p w14:paraId="19CD7D93">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危废暂存间</w:t>
                  </w:r>
                </w:p>
              </w:tc>
              <w:tc>
                <w:tcPr>
                  <w:tcW w:w="3650" w:type="dxa"/>
                  <w:gridSpan w:val="2"/>
                  <w:shd w:val="clear" w:color="auto" w:fill="auto"/>
                  <w:vAlign w:val="center"/>
                </w:tcPr>
                <w:p w14:paraId="6EBDACA3">
                  <w:pPr>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整改新增</w:t>
                  </w:r>
                  <w:r>
                    <w:rPr>
                      <w:rFonts w:hint="eastAsia" w:ascii="宋体" w:hAnsi="宋体" w:eastAsia="宋体" w:cs="宋体"/>
                      <w:color w:val="auto"/>
                      <w:sz w:val="21"/>
                      <w:szCs w:val="21"/>
                    </w:rPr>
                    <w:t>1个，占地面积</w:t>
                  </w: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 xml:space="preserve"> 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，用于储存废</w:t>
                  </w:r>
                  <w:r>
                    <w:rPr>
                      <w:rFonts w:hint="eastAsia" w:ascii="宋体" w:hAnsi="宋体" w:eastAsia="宋体" w:cs="宋体"/>
                      <w:color w:val="auto"/>
                      <w:sz w:val="21"/>
                      <w:szCs w:val="21"/>
                      <w:lang w:eastAsia="zh-CN"/>
                    </w:rPr>
                    <w:t>液压油</w:t>
                  </w:r>
                  <w:r>
                    <w:rPr>
                      <w:rFonts w:hint="eastAsia" w:ascii="宋体" w:hAnsi="宋体" w:eastAsia="宋体" w:cs="宋体"/>
                      <w:color w:val="auto"/>
                      <w:sz w:val="21"/>
                      <w:szCs w:val="21"/>
                    </w:rPr>
                    <w:t>等危险废弃物。</w:t>
                  </w:r>
                </w:p>
              </w:tc>
              <w:tc>
                <w:tcPr>
                  <w:tcW w:w="1195" w:type="dxa"/>
                  <w:gridSpan w:val="2"/>
                  <w:vMerge w:val="continue"/>
                  <w:shd w:val="clear" w:color="auto" w:fill="auto"/>
                  <w:vAlign w:val="center"/>
                </w:tcPr>
                <w:p w14:paraId="1D90680C">
                  <w:pPr>
                    <w:spacing w:line="240" w:lineRule="auto"/>
                    <w:jc w:val="center"/>
                    <w:rPr>
                      <w:rFonts w:hint="eastAsia" w:ascii="宋体" w:hAnsi="宋体" w:eastAsia="宋体" w:cs="宋体"/>
                      <w:color w:val="auto"/>
                      <w:sz w:val="21"/>
                      <w:szCs w:val="21"/>
                    </w:rPr>
                  </w:pPr>
                </w:p>
              </w:tc>
              <w:tc>
                <w:tcPr>
                  <w:tcW w:w="1151" w:type="dxa"/>
                  <w:gridSpan w:val="2"/>
                  <w:shd w:val="clear" w:color="auto" w:fill="auto"/>
                  <w:vAlign w:val="center"/>
                </w:tcPr>
                <w:p w14:paraId="2D177522">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危险废物</w:t>
                  </w:r>
                </w:p>
              </w:tc>
              <w:tc>
                <w:tcPr>
                  <w:tcW w:w="1142" w:type="dxa"/>
                  <w:gridSpan w:val="2"/>
                  <w:shd w:val="clear" w:color="auto" w:fill="auto"/>
                  <w:vAlign w:val="center"/>
                </w:tcPr>
                <w:p w14:paraId="3541EF28">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整改新增</w:t>
                  </w:r>
                </w:p>
              </w:tc>
            </w:tr>
          </w:tbl>
          <w:p w14:paraId="56CEBFF1">
            <w:pPr>
              <w:spacing w:line="360" w:lineRule="auto"/>
              <w:rPr>
                <w:rFonts w:hint="eastAsia" w:ascii="宋体" w:hAnsi="宋体" w:eastAsia="宋体" w:cs="宋体"/>
                <w:color w:val="auto"/>
                <w:sz w:val="28"/>
                <w:szCs w:val="28"/>
              </w:rPr>
            </w:pPr>
          </w:p>
          <w:p w14:paraId="0EC789DD">
            <w:pPr>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七、公辅设施依托情况</w:t>
            </w:r>
          </w:p>
          <w:p w14:paraId="0E00E4E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本项目系租赁</w:t>
            </w:r>
            <w:r>
              <w:rPr>
                <w:rFonts w:hint="eastAsia" w:ascii="宋体" w:hAnsi="宋体" w:eastAsia="宋体" w:cs="宋体"/>
                <w:color w:val="auto"/>
                <w:sz w:val="24"/>
                <w:szCs w:val="24"/>
                <w:lang w:eastAsia="zh-CN"/>
              </w:rPr>
              <w:t>四川省维斯泰汽车零部件有限公司</w:t>
            </w:r>
            <w:r>
              <w:rPr>
                <w:rFonts w:hint="eastAsia" w:ascii="宋体" w:hAnsi="宋体" w:eastAsia="宋体" w:cs="宋体"/>
                <w:color w:val="auto"/>
                <w:sz w:val="24"/>
                <w:szCs w:val="24"/>
                <w:lang w:val="en-US" w:eastAsia="zh-CN"/>
              </w:rPr>
              <w:t>1栋标准厂房</w:t>
            </w:r>
            <w:r>
              <w:rPr>
                <w:rFonts w:hint="eastAsia" w:ascii="宋体" w:hAnsi="宋体" w:eastAsia="宋体" w:cs="宋体"/>
                <w:color w:val="auto"/>
                <w:sz w:val="24"/>
                <w:szCs w:val="24"/>
              </w:rPr>
              <w:t>进行建设。</w:t>
            </w:r>
            <w:r>
              <w:rPr>
                <w:rFonts w:hint="eastAsia" w:ascii="宋体" w:hAnsi="宋体" w:eastAsia="宋体" w:cs="宋体"/>
                <w:color w:val="auto"/>
                <w:sz w:val="24"/>
                <w:szCs w:val="24"/>
                <w:lang w:eastAsia="zh-CN"/>
              </w:rPr>
              <w:t>四川省维斯泰汽车零部件有限公司占地面积</w:t>
            </w:r>
            <w:r>
              <w:rPr>
                <w:rFonts w:hint="eastAsia" w:ascii="宋体" w:hAnsi="宋体" w:eastAsia="宋体" w:cs="宋体"/>
                <w:color w:val="auto"/>
                <w:sz w:val="24"/>
                <w:szCs w:val="24"/>
                <w:lang w:val="en-US" w:eastAsia="zh-CN"/>
              </w:rPr>
              <w:t>13333m</w:t>
            </w:r>
            <w:r>
              <w:rPr>
                <w:rFonts w:hint="eastAsia" w:ascii="宋体" w:hAnsi="宋体" w:eastAsia="宋体" w:cs="宋体"/>
                <w:color w:val="auto"/>
                <w:sz w:val="24"/>
                <w:szCs w:val="24"/>
                <w:vertAlign w:val="superscript"/>
                <w:lang w:val="en-US" w:eastAsia="zh-CN"/>
              </w:rPr>
              <w:t>2</w:t>
            </w:r>
            <w:r>
              <w:rPr>
                <w:rFonts w:hint="eastAsia" w:ascii="宋体" w:hAnsi="宋体" w:eastAsia="宋体" w:cs="宋体"/>
                <w:color w:val="auto"/>
                <w:sz w:val="24"/>
                <w:szCs w:val="24"/>
                <w:vertAlign w:val="baseline"/>
                <w:lang w:val="en-US" w:eastAsia="zh-CN"/>
              </w:rPr>
              <w:t>，</w:t>
            </w:r>
            <w:r>
              <w:rPr>
                <w:rFonts w:hint="eastAsia" w:ascii="宋体" w:hAnsi="宋体" w:eastAsia="宋体" w:cs="宋体"/>
                <w:color w:val="auto"/>
                <w:sz w:val="24"/>
                <w:szCs w:val="24"/>
              </w:rPr>
              <w:t>建筑面积</w:t>
            </w:r>
            <w:r>
              <w:rPr>
                <w:rFonts w:hint="eastAsia" w:ascii="宋体" w:hAnsi="宋体" w:eastAsia="宋体" w:cs="宋体"/>
                <w:color w:val="auto"/>
                <w:sz w:val="24"/>
                <w:szCs w:val="24"/>
                <w:lang w:val="en-US" w:eastAsia="zh-CN"/>
              </w:rPr>
              <w:t>10192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76</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vertAlign w:val="baseline"/>
                <w:lang w:eastAsia="zh-CN"/>
              </w:rPr>
              <w:t>，</w:t>
            </w:r>
            <w:r>
              <w:rPr>
                <w:rFonts w:hint="eastAsia" w:ascii="宋体" w:hAnsi="宋体" w:eastAsia="宋体" w:cs="宋体"/>
                <w:color w:val="auto"/>
                <w:sz w:val="24"/>
                <w:szCs w:val="24"/>
              </w:rPr>
              <w:t>包括</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栋标准厂房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1栋</w:t>
            </w:r>
            <w:r>
              <w:rPr>
                <w:rFonts w:hint="eastAsia" w:ascii="宋体" w:hAnsi="宋体" w:eastAsia="宋体" w:cs="宋体"/>
                <w:color w:val="auto"/>
                <w:sz w:val="24"/>
                <w:szCs w:val="24"/>
                <w:lang w:eastAsia="zh-CN"/>
              </w:rPr>
              <w:t>办公楼和</w:t>
            </w:r>
            <w:r>
              <w:rPr>
                <w:rFonts w:hint="eastAsia" w:ascii="宋体" w:hAnsi="宋体" w:eastAsia="宋体" w:cs="宋体"/>
                <w:color w:val="auto"/>
                <w:sz w:val="24"/>
                <w:szCs w:val="24"/>
                <w:lang w:val="en-US" w:eastAsia="zh-CN"/>
              </w:rPr>
              <w:t>1栋倒班房</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厂区</w:t>
            </w:r>
            <w:r>
              <w:rPr>
                <w:rFonts w:hint="eastAsia" w:ascii="宋体" w:hAnsi="宋体" w:eastAsia="宋体" w:cs="宋体"/>
                <w:color w:val="auto"/>
                <w:sz w:val="24"/>
                <w:szCs w:val="24"/>
              </w:rPr>
              <w:t>雨污管网已建成，采用雨、污分流制。</w:t>
            </w:r>
            <w:r>
              <w:rPr>
                <w:rFonts w:hint="eastAsia" w:ascii="宋体" w:hAnsi="宋体" w:eastAsia="宋体" w:cs="宋体"/>
                <w:color w:val="auto"/>
                <w:sz w:val="24"/>
                <w:szCs w:val="24"/>
                <w:lang w:eastAsia="zh-CN"/>
              </w:rPr>
              <w:t>厂区已建设</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座</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 xml:space="preserve"> 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lang w:eastAsia="zh-CN"/>
              </w:rPr>
              <w:t>化粪池</w:t>
            </w:r>
            <w:r>
              <w:rPr>
                <w:rFonts w:hint="eastAsia" w:ascii="宋体" w:hAnsi="宋体" w:eastAsia="宋体" w:cs="宋体"/>
                <w:color w:val="auto"/>
                <w:sz w:val="24"/>
                <w:szCs w:val="24"/>
              </w:rPr>
              <w:t>。</w:t>
            </w:r>
          </w:p>
          <w:p w14:paraId="76A065C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化粪池</w:t>
            </w:r>
            <w:r>
              <w:rPr>
                <w:rFonts w:hint="eastAsia" w:ascii="宋体" w:hAnsi="宋体" w:eastAsia="宋体" w:cs="宋体"/>
                <w:color w:val="auto"/>
                <w:sz w:val="24"/>
                <w:szCs w:val="24"/>
              </w:rPr>
              <w:t>依托可行性分析</w:t>
            </w:r>
          </w:p>
          <w:p w14:paraId="3A18AB8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四川省维斯泰汽车零部件有限公司已建</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个</w:t>
            </w:r>
            <w:r>
              <w:rPr>
                <w:rFonts w:hint="eastAsia" w:ascii="宋体" w:hAnsi="宋体" w:eastAsia="宋体" w:cs="宋体"/>
                <w:color w:val="auto"/>
                <w:sz w:val="24"/>
                <w:szCs w:val="24"/>
                <w:lang w:eastAsia="zh-CN"/>
              </w:rPr>
              <w:t>有效容积</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vertAlign w:val="baseline"/>
                <w:lang w:eastAsia="zh-CN"/>
              </w:rPr>
              <w:t>化粪池</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根据《四川省维斯泰汽车零部件有限公司机械加工场建设项目环境影响报告书》得知：四川省维斯泰汽车零部件有限公司机械加工场建设项目生活污水排放量为</w:t>
            </w:r>
            <w:r>
              <w:rPr>
                <w:rFonts w:hint="eastAsia" w:ascii="宋体" w:hAnsi="宋体" w:eastAsia="宋体" w:cs="宋体"/>
                <w:color w:val="auto"/>
                <w:sz w:val="24"/>
                <w:szCs w:val="24"/>
                <w:lang w:val="en-US" w:eastAsia="zh-CN"/>
              </w:rPr>
              <w:t>6.8m</w:t>
            </w:r>
            <w:r>
              <w:rPr>
                <w:rFonts w:hint="eastAsia" w:ascii="宋体" w:hAnsi="宋体" w:eastAsia="宋体" w:cs="宋体"/>
                <w:color w:val="auto"/>
                <w:sz w:val="24"/>
                <w:szCs w:val="24"/>
                <w:vertAlign w:val="superscript"/>
                <w:lang w:val="en-US" w:eastAsia="zh-CN"/>
              </w:rPr>
              <w:t>3</w:t>
            </w:r>
            <w:r>
              <w:rPr>
                <w:rFonts w:hint="eastAsia" w:ascii="宋体" w:hAnsi="宋体" w:eastAsia="宋体" w:cs="宋体"/>
                <w:color w:val="auto"/>
                <w:sz w:val="24"/>
                <w:szCs w:val="24"/>
                <w:vertAlign w:val="baseline"/>
                <w:lang w:val="en-US" w:eastAsia="zh-CN"/>
              </w:rPr>
              <w:t>/d，剩余接纳容积3.2</w:t>
            </w:r>
            <w:r>
              <w:rPr>
                <w:rFonts w:hint="eastAsia" w:ascii="宋体" w:hAnsi="宋体" w:eastAsia="宋体" w:cs="宋体"/>
                <w:color w:val="auto"/>
                <w:sz w:val="24"/>
                <w:szCs w:val="24"/>
                <w:lang w:val="en-US" w:eastAsia="zh-CN"/>
              </w:rPr>
              <w:t>m</w:t>
            </w:r>
            <w:r>
              <w:rPr>
                <w:rFonts w:hint="eastAsia" w:ascii="宋体" w:hAnsi="宋体" w:eastAsia="宋体" w:cs="宋体"/>
                <w:color w:val="auto"/>
                <w:sz w:val="24"/>
                <w:szCs w:val="24"/>
                <w:vertAlign w:val="superscript"/>
                <w:lang w:val="en-US" w:eastAsia="zh-CN"/>
              </w:rPr>
              <w:t>3</w:t>
            </w:r>
            <w:r>
              <w:rPr>
                <w:rFonts w:hint="eastAsia" w:ascii="宋体" w:hAnsi="宋体" w:eastAsia="宋体" w:cs="宋体"/>
                <w:color w:val="auto"/>
                <w:sz w:val="24"/>
                <w:szCs w:val="24"/>
                <w:vertAlign w:val="baseline"/>
                <w:lang w:val="en-US" w:eastAsia="zh-CN"/>
              </w:rPr>
              <w:t>/d。</w:t>
            </w:r>
            <w:r>
              <w:rPr>
                <w:rFonts w:hint="eastAsia" w:ascii="宋体" w:hAnsi="宋体" w:eastAsia="宋体" w:cs="宋体"/>
                <w:color w:val="auto"/>
                <w:sz w:val="24"/>
                <w:szCs w:val="24"/>
              </w:rPr>
              <w:t>本项目生活污水排入</w:t>
            </w:r>
            <w:r>
              <w:rPr>
                <w:rFonts w:hint="eastAsia" w:ascii="宋体" w:hAnsi="宋体" w:eastAsia="宋体" w:cs="宋体"/>
                <w:color w:val="auto"/>
                <w:sz w:val="24"/>
                <w:szCs w:val="24"/>
                <w:lang w:eastAsia="zh-CN"/>
              </w:rPr>
              <w:t>此化粪池</w:t>
            </w:r>
            <w:r>
              <w:rPr>
                <w:rFonts w:hint="eastAsia" w:ascii="宋体" w:hAnsi="宋体" w:eastAsia="宋体" w:cs="宋体"/>
                <w:color w:val="auto"/>
                <w:sz w:val="24"/>
                <w:szCs w:val="24"/>
              </w:rPr>
              <w:t>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本项目生产过程中无生产废水产生，营运期外排废水为生活污水。本项目员工总数为</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rPr>
              <w:t>人，生活污水排放量为</w:t>
            </w:r>
            <w:r>
              <w:rPr>
                <w:rFonts w:hint="eastAsia" w:ascii="宋体" w:hAnsi="宋体" w:eastAsia="宋体" w:cs="宋体"/>
                <w:color w:val="auto"/>
                <w:sz w:val="24"/>
                <w:szCs w:val="24"/>
                <w:lang w:val="en-US" w:eastAsia="zh-CN"/>
              </w:rPr>
              <w:t>2.88</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/d，小于</w:t>
            </w:r>
            <w:r>
              <w:rPr>
                <w:rFonts w:hint="eastAsia" w:ascii="宋体" w:hAnsi="宋体" w:eastAsia="宋体" w:cs="宋体"/>
                <w:color w:val="auto"/>
                <w:sz w:val="24"/>
                <w:szCs w:val="24"/>
                <w:lang w:eastAsia="zh-CN"/>
              </w:rPr>
              <w:t>该化粪池剩余</w:t>
            </w:r>
            <w:r>
              <w:rPr>
                <w:rFonts w:hint="eastAsia" w:ascii="宋体" w:hAnsi="宋体" w:eastAsia="宋体" w:cs="宋体"/>
                <w:color w:val="auto"/>
                <w:sz w:val="24"/>
                <w:szCs w:val="24"/>
              </w:rPr>
              <w:t>容积，故本项目外排废水依托现有</w:t>
            </w:r>
            <w:r>
              <w:rPr>
                <w:rFonts w:hint="eastAsia" w:ascii="宋体" w:hAnsi="宋体" w:eastAsia="宋体" w:cs="宋体"/>
                <w:color w:val="auto"/>
                <w:sz w:val="24"/>
                <w:szCs w:val="24"/>
                <w:lang w:eastAsia="zh-CN"/>
              </w:rPr>
              <w:t>化粪池</w:t>
            </w:r>
            <w:r>
              <w:rPr>
                <w:rFonts w:hint="eastAsia" w:ascii="宋体" w:hAnsi="宋体" w:eastAsia="宋体" w:cs="宋体"/>
                <w:color w:val="auto"/>
                <w:sz w:val="24"/>
                <w:szCs w:val="24"/>
              </w:rPr>
              <w:t>可行</w:t>
            </w:r>
            <w:r>
              <w:rPr>
                <w:rFonts w:hint="eastAsia" w:ascii="宋体" w:hAnsi="宋体" w:eastAsia="宋体" w:cs="宋体"/>
                <w:color w:val="auto"/>
                <w:sz w:val="24"/>
                <w:szCs w:val="24"/>
                <w:lang w:eastAsia="zh-CN"/>
              </w:rPr>
              <w:t>。</w:t>
            </w:r>
          </w:p>
          <w:p w14:paraId="5264751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2、园区雨污管网依托可行性分析</w:t>
            </w:r>
          </w:p>
          <w:p w14:paraId="7AEA369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目前</w:t>
            </w:r>
            <w:r>
              <w:rPr>
                <w:rFonts w:hint="eastAsia" w:ascii="宋体" w:hAnsi="宋体" w:eastAsia="宋体" w:cs="宋体"/>
                <w:color w:val="auto"/>
                <w:sz w:val="24"/>
                <w:szCs w:val="24"/>
                <w:lang w:eastAsia="zh-CN"/>
              </w:rPr>
              <w:t>四川省维斯泰汽车零部件有限公司</w:t>
            </w:r>
            <w:r>
              <w:rPr>
                <w:rFonts w:hint="eastAsia" w:ascii="宋体" w:hAnsi="宋体" w:eastAsia="宋体" w:cs="宋体"/>
                <w:color w:val="auto"/>
                <w:sz w:val="24"/>
                <w:szCs w:val="24"/>
              </w:rPr>
              <w:t>雨污管网已建成，采用雨、污分流制。本项目属</w:t>
            </w:r>
            <w:r>
              <w:rPr>
                <w:rFonts w:hint="eastAsia" w:ascii="宋体" w:hAnsi="宋体" w:eastAsia="宋体" w:cs="宋体"/>
                <w:color w:val="auto"/>
                <w:sz w:val="24"/>
                <w:szCs w:val="24"/>
                <w:lang w:eastAsia="zh-CN"/>
              </w:rPr>
              <w:t>四川省维斯泰汽车零部件有限公司</w:t>
            </w:r>
            <w:r>
              <w:rPr>
                <w:rFonts w:hint="eastAsia" w:ascii="宋体" w:hAnsi="宋体" w:eastAsia="宋体" w:cs="宋体"/>
                <w:color w:val="auto"/>
                <w:sz w:val="24"/>
                <w:szCs w:val="24"/>
              </w:rPr>
              <w:t>引入企业，排水系统纳入园区总的排水系统内，排水从项目西侧园区道路接入园区</w:t>
            </w:r>
            <w:r>
              <w:rPr>
                <w:rFonts w:hint="eastAsia" w:ascii="宋体" w:hAnsi="宋体" w:eastAsia="宋体" w:cs="宋体"/>
                <w:color w:val="auto"/>
                <w:sz w:val="24"/>
                <w:szCs w:val="24"/>
                <w:lang w:eastAsia="zh-CN"/>
              </w:rPr>
              <w:t>污水</w:t>
            </w:r>
            <w:r>
              <w:rPr>
                <w:rFonts w:hint="eastAsia" w:ascii="宋体" w:hAnsi="宋体" w:eastAsia="宋体" w:cs="宋体"/>
                <w:color w:val="auto"/>
                <w:sz w:val="24"/>
                <w:szCs w:val="24"/>
              </w:rPr>
              <w:t>管网</w:t>
            </w:r>
            <w:r>
              <w:rPr>
                <w:rFonts w:hint="eastAsia" w:ascii="宋体" w:hAnsi="宋体" w:eastAsia="宋体" w:cs="宋体"/>
                <w:color w:val="auto"/>
                <w:sz w:val="24"/>
                <w:szCs w:val="24"/>
                <w:lang w:eastAsia="zh-CN"/>
              </w:rPr>
              <w:t>和雨水管网</w:t>
            </w:r>
            <w:r>
              <w:rPr>
                <w:rFonts w:hint="eastAsia" w:ascii="宋体" w:hAnsi="宋体" w:eastAsia="宋体" w:cs="宋体"/>
                <w:color w:val="auto"/>
                <w:sz w:val="24"/>
                <w:szCs w:val="24"/>
              </w:rPr>
              <w:t>，故本项目外排废水依托园区雨污管网可行。</w:t>
            </w:r>
          </w:p>
          <w:p w14:paraId="3680470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龙眼井污水处理厂</w:t>
            </w:r>
            <w:r>
              <w:rPr>
                <w:rFonts w:hint="eastAsia" w:ascii="宋体" w:hAnsi="宋体" w:eastAsia="宋体" w:cs="宋体"/>
                <w:color w:val="auto"/>
                <w:sz w:val="24"/>
                <w:szCs w:val="24"/>
              </w:rPr>
              <w:t>依托可行性分析</w:t>
            </w:r>
          </w:p>
          <w:p w14:paraId="5BBA54A2">
            <w:pPr>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龙眼井污水处理厂位于安居区龙眼井村，占地面积约50亩，设计废水处理规模为1.6万m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采用CASS+D型滤池污水处理工艺，尾水达《城镇污水处理厂污染物排放标准》（GB18918-2002）中一级A标准排入琼江。该污水处理厂工程于2013年10月开工建设，已于2015年4月完工并投入运行。根据园区规划环评可知，龙眼井污水处理厂主要为处理园区所有企业的废水，因此，本项目产生的废水能够进入龙眼井污水处理厂进行处理。</w:t>
            </w:r>
          </w:p>
          <w:p w14:paraId="2BCA3D90">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本项目所在地归属于该污水处理厂服务范围，根据现场勘察，本项目市政污水管网已配套完善。因此，本项目的废水进入</w:t>
            </w:r>
            <w:r>
              <w:rPr>
                <w:rFonts w:hint="eastAsia" w:ascii="宋体" w:hAnsi="宋体" w:eastAsia="宋体" w:cs="宋体"/>
                <w:color w:val="auto"/>
                <w:sz w:val="24"/>
                <w:szCs w:val="24"/>
              </w:rPr>
              <w:t>龙眼井污水处理厂</w:t>
            </w:r>
            <w:r>
              <w:rPr>
                <w:rFonts w:hint="eastAsia" w:ascii="宋体" w:hAnsi="宋体" w:eastAsia="宋体" w:cs="宋体"/>
                <w:bCs/>
                <w:color w:val="auto"/>
                <w:sz w:val="24"/>
                <w:szCs w:val="24"/>
              </w:rPr>
              <w:t>处理可行。</w:t>
            </w:r>
          </w:p>
          <w:p w14:paraId="77E51B4A">
            <w:pPr>
              <w:spacing w:line="360" w:lineRule="auto"/>
              <w:rPr>
                <w:rFonts w:hint="eastAsia" w:ascii="宋体" w:hAnsi="宋体" w:eastAsia="宋体" w:cs="宋体"/>
                <w:color w:val="auto"/>
                <w:sz w:val="28"/>
                <w:szCs w:val="28"/>
              </w:rPr>
            </w:pPr>
          </w:p>
          <w:p w14:paraId="4402456B">
            <w:pPr>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八、平面布置合理性分析</w:t>
            </w:r>
          </w:p>
          <w:p w14:paraId="543FF8C5">
            <w:pPr>
              <w:keepNext w:val="0"/>
              <w:keepLines w:val="0"/>
              <w:pageBreakBefore w:val="0"/>
              <w:widowControl w:val="0"/>
              <w:kinsoku/>
              <w:wordWrap/>
              <w:overflowPunct/>
              <w:topLinePunct w:val="0"/>
              <w:autoSpaceDE w:val="0"/>
              <w:autoSpaceDN w:val="0"/>
              <w:bidi w:val="0"/>
              <w:adjustRightInd w:val="0"/>
              <w:snapToGrid w:val="0"/>
              <w:spacing w:line="336"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厂区总平面布置符合国家有关规定及要求，结合场地自然条件和现状，满足生产运输、安全卫生、环境保护等方面的需要、考虑企业在生产生活、交通运输、动力设施、设备维修等方面的协作关系，以生产工艺流程顺畅、建构筑物轴线基本严齐、通道宽度适中、物料运输及管线敷设便利为主要设计原则。</w:t>
            </w:r>
          </w:p>
          <w:p w14:paraId="26307A7E">
            <w:pPr>
              <w:keepNext w:val="0"/>
              <w:keepLines w:val="0"/>
              <w:pageBreakBefore w:val="0"/>
              <w:widowControl w:val="0"/>
              <w:kinsoku/>
              <w:wordWrap/>
              <w:overflowPunct/>
              <w:topLinePunct w:val="0"/>
              <w:autoSpaceDE w:val="0"/>
              <w:autoSpaceDN w:val="0"/>
              <w:bidi w:val="0"/>
              <w:adjustRightInd w:val="0"/>
              <w:snapToGrid w:val="0"/>
              <w:spacing w:line="336"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厂区总平面布置总体上分为东西两侧的生产区和办公区。项目出入口位于项目西侧，连通园区道路，方便车间及人员进出。东侧办公区位于项目东侧，与生产厂房有效分隔，办公与生产互不干扰。生产厂房占整个厂区的大部分面积，将项目内土地利用程度做到了最大化，生产车间内设一条废钢材破碎生产线，生产线分段布置，使生产过程高效有序。</w:t>
            </w:r>
          </w:p>
          <w:p w14:paraId="30149A6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rPr>
            </w:pPr>
            <w:r>
              <w:rPr>
                <w:rFonts w:hint="eastAsia" w:ascii="宋体" w:hAnsi="宋体" w:eastAsia="宋体" w:cs="宋体"/>
                <w:color w:val="auto"/>
                <w:sz w:val="24"/>
              </w:rPr>
              <w:t>项目对周边环境的主要影响因素是噪声和废气。厂区内主要噪声源均布置在厂房内，噪声在采取相关措施后对周围环境基本无影响；项目对生产过程中产生的各类废气采取了有效、可行的治理措施，不会对外环境造成明显影响。</w:t>
            </w:r>
          </w:p>
          <w:p w14:paraId="572874F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综上，本项目平面布置合理可行。</w:t>
            </w:r>
          </w:p>
          <w:p w14:paraId="68BACAA2">
            <w:pPr>
              <w:spacing w:line="360" w:lineRule="auto"/>
              <w:rPr>
                <w:rFonts w:hint="eastAsia" w:ascii="宋体" w:hAnsi="宋体" w:eastAsia="宋体" w:cs="宋体"/>
                <w:color w:val="auto"/>
                <w:sz w:val="28"/>
                <w:szCs w:val="28"/>
              </w:rPr>
            </w:pPr>
            <w:r>
              <w:rPr>
                <w:rFonts w:hint="eastAsia" w:ascii="宋体" w:hAnsi="宋体" w:eastAsia="宋体" w:cs="宋体"/>
                <w:b/>
                <w:bCs/>
                <w:color w:val="auto"/>
                <w:sz w:val="28"/>
                <w:szCs w:val="28"/>
              </w:rPr>
              <w:t>九、主要原辅材料及设备</w:t>
            </w:r>
          </w:p>
          <w:p w14:paraId="0C7C5EA0">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1、原辅材料及能耗</w:t>
            </w:r>
          </w:p>
          <w:p w14:paraId="20CE204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本项目生产过程中主要原辅材料及能耗见表1-4。</w:t>
            </w:r>
          </w:p>
          <w:p w14:paraId="1FDE5146">
            <w:pPr>
              <w:spacing w:line="360" w:lineRule="auto"/>
              <w:ind w:firstLine="480"/>
              <w:jc w:val="center"/>
              <w:rPr>
                <w:rFonts w:hint="eastAsia" w:ascii="宋体" w:hAnsi="宋体" w:eastAsia="宋体" w:cs="宋体"/>
                <w:b/>
                <w:bCs/>
                <w:color w:val="auto"/>
                <w:szCs w:val="21"/>
              </w:rPr>
            </w:pPr>
            <w:r>
              <w:rPr>
                <w:rFonts w:hint="eastAsia" w:ascii="宋体" w:hAnsi="宋体" w:eastAsia="宋体" w:cs="宋体"/>
                <w:b/>
                <w:bCs/>
                <w:color w:val="auto"/>
                <w:szCs w:val="21"/>
              </w:rPr>
              <w:t>表1-4  主要原辅材料及能耗</w:t>
            </w:r>
          </w:p>
          <w:tbl>
            <w:tblPr>
              <w:tblStyle w:val="19"/>
              <w:tblW w:w="9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500"/>
              <w:gridCol w:w="1425"/>
              <w:gridCol w:w="1065"/>
              <w:gridCol w:w="1185"/>
              <w:gridCol w:w="1080"/>
              <w:gridCol w:w="2336"/>
            </w:tblGrid>
            <w:tr w14:paraId="05DDF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77" w:type="dxa"/>
                  <w:shd w:val="clear" w:color="auto" w:fill="auto"/>
                  <w:vAlign w:val="center"/>
                </w:tcPr>
                <w:p w14:paraId="17206F36">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类别</w:t>
                  </w:r>
                </w:p>
              </w:tc>
              <w:tc>
                <w:tcPr>
                  <w:tcW w:w="1500" w:type="dxa"/>
                  <w:shd w:val="clear" w:color="auto" w:fill="auto"/>
                  <w:vAlign w:val="center"/>
                </w:tcPr>
                <w:p w14:paraId="15651D40">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名称</w:t>
                  </w:r>
                </w:p>
              </w:tc>
              <w:tc>
                <w:tcPr>
                  <w:tcW w:w="1425" w:type="dxa"/>
                  <w:shd w:val="clear" w:color="auto" w:fill="auto"/>
                  <w:vAlign w:val="center"/>
                </w:tcPr>
                <w:p w14:paraId="1B962AEC">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用途</w:t>
                  </w:r>
                </w:p>
              </w:tc>
              <w:tc>
                <w:tcPr>
                  <w:tcW w:w="1065" w:type="dxa"/>
                  <w:shd w:val="clear" w:color="auto" w:fill="auto"/>
                  <w:vAlign w:val="center"/>
                </w:tcPr>
                <w:p w14:paraId="0A005691">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单位</w:t>
                  </w:r>
                </w:p>
              </w:tc>
              <w:tc>
                <w:tcPr>
                  <w:tcW w:w="1185" w:type="dxa"/>
                  <w:vAlign w:val="center"/>
                </w:tcPr>
                <w:p w14:paraId="1FC211A4">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形态</w:t>
                  </w:r>
                </w:p>
              </w:tc>
              <w:tc>
                <w:tcPr>
                  <w:tcW w:w="1080" w:type="dxa"/>
                  <w:shd w:val="clear" w:color="auto" w:fill="auto"/>
                  <w:vAlign w:val="center"/>
                </w:tcPr>
                <w:p w14:paraId="2D8181E8">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用量</w:t>
                  </w:r>
                </w:p>
              </w:tc>
              <w:tc>
                <w:tcPr>
                  <w:tcW w:w="2336" w:type="dxa"/>
                  <w:vAlign w:val="center"/>
                </w:tcPr>
                <w:p w14:paraId="5356B470">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储存方式</w:t>
                  </w:r>
                </w:p>
              </w:tc>
            </w:tr>
            <w:tr w14:paraId="61F35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77" w:type="dxa"/>
                  <w:vMerge w:val="restart"/>
                  <w:shd w:val="clear" w:color="auto" w:fill="auto"/>
                  <w:vAlign w:val="center"/>
                </w:tcPr>
                <w:p w14:paraId="5806A83B">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主（辅）料</w:t>
                  </w:r>
                </w:p>
              </w:tc>
              <w:tc>
                <w:tcPr>
                  <w:tcW w:w="1500" w:type="dxa"/>
                  <w:shd w:val="clear" w:color="auto" w:fill="auto"/>
                  <w:vAlign w:val="center"/>
                </w:tcPr>
                <w:p w14:paraId="38D2152D">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废钢材</w:t>
                  </w:r>
                </w:p>
              </w:tc>
              <w:tc>
                <w:tcPr>
                  <w:tcW w:w="1425" w:type="dxa"/>
                  <w:shd w:val="clear" w:color="auto" w:fill="auto"/>
                  <w:vAlign w:val="center"/>
                </w:tcPr>
                <w:p w14:paraId="59910788">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废钢材</w:t>
                  </w:r>
                </w:p>
              </w:tc>
              <w:tc>
                <w:tcPr>
                  <w:tcW w:w="1065" w:type="dxa"/>
                  <w:shd w:val="clear" w:color="auto" w:fill="auto"/>
                  <w:vAlign w:val="center"/>
                </w:tcPr>
                <w:p w14:paraId="6BEBFFE3">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t/a</w:t>
                  </w:r>
                </w:p>
              </w:tc>
              <w:tc>
                <w:tcPr>
                  <w:tcW w:w="1185" w:type="dxa"/>
                  <w:vAlign w:val="center"/>
                </w:tcPr>
                <w:p w14:paraId="1D303D0E">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固体</w:t>
                  </w:r>
                </w:p>
              </w:tc>
              <w:tc>
                <w:tcPr>
                  <w:tcW w:w="1080" w:type="dxa"/>
                  <w:shd w:val="clear" w:color="auto" w:fill="auto"/>
                  <w:vAlign w:val="center"/>
                </w:tcPr>
                <w:p w14:paraId="200B4F2A">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50000</w:t>
                  </w:r>
                </w:p>
              </w:tc>
              <w:tc>
                <w:tcPr>
                  <w:tcW w:w="2336" w:type="dxa"/>
                  <w:vAlign w:val="center"/>
                </w:tcPr>
                <w:p w14:paraId="7012577D">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堆场堆放</w:t>
                  </w:r>
                  <w:r>
                    <w:rPr>
                      <w:rFonts w:hint="eastAsia" w:ascii="宋体" w:hAnsi="宋体" w:eastAsia="宋体" w:cs="宋体"/>
                      <w:b/>
                      <w:bCs/>
                      <w:color w:val="auto"/>
                      <w:sz w:val="21"/>
                      <w:szCs w:val="21"/>
                      <w:lang w:eastAsia="zh-CN"/>
                    </w:rPr>
                    <w:t>（堆场位于标准厂房内）</w:t>
                  </w:r>
                </w:p>
              </w:tc>
            </w:tr>
            <w:tr w14:paraId="5F8ED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77" w:type="dxa"/>
                  <w:vMerge w:val="continue"/>
                  <w:shd w:val="clear" w:color="auto" w:fill="auto"/>
                  <w:vAlign w:val="center"/>
                </w:tcPr>
                <w:p w14:paraId="6BF0F038">
                  <w:pPr>
                    <w:spacing w:line="240" w:lineRule="auto"/>
                    <w:jc w:val="center"/>
                    <w:rPr>
                      <w:rFonts w:hint="eastAsia" w:ascii="宋体" w:hAnsi="宋体" w:eastAsia="宋体" w:cs="宋体"/>
                      <w:color w:val="auto"/>
                      <w:sz w:val="21"/>
                      <w:szCs w:val="21"/>
                      <w:lang w:eastAsia="zh-CN"/>
                    </w:rPr>
                  </w:pPr>
                </w:p>
              </w:tc>
              <w:tc>
                <w:tcPr>
                  <w:tcW w:w="1500" w:type="dxa"/>
                  <w:shd w:val="clear" w:color="auto" w:fill="auto"/>
                  <w:vAlign w:val="center"/>
                </w:tcPr>
                <w:p w14:paraId="38703C33">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液压油</w:t>
                  </w:r>
                </w:p>
              </w:tc>
              <w:tc>
                <w:tcPr>
                  <w:tcW w:w="1425" w:type="dxa"/>
                  <w:shd w:val="clear" w:color="auto" w:fill="auto"/>
                  <w:vAlign w:val="center"/>
                </w:tcPr>
                <w:p w14:paraId="7C03DDB9">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能量传递、冷却等</w:t>
                  </w:r>
                </w:p>
              </w:tc>
              <w:tc>
                <w:tcPr>
                  <w:tcW w:w="1065" w:type="dxa"/>
                  <w:shd w:val="clear" w:color="auto" w:fill="auto"/>
                  <w:vAlign w:val="center"/>
                </w:tcPr>
                <w:p w14:paraId="52406813">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t/a</w:t>
                  </w:r>
                </w:p>
              </w:tc>
              <w:tc>
                <w:tcPr>
                  <w:tcW w:w="1185" w:type="dxa"/>
                  <w:vAlign w:val="center"/>
                </w:tcPr>
                <w:p w14:paraId="57D7FD42">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液态</w:t>
                  </w:r>
                </w:p>
              </w:tc>
              <w:tc>
                <w:tcPr>
                  <w:tcW w:w="1080" w:type="dxa"/>
                  <w:shd w:val="clear" w:color="auto" w:fill="auto"/>
                  <w:vAlign w:val="center"/>
                </w:tcPr>
                <w:p w14:paraId="48CBBF4A">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0.05</w:t>
                  </w:r>
                </w:p>
              </w:tc>
              <w:tc>
                <w:tcPr>
                  <w:tcW w:w="2336" w:type="dxa"/>
                  <w:vAlign w:val="center"/>
                </w:tcPr>
                <w:p w14:paraId="1E551795">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桶装</w:t>
                  </w:r>
                </w:p>
              </w:tc>
            </w:tr>
            <w:tr w14:paraId="0F22E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77" w:type="dxa"/>
                  <w:vMerge w:val="continue"/>
                  <w:shd w:val="clear" w:color="auto" w:fill="auto"/>
                  <w:vAlign w:val="center"/>
                </w:tcPr>
                <w:p w14:paraId="3A700D6F">
                  <w:pPr>
                    <w:spacing w:line="240" w:lineRule="auto"/>
                    <w:jc w:val="center"/>
                    <w:rPr>
                      <w:rFonts w:hint="eastAsia" w:ascii="宋体" w:hAnsi="宋体" w:eastAsia="宋体" w:cs="宋体"/>
                      <w:color w:val="auto"/>
                      <w:sz w:val="21"/>
                      <w:szCs w:val="21"/>
                      <w:lang w:eastAsia="zh-CN"/>
                    </w:rPr>
                  </w:pPr>
                </w:p>
              </w:tc>
              <w:tc>
                <w:tcPr>
                  <w:tcW w:w="1500" w:type="dxa"/>
                  <w:shd w:val="clear" w:color="auto" w:fill="auto"/>
                  <w:vAlign w:val="center"/>
                </w:tcPr>
                <w:p w14:paraId="63DDEA99">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润滑油</w:t>
                  </w:r>
                </w:p>
              </w:tc>
              <w:tc>
                <w:tcPr>
                  <w:tcW w:w="1425" w:type="dxa"/>
                  <w:shd w:val="clear" w:color="auto" w:fill="auto"/>
                  <w:vAlign w:val="center"/>
                </w:tcPr>
                <w:p w14:paraId="2471231F">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润滑</w:t>
                  </w:r>
                </w:p>
              </w:tc>
              <w:tc>
                <w:tcPr>
                  <w:tcW w:w="1065" w:type="dxa"/>
                  <w:shd w:val="clear" w:color="auto" w:fill="auto"/>
                  <w:vAlign w:val="center"/>
                </w:tcPr>
                <w:p w14:paraId="401F3A61">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t/a</w:t>
                  </w:r>
                </w:p>
              </w:tc>
              <w:tc>
                <w:tcPr>
                  <w:tcW w:w="1185" w:type="dxa"/>
                  <w:vAlign w:val="center"/>
                </w:tcPr>
                <w:p w14:paraId="3806079A">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液态</w:t>
                  </w:r>
                </w:p>
              </w:tc>
              <w:tc>
                <w:tcPr>
                  <w:tcW w:w="1080" w:type="dxa"/>
                  <w:shd w:val="clear" w:color="auto" w:fill="auto"/>
                  <w:vAlign w:val="center"/>
                </w:tcPr>
                <w:p w14:paraId="0F0E6EE5">
                  <w:pPr>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0.03</w:t>
                  </w:r>
                </w:p>
              </w:tc>
              <w:tc>
                <w:tcPr>
                  <w:tcW w:w="2336" w:type="dxa"/>
                  <w:vAlign w:val="center"/>
                </w:tcPr>
                <w:p w14:paraId="484BAEC2">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桶装</w:t>
                  </w:r>
                </w:p>
              </w:tc>
            </w:tr>
            <w:tr w14:paraId="65A88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77" w:type="dxa"/>
                  <w:vMerge w:val="restart"/>
                  <w:shd w:val="clear" w:color="auto" w:fill="auto"/>
                  <w:vAlign w:val="center"/>
                </w:tcPr>
                <w:p w14:paraId="7AF1744A">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能源</w:t>
                  </w:r>
                </w:p>
              </w:tc>
              <w:tc>
                <w:tcPr>
                  <w:tcW w:w="1500" w:type="dxa"/>
                  <w:shd w:val="clear" w:color="auto" w:fill="auto"/>
                  <w:vAlign w:val="center"/>
                </w:tcPr>
                <w:p w14:paraId="7B1B3FA8">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电</w:t>
                  </w:r>
                </w:p>
              </w:tc>
              <w:tc>
                <w:tcPr>
                  <w:tcW w:w="1425" w:type="dxa"/>
                  <w:shd w:val="clear" w:color="auto" w:fill="auto"/>
                  <w:vAlign w:val="center"/>
                </w:tcPr>
                <w:p w14:paraId="43051CAE">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065" w:type="dxa"/>
                  <w:shd w:val="clear" w:color="auto" w:fill="auto"/>
                  <w:vAlign w:val="center"/>
                </w:tcPr>
                <w:p w14:paraId="61B9DCA5">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kW·h/a</w:t>
                  </w:r>
                </w:p>
              </w:tc>
              <w:tc>
                <w:tcPr>
                  <w:tcW w:w="1185" w:type="dxa"/>
                  <w:vAlign w:val="center"/>
                </w:tcPr>
                <w:p w14:paraId="5910C886">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080" w:type="dxa"/>
                  <w:shd w:val="clear" w:color="auto" w:fill="auto"/>
                  <w:vAlign w:val="center"/>
                </w:tcPr>
                <w:p w14:paraId="2B9E5421">
                  <w:pPr>
                    <w:spacing w:line="240" w:lineRule="auto"/>
                    <w:jc w:val="center"/>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eastAsia="zh-CN"/>
                    </w:rPr>
                    <w:t>40000</w:t>
                  </w:r>
                </w:p>
              </w:tc>
              <w:tc>
                <w:tcPr>
                  <w:tcW w:w="2336" w:type="dxa"/>
                  <w:vAlign w:val="center"/>
                </w:tcPr>
                <w:p w14:paraId="0FB5AF7A">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r>
            <w:tr w14:paraId="07691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77" w:type="dxa"/>
                  <w:vMerge w:val="continue"/>
                  <w:shd w:val="clear" w:color="auto" w:fill="auto"/>
                  <w:vAlign w:val="center"/>
                </w:tcPr>
                <w:p w14:paraId="468638D8">
                  <w:pPr>
                    <w:spacing w:line="240" w:lineRule="auto"/>
                    <w:jc w:val="center"/>
                    <w:rPr>
                      <w:rFonts w:hint="eastAsia" w:ascii="宋体" w:hAnsi="宋体" w:eastAsia="宋体" w:cs="宋体"/>
                      <w:color w:val="auto"/>
                      <w:sz w:val="21"/>
                      <w:szCs w:val="21"/>
                    </w:rPr>
                  </w:pPr>
                </w:p>
              </w:tc>
              <w:tc>
                <w:tcPr>
                  <w:tcW w:w="1500" w:type="dxa"/>
                  <w:shd w:val="clear" w:color="auto" w:fill="auto"/>
                  <w:vAlign w:val="center"/>
                </w:tcPr>
                <w:p w14:paraId="3F984E15">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水</w:t>
                  </w:r>
                </w:p>
              </w:tc>
              <w:tc>
                <w:tcPr>
                  <w:tcW w:w="1425" w:type="dxa"/>
                  <w:shd w:val="clear" w:color="auto" w:fill="auto"/>
                  <w:vAlign w:val="center"/>
                </w:tcPr>
                <w:p w14:paraId="575D76F9">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065" w:type="dxa"/>
                  <w:shd w:val="clear" w:color="auto" w:fill="auto"/>
                  <w:vAlign w:val="center"/>
                </w:tcPr>
                <w:p w14:paraId="74B30A72">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/a</w:t>
                  </w:r>
                </w:p>
              </w:tc>
              <w:tc>
                <w:tcPr>
                  <w:tcW w:w="1185" w:type="dxa"/>
                  <w:vAlign w:val="center"/>
                </w:tcPr>
                <w:p w14:paraId="3B803BDC">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080" w:type="dxa"/>
                  <w:shd w:val="clear" w:color="auto" w:fill="auto"/>
                  <w:vAlign w:val="center"/>
                </w:tcPr>
                <w:p w14:paraId="1E8BADB0">
                  <w:pPr>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1080</w:t>
                  </w:r>
                </w:p>
              </w:tc>
              <w:tc>
                <w:tcPr>
                  <w:tcW w:w="2336" w:type="dxa"/>
                  <w:vAlign w:val="center"/>
                </w:tcPr>
                <w:p w14:paraId="61DC23F3">
                  <w:pPr>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466AFEE9">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rPr>
              <w:t>项目废钢</w:t>
            </w:r>
            <w:r>
              <w:rPr>
                <w:rFonts w:hint="eastAsia" w:ascii="宋体" w:hAnsi="宋体" w:eastAsia="宋体" w:cs="宋体"/>
                <w:b w:val="0"/>
                <w:bCs/>
                <w:color w:val="auto"/>
                <w:sz w:val="24"/>
                <w:szCs w:val="24"/>
                <w:lang w:eastAsia="zh-CN"/>
              </w:rPr>
              <w:t>材</w:t>
            </w:r>
            <w:r>
              <w:rPr>
                <w:rFonts w:hint="eastAsia" w:ascii="宋体" w:hAnsi="宋体" w:eastAsia="宋体" w:cs="宋体"/>
                <w:b w:val="0"/>
                <w:bCs/>
                <w:color w:val="auto"/>
                <w:sz w:val="24"/>
                <w:szCs w:val="24"/>
              </w:rPr>
              <w:t>的主要来源：作为主要生产原料的</w:t>
            </w:r>
            <w:r>
              <w:rPr>
                <w:rFonts w:hint="eastAsia" w:ascii="宋体" w:hAnsi="宋体" w:eastAsia="宋体" w:cs="宋体"/>
                <w:b w:val="0"/>
                <w:bCs/>
                <w:color w:val="auto"/>
                <w:sz w:val="24"/>
                <w:szCs w:val="24"/>
                <w:lang w:eastAsia="zh-CN"/>
              </w:rPr>
              <w:t>废钢材</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eastAsia="zh-CN"/>
              </w:rPr>
              <w:t>均</w:t>
            </w:r>
            <w:r>
              <w:rPr>
                <w:rFonts w:hint="eastAsia" w:ascii="宋体" w:hAnsi="宋体" w:eastAsia="宋体" w:cs="宋体"/>
                <w:b w:val="0"/>
                <w:bCs/>
                <w:color w:val="auto"/>
                <w:sz w:val="24"/>
                <w:szCs w:val="24"/>
              </w:rPr>
              <w:t>由</w:t>
            </w:r>
            <w:r>
              <w:rPr>
                <w:rFonts w:hint="eastAsia" w:ascii="宋体" w:hAnsi="宋体" w:eastAsia="宋体" w:cs="宋体"/>
                <w:b w:val="0"/>
                <w:bCs/>
                <w:color w:val="auto"/>
                <w:sz w:val="24"/>
                <w:szCs w:val="24"/>
                <w:lang w:eastAsia="zh-CN"/>
              </w:rPr>
              <w:t>安居区</w:t>
            </w:r>
            <w:r>
              <w:rPr>
                <w:rFonts w:hint="eastAsia" w:ascii="宋体" w:hAnsi="宋体" w:eastAsia="宋体" w:cs="宋体"/>
                <w:b w:val="0"/>
                <w:bCs/>
                <w:color w:val="auto"/>
                <w:sz w:val="24"/>
                <w:szCs w:val="24"/>
              </w:rPr>
              <w:t>的废钢</w:t>
            </w:r>
            <w:r>
              <w:rPr>
                <w:rFonts w:hint="eastAsia" w:ascii="宋体" w:hAnsi="宋体" w:eastAsia="宋体" w:cs="宋体"/>
                <w:b w:val="0"/>
                <w:bCs/>
                <w:color w:val="auto"/>
                <w:sz w:val="24"/>
                <w:szCs w:val="24"/>
                <w:lang w:eastAsia="zh-CN"/>
              </w:rPr>
              <w:t>材</w:t>
            </w:r>
            <w:r>
              <w:rPr>
                <w:rFonts w:hint="eastAsia" w:ascii="宋体" w:hAnsi="宋体" w:eastAsia="宋体" w:cs="宋体"/>
                <w:b w:val="0"/>
                <w:bCs/>
                <w:color w:val="auto"/>
                <w:sz w:val="24"/>
                <w:szCs w:val="24"/>
              </w:rPr>
              <w:t>回收公司供应，</w:t>
            </w:r>
            <w:r>
              <w:rPr>
                <w:rFonts w:hint="eastAsia" w:ascii="宋体" w:hAnsi="宋体" w:eastAsia="宋体" w:cs="宋体"/>
                <w:b w:val="0"/>
                <w:bCs/>
                <w:color w:val="auto"/>
                <w:sz w:val="24"/>
                <w:szCs w:val="24"/>
                <w:lang w:eastAsia="zh-CN"/>
              </w:rPr>
              <w:t>德润废旧物质经营中心</w:t>
            </w:r>
            <w:r>
              <w:rPr>
                <w:rFonts w:hint="eastAsia" w:ascii="宋体" w:hAnsi="宋体" w:eastAsia="宋体" w:cs="宋体"/>
                <w:b w:val="0"/>
                <w:bCs/>
                <w:color w:val="auto"/>
                <w:sz w:val="24"/>
                <w:szCs w:val="24"/>
              </w:rPr>
              <w:t>不直接从生产企业或社会生活中收集废钢料。原料废钢</w:t>
            </w:r>
            <w:r>
              <w:rPr>
                <w:rFonts w:hint="eastAsia" w:ascii="宋体" w:hAnsi="宋体" w:eastAsia="宋体" w:cs="宋体"/>
                <w:b w:val="0"/>
                <w:bCs/>
                <w:color w:val="auto"/>
                <w:sz w:val="24"/>
                <w:szCs w:val="24"/>
                <w:lang w:eastAsia="zh-CN"/>
              </w:rPr>
              <w:t>材</w:t>
            </w:r>
            <w:r>
              <w:rPr>
                <w:rFonts w:hint="eastAsia" w:ascii="宋体" w:hAnsi="宋体" w:eastAsia="宋体" w:cs="宋体"/>
                <w:b w:val="0"/>
                <w:bCs/>
                <w:color w:val="auto"/>
                <w:sz w:val="24"/>
                <w:szCs w:val="24"/>
              </w:rPr>
              <w:t>入厂前，都是经供料公司筛检、拆解过的零散废钢件，不涉及废电子电气产品、废电池、废汽车、废电机和废五金等的拆解，并且废钢中不含废机油等危险固废。</w:t>
            </w:r>
            <w:r>
              <w:rPr>
                <w:rFonts w:hint="eastAsia" w:ascii="宋体" w:hAnsi="宋体" w:eastAsia="宋体" w:cs="宋体"/>
                <w:b w:val="0"/>
                <w:bCs/>
                <w:color w:val="auto"/>
                <w:sz w:val="24"/>
                <w:szCs w:val="24"/>
                <w:lang w:eastAsia="zh-CN"/>
              </w:rPr>
              <w:t>本项目物料平衡见表</w:t>
            </w:r>
            <w:r>
              <w:rPr>
                <w:rFonts w:hint="eastAsia" w:ascii="宋体" w:hAnsi="宋体" w:eastAsia="宋体" w:cs="宋体"/>
                <w:b w:val="0"/>
                <w:bCs/>
                <w:color w:val="auto"/>
                <w:sz w:val="24"/>
                <w:szCs w:val="24"/>
                <w:lang w:val="en-US" w:eastAsia="zh-CN"/>
              </w:rPr>
              <w:t>1-5。</w:t>
            </w:r>
          </w:p>
          <w:p w14:paraId="714F0A34">
            <w:pPr>
              <w:spacing w:line="360" w:lineRule="auto"/>
              <w:ind w:firstLine="422" w:firstLineChars="200"/>
              <w:jc w:val="center"/>
              <w:rPr>
                <w:rFonts w:hint="eastAsia" w:ascii="宋体" w:hAnsi="宋体" w:eastAsia="宋体" w:cs="宋体"/>
                <w:color w:val="auto"/>
                <w:lang w:val="en-US" w:eastAsia="zh-CN"/>
              </w:rPr>
            </w:pPr>
            <w:r>
              <w:rPr>
                <w:rFonts w:hint="eastAsia" w:ascii="宋体" w:hAnsi="宋体" w:eastAsia="宋体" w:cs="宋体"/>
                <w:b/>
                <w:bCs w:val="0"/>
                <w:color w:val="auto"/>
                <w:sz w:val="21"/>
                <w:szCs w:val="21"/>
                <w:lang w:eastAsia="zh-CN"/>
              </w:rPr>
              <w:t>表</w:t>
            </w:r>
            <w:r>
              <w:rPr>
                <w:rFonts w:hint="eastAsia" w:ascii="宋体" w:hAnsi="宋体" w:eastAsia="宋体" w:cs="宋体"/>
                <w:b/>
                <w:bCs w:val="0"/>
                <w:color w:val="auto"/>
                <w:sz w:val="21"/>
                <w:szCs w:val="21"/>
                <w:lang w:val="en-US" w:eastAsia="zh-CN"/>
              </w:rPr>
              <w:t>1-5  项目物料平衡表</w:t>
            </w:r>
          </w:p>
          <w:tbl>
            <w:tblPr>
              <w:tblStyle w:val="19"/>
              <w:tblW w:w="8958"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240"/>
              <w:gridCol w:w="2239"/>
              <w:gridCol w:w="2238"/>
              <w:gridCol w:w="2241"/>
            </w:tblGrid>
            <w:tr w14:paraId="14661AD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jc w:val="center"/>
              </w:trPr>
              <w:tc>
                <w:tcPr>
                  <w:tcW w:w="2240" w:type="dxa"/>
                  <w:tcBorders>
                    <w:left w:val="nil"/>
                    <w:bottom w:val="single" w:color="000000" w:sz="4" w:space="0"/>
                    <w:right w:val="single" w:color="000000" w:sz="4" w:space="0"/>
                  </w:tcBorders>
                  <w:vAlign w:val="center"/>
                </w:tcPr>
                <w:p w14:paraId="12460F44">
                  <w:pPr>
                    <w:pStyle w:val="60"/>
                    <w:spacing w:before="33" w:line="240" w:lineRule="auto"/>
                    <w:ind w:left="588" w:right="556"/>
                    <w:rPr>
                      <w:rFonts w:hint="eastAsia" w:ascii="宋体" w:hAnsi="宋体" w:eastAsia="宋体" w:cs="宋体"/>
                      <w:b/>
                      <w:color w:val="auto"/>
                      <w:sz w:val="21"/>
                    </w:rPr>
                  </w:pPr>
                  <w:r>
                    <w:rPr>
                      <w:rFonts w:hint="eastAsia" w:ascii="宋体" w:hAnsi="宋体" w:eastAsia="宋体" w:cs="宋体"/>
                      <w:b/>
                      <w:color w:val="auto"/>
                      <w:sz w:val="21"/>
                    </w:rPr>
                    <w:t>名称</w:t>
                  </w:r>
                </w:p>
              </w:tc>
              <w:tc>
                <w:tcPr>
                  <w:tcW w:w="2239" w:type="dxa"/>
                  <w:tcBorders>
                    <w:left w:val="single" w:color="000000" w:sz="4" w:space="0"/>
                    <w:bottom w:val="single" w:color="000000" w:sz="4" w:space="0"/>
                    <w:right w:val="single" w:color="000000" w:sz="4" w:space="0"/>
                  </w:tcBorders>
                  <w:vAlign w:val="center"/>
                </w:tcPr>
                <w:p w14:paraId="36F4F6D3">
                  <w:pPr>
                    <w:pStyle w:val="60"/>
                    <w:spacing w:before="33" w:line="240" w:lineRule="auto"/>
                    <w:ind w:left="442" w:right="411"/>
                    <w:rPr>
                      <w:rFonts w:hint="eastAsia" w:ascii="宋体" w:hAnsi="宋体" w:eastAsia="宋体" w:cs="宋体"/>
                      <w:b/>
                      <w:color w:val="auto"/>
                      <w:sz w:val="21"/>
                    </w:rPr>
                  </w:pPr>
                  <w:r>
                    <w:rPr>
                      <w:rFonts w:hint="eastAsia" w:ascii="宋体" w:hAnsi="宋体" w:eastAsia="宋体" w:cs="宋体"/>
                      <w:b/>
                      <w:color w:val="auto"/>
                      <w:sz w:val="21"/>
                    </w:rPr>
                    <w:t>年投入量（t）</w:t>
                  </w:r>
                </w:p>
              </w:tc>
              <w:tc>
                <w:tcPr>
                  <w:tcW w:w="2238" w:type="dxa"/>
                  <w:tcBorders>
                    <w:left w:val="single" w:color="000000" w:sz="4" w:space="0"/>
                    <w:bottom w:val="single" w:color="000000" w:sz="4" w:space="0"/>
                    <w:right w:val="single" w:color="000000" w:sz="4" w:space="0"/>
                  </w:tcBorders>
                  <w:vAlign w:val="center"/>
                </w:tcPr>
                <w:p w14:paraId="6A8C0BFC">
                  <w:pPr>
                    <w:pStyle w:val="60"/>
                    <w:spacing w:before="33" w:line="240" w:lineRule="auto"/>
                    <w:ind w:left="268" w:right="240"/>
                    <w:rPr>
                      <w:rFonts w:hint="eastAsia" w:ascii="宋体" w:hAnsi="宋体" w:eastAsia="宋体" w:cs="宋体"/>
                      <w:b/>
                      <w:color w:val="auto"/>
                      <w:sz w:val="21"/>
                    </w:rPr>
                  </w:pPr>
                  <w:r>
                    <w:rPr>
                      <w:rFonts w:hint="eastAsia" w:ascii="宋体" w:hAnsi="宋体" w:eastAsia="宋体" w:cs="宋体"/>
                      <w:b/>
                      <w:color w:val="auto"/>
                      <w:sz w:val="21"/>
                    </w:rPr>
                    <w:t>产品</w:t>
                  </w:r>
                </w:p>
              </w:tc>
              <w:tc>
                <w:tcPr>
                  <w:tcW w:w="2241" w:type="dxa"/>
                  <w:tcBorders>
                    <w:left w:val="single" w:color="000000" w:sz="4" w:space="0"/>
                    <w:bottom w:val="single" w:color="000000" w:sz="4" w:space="0"/>
                    <w:right w:val="nil"/>
                  </w:tcBorders>
                  <w:vAlign w:val="center"/>
                </w:tcPr>
                <w:p w14:paraId="7328741C">
                  <w:pPr>
                    <w:pStyle w:val="60"/>
                    <w:spacing w:before="33" w:line="240" w:lineRule="auto"/>
                    <w:ind w:left="444" w:right="417"/>
                    <w:rPr>
                      <w:rFonts w:hint="eastAsia" w:ascii="宋体" w:hAnsi="宋体" w:eastAsia="宋体" w:cs="宋体"/>
                      <w:b/>
                      <w:color w:val="auto"/>
                      <w:sz w:val="21"/>
                    </w:rPr>
                  </w:pPr>
                  <w:r>
                    <w:rPr>
                      <w:rFonts w:hint="eastAsia" w:ascii="宋体" w:hAnsi="宋体" w:eastAsia="宋体" w:cs="宋体"/>
                      <w:b/>
                      <w:color w:val="auto"/>
                      <w:sz w:val="21"/>
                    </w:rPr>
                    <w:t>年产出量（t）</w:t>
                  </w:r>
                </w:p>
              </w:tc>
            </w:tr>
            <w:tr w14:paraId="31A8912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jc w:val="center"/>
              </w:trPr>
              <w:tc>
                <w:tcPr>
                  <w:tcW w:w="2240" w:type="dxa"/>
                  <w:tcBorders>
                    <w:top w:val="single" w:color="000000" w:sz="4" w:space="0"/>
                    <w:left w:val="nil"/>
                    <w:bottom w:val="single" w:color="000000" w:sz="4" w:space="0"/>
                    <w:right w:val="single" w:color="000000" w:sz="4" w:space="0"/>
                  </w:tcBorders>
                  <w:vAlign w:val="center"/>
                </w:tcPr>
                <w:p w14:paraId="74E29165">
                  <w:pPr>
                    <w:pStyle w:val="60"/>
                    <w:spacing w:before="33" w:line="240" w:lineRule="auto"/>
                    <w:ind w:left="588" w:right="556"/>
                    <w:rPr>
                      <w:rFonts w:hint="eastAsia" w:ascii="宋体" w:hAnsi="宋体" w:eastAsia="宋体" w:cs="宋体"/>
                      <w:color w:val="auto"/>
                      <w:sz w:val="21"/>
                      <w:lang w:eastAsia="zh-CN"/>
                    </w:rPr>
                  </w:pPr>
                  <w:r>
                    <w:rPr>
                      <w:rFonts w:hint="eastAsia" w:ascii="宋体" w:hAnsi="宋体" w:eastAsia="宋体" w:cs="宋体"/>
                      <w:color w:val="auto"/>
                      <w:sz w:val="21"/>
                    </w:rPr>
                    <w:t>废</w:t>
                  </w:r>
                  <w:r>
                    <w:rPr>
                      <w:rFonts w:hint="eastAsia" w:ascii="宋体" w:hAnsi="宋体" w:eastAsia="宋体" w:cs="宋体"/>
                      <w:color w:val="auto"/>
                      <w:sz w:val="21"/>
                      <w:lang w:eastAsia="zh-CN"/>
                    </w:rPr>
                    <w:t>钢材</w:t>
                  </w:r>
                </w:p>
              </w:tc>
              <w:tc>
                <w:tcPr>
                  <w:tcW w:w="2239" w:type="dxa"/>
                  <w:tcBorders>
                    <w:top w:val="single" w:color="000000" w:sz="4" w:space="0"/>
                    <w:left w:val="single" w:color="000000" w:sz="4" w:space="0"/>
                    <w:bottom w:val="single" w:color="000000" w:sz="4" w:space="0"/>
                    <w:right w:val="single" w:color="000000" w:sz="4" w:space="0"/>
                  </w:tcBorders>
                  <w:vAlign w:val="center"/>
                </w:tcPr>
                <w:p w14:paraId="04A35256">
                  <w:pPr>
                    <w:pStyle w:val="60"/>
                    <w:spacing w:before="49" w:line="240" w:lineRule="auto"/>
                    <w:ind w:left="441" w:right="411"/>
                    <w:rPr>
                      <w:rFonts w:hint="eastAsia" w:ascii="宋体" w:hAnsi="宋体" w:eastAsia="宋体" w:cs="宋体"/>
                      <w:color w:val="auto"/>
                      <w:sz w:val="21"/>
                      <w:lang w:val="en-US" w:eastAsia="zh-CN"/>
                    </w:rPr>
                  </w:pPr>
                  <w:r>
                    <w:rPr>
                      <w:rFonts w:hint="eastAsia" w:ascii="宋体" w:hAnsi="宋体" w:eastAsia="宋体" w:cs="宋体"/>
                      <w:color w:val="auto"/>
                      <w:sz w:val="21"/>
                      <w:lang w:val="en-US" w:eastAsia="zh-CN"/>
                    </w:rPr>
                    <w:t>50000</w:t>
                  </w:r>
                </w:p>
              </w:tc>
              <w:tc>
                <w:tcPr>
                  <w:tcW w:w="2238" w:type="dxa"/>
                  <w:tcBorders>
                    <w:top w:val="single" w:color="000000" w:sz="4" w:space="0"/>
                    <w:left w:val="single" w:color="000000" w:sz="4" w:space="0"/>
                    <w:bottom w:val="single" w:color="000000" w:sz="4" w:space="0"/>
                    <w:right w:val="single" w:color="000000" w:sz="4" w:space="0"/>
                  </w:tcBorders>
                  <w:vAlign w:val="center"/>
                </w:tcPr>
                <w:p w14:paraId="0BAF0B1C">
                  <w:pPr>
                    <w:pStyle w:val="60"/>
                    <w:spacing w:before="36" w:line="240" w:lineRule="auto"/>
                    <w:ind w:left="268" w:right="240"/>
                    <w:rPr>
                      <w:rFonts w:hint="eastAsia" w:ascii="宋体" w:hAnsi="宋体" w:eastAsia="宋体" w:cs="宋体"/>
                      <w:color w:val="auto"/>
                      <w:sz w:val="21"/>
                    </w:rPr>
                  </w:pPr>
                  <w:r>
                    <w:rPr>
                      <w:rFonts w:hint="eastAsia" w:ascii="宋体" w:hAnsi="宋体" w:eastAsia="宋体" w:cs="宋体"/>
                      <w:color w:val="auto"/>
                      <w:sz w:val="21"/>
                      <w:lang w:eastAsia="zh-CN"/>
                    </w:rPr>
                    <w:t>钢</w:t>
                  </w:r>
                  <w:r>
                    <w:rPr>
                      <w:rFonts w:hint="eastAsia" w:ascii="宋体" w:hAnsi="宋体" w:eastAsia="宋体" w:cs="宋体"/>
                      <w:color w:val="auto"/>
                      <w:sz w:val="21"/>
                    </w:rPr>
                    <w:t>屑产品</w:t>
                  </w:r>
                </w:p>
              </w:tc>
              <w:tc>
                <w:tcPr>
                  <w:tcW w:w="2241" w:type="dxa"/>
                  <w:tcBorders>
                    <w:top w:val="single" w:color="000000" w:sz="4" w:space="0"/>
                    <w:left w:val="single" w:color="000000" w:sz="4" w:space="0"/>
                    <w:bottom w:val="single" w:color="000000" w:sz="4" w:space="0"/>
                    <w:right w:val="nil"/>
                  </w:tcBorders>
                  <w:vAlign w:val="center"/>
                </w:tcPr>
                <w:p w14:paraId="4AC6D047">
                  <w:pPr>
                    <w:pStyle w:val="60"/>
                    <w:spacing w:before="49" w:line="240" w:lineRule="auto"/>
                    <w:ind w:left="438" w:right="417"/>
                    <w:rPr>
                      <w:rFonts w:hint="eastAsia" w:ascii="宋体" w:hAnsi="宋体" w:eastAsia="宋体" w:cs="宋体"/>
                      <w:color w:val="auto"/>
                      <w:sz w:val="21"/>
                      <w:lang w:val="en-US" w:eastAsia="zh-CN"/>
                    </w:rPr>
                  </w:pPr>
                  <w:r>
                    <w:rPr>
                      <w:rFonts w:hint="eastAsia" w:ascii="宋体" w:hAnsi="宋体" w:eastAsia="宋体" w:cs="宋体"/>
                      <w:color w:val="auto"/>
                      <w:sz w:val="21"/>
                      <w:lang w:val="en-US" w:eastAsia="zh-CN"/>
                    </w:rPr>
                    <w:t>49984</w:t>
                  </w:r>
                </w:p>
              </w:tc>
            </w:tr>
            <w:tr w14:paraId="220D797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jc w:val="center"/>
              </w:trPr>
              <w:tc>
                <w:tcPr>
                  <w:tcW w:w="2240" w:type="dxa"/>
                  <w:tcBorders>
                    <w:top w:val="single" w:color="000000" w:sz="4" w:space="0"/>
                    <w:left w:val="nil"/>
                    <w:bottom w:val="single" w:color="000000" w:sz="4" w:space="0"/>
                    <w:right w:val="single" w:color="000000" w:sz="4" w:space="0"/>
                  </w:tcBorders>
                  <w:vAlign w:val="center"/>
                </w:tcPr>
                <w:p w14:paraId="090D9C95">
                  <w:pPr>
                    <w:pStyle w:val="60"/>
                    <w:spacing w:before="36" w:line="240" w:lineRule="auto"/>
                    <w:ind w:left="588" w:right="554"/>
                    <w:rPr>
                      <w:rFonts w:hint="eastAsia" w:ascii="宋体" w:hAnsi="宋体" w:eastAsia="宋体" w:cs="宋体"/>
                      <w:color w:val="auto"/>
                      <w:sz w:val="21"/>
                    </w:rPr>
                  </w:pPr>
                  <w:r>
                    <w:rPr>
                      <w:rFonts w:hint="eastAsia" w:ascii="宋体" w:hAnsi="宋体" w:eastAsia="宋体" w:cs="宋体"/>
                      <w:color w:val="auto"/>
                      <w:sz w:val="21"/>
                    </w:rPr>
                    <w:t>液压油</w:t>
                  </w:r>
                </w:p>
              </w:tc>
              <w:tc>
                <w:tcPr>
                  <w:tcW w:w="2239" w:type="dxa"/>
                  <w:tcBorders>
                    <w:top w:val="single" w:color="000000" w:sz="4" w:space="0"/>
                    <w:left w:val="single" w:color="000000" w:sz="4" w:space="0"/>
                    <w:bottom w:val="single" w:color="000000" w:sz="4" w:space="0"/>
                    <w:right w:val="single" w:color="000000" w:sz="4" w:space="0"/>
                  </w:tcBorders>
                  <w:vAlign w:val="center"/>
                </w:tcPr>
                <w:p w14:paraId="2EE30261">
                  <w:pPr>
                    <w:pStyle w:val="60"/>
                    <w:spacing w:before="50" w:line="240" w:lineRule="auto"/>
                    <w:ind w:left="438" w:right="411"/>
                    <w:rPr>
                      <w:rFonts w:hint="eastAsia" w:ascii="宋体" w:hAnsi="宋体" w:eastAsia="宋体" w:cs="宋体"/>
                      <w:color w:val="auto"/>
                      <w:sz w:val="21"/>
                      <w:lang w:val="en-US" w:eastAsia="zh-CN"/>
                    </w:rPr>
                  </w:pPr>
                  <w:r>
                    <w:rPr>
                      <w:rFonts w:hint="eastAsia" w:ascii="宋体" w:hAnsi="宋体" w:eastAsia="宋体" w:cs="宋体"/>
                      <w:color w:val="auto"/>
                      <w:sz w:val="21"/>
                    </w:rPr>
                    <w:t>0.</w:t>
                  </w:r>
                  <w:r>
                    <w:rPr>
                      <w:rFonts w:hint="eastAsia" w:ascii="宋体" w:hAnsi="宋体" w:eastAsia="宋体" w:cs="宋体"/>
                      <w:color w:val="auto"/>
                      <w:sz w:val="21"/>
                      <w:lang w:val="en-US" w:eastAsia="zh-CN"/>
                    </w:rPr>
                    <w:t>05</w:t>
                  </w:r>
                </w:p>
              </w:tc>
              <w:tc>
                <w:tcPr>
                  <w:tcW w:w="2238" w:type="dxa"/>
                  <w:tcBorders>
                    <w:top w:val="single" w:color="000000" w:sz="4" w:space="0"/>
                    <w:left w:val="single" w:color="000000" w:sz="4" w:space="0"/>
                    <w:bottom w:val="single" w:color="000000" w:sz="4" w:space="0"/>
                    <w:right w:val="single" w:color="000000" w:sz="4" w:space="0"/>
                  </w:tcBorders>
                  <w:vAlign w:val="center"/>
                </w:tcPr>
                <w:p w14:paraId="7B189FE2">
                  <w:pPr>
                    <w:pStyle w:val="60"/>
                    <w:spacing w:before="36" w:line="240" w:lineRule="auto"/>
                    <w:ind w:left="268" w:right="240"/>
                    <w:rPr>
                      <w:rFonts w:hint="eastAsia" w:ascii="宋体" w:hAnsi="宋体" w:eastAsia="宋体" w:cs="宋体"/>
                      <w:color w:val="auto"/>
                      <w:sz w:val="21"/>
                    </w:rPr>
                  </w:pPr>
                  <w:r>
                    <w:rPr>
                      <w:rFonts w:hint="eastAsia" w:ascii="宋体" w:hAnsi="宋体" w:eastAsia="宋体" w:cs="宋体"/>
                      <w:color w:val="auto"/>
                      <w:sz w:val="21"/>
                    </w:rPr>
                    <w:t>破碎</w:t>
                  </w:r>
                  <w:r>
                    <w:rPr>
                      <w:rFonts w:hint="eastAsia" w:ascii="宋体" w:hAnsi="宋体" w:eastAsia="宋体" w:cs="宋体"/>
                      <w:color w:val="auto"/>
                      <w:sz w:val="21"/>
                      <w:lang w:eastAsia="zh-CN"/>
                    </w:rPr>
                    <w:t>、磁选</w:t>
                  </w:r>
                  <w:r>
                    <w:rPr>
                      <w:rFonts w:hint="eastAsia" w:ascii="宋体" w:hAnsi="宋体" w:eastAsia="宋体" w:cs="宋体"/>
                      <w:color w:val="auto"/>
                      <w:sz w:val="21"/>
                    </w:rPr>
                    <w:t>粉尘</w:t>
                  </w:r>
                </w:p>
              </w:tc>
              <w:tc>
                <w:tcPr>
                  <w:tcW w:w="2241" w:type="dxa"/>
                  <w:tcBorders>
                    <w:top w:val="single" w:color="000000" w:sz="4" w:space="0"/>
                    <w:left w:val="single" w:color="000000" w:sz="4" w:space="0"/>
                    <w:bottom w:val="single" w:color="000000" w:sz="4" w:space="0"/>
                    <w:right w:val="nil"/>
                  </w:tcBorders>
                  <w:vAlign w:val="center"/>
                </w:tcPr>
                <w:p w14:paraId="7BF7AABD">
                  <w:pPr>
                    <w:pStyle w:val="60"/>
                    <w:spacing w:before="50" w:line="240" w:lineRule="auto"/>
                    <w:ind w:left="23"/>
                    <w:rPr>
                      <w:rFonts w:hint="eastAsia" w:ascii="宋体" w:hAnsi="宋体" w:eastAsia="宋体" w:cs="宋体"/>
                      <w:color w:val="auto"/>
                      <w:sz w:val="21"/>
                      <w:lang w:val="en-US" w:eastAsia="zh-CN"/>
                    </w:rPr>
                  </w:pPr>
                  <w:r>
                    <w:rPr>
                      <w:rFonts w:hint="eastAsia" w:ascii="宋体" w:hAnsi="宋体" w:eastAsia="宋体" w:cs="宋体"/>
                      <w:color w:val="auto"/>
                      <w:sz w:val="21"/>
                      <w:lang w:val="en-US" w:eastAsia="zh-CN"/>
                    </w:rPr>
                    <w:t>6</w:t>
                  </w:r>
                </w:p>
              </w:tc>
            </w:tr>
            <w:tr w14:paraId="03855F4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jc w:val="center"/>
              </w:trPr>
              <w:tc>
                <w:tcPr>
                  <w:tcW w:w="2240" w:type="dxa"/>
                  <w:tcBorders>
                    <w:top w:val="single" w:color="000000" w:sz="4" w:space="0"/>
                    <w:left w:val="nil"/>
                    <w:bottom w:val="single" w:color="000000" w:sz="4" w:space="0"/>
                    <w:right w:val="single" w:color="000000" w:sz="4" w:space="0"/>
                  </w:tcBorders>
                  <w:vAlign w:val="center"/>
                </w:tcPr>
                <w:p w14:paraId="16992EC4">
                  <w:pPr>
                    <w:pStyle w:val="60"/>
                    <w:spacing w:before="34" w:line="240" w:lineRule="auto"/>
                    <w:ind w:left="588" w:leftChars="0" w:right="556" w:rightChars="0"/>
                    <w:rPr>
                      <w:rFonts w:hint="eastAsia" w:ascii="宋体" w:hAnsi="宋体" w:eastAsia="宋体" w:cs="宋体"/>
                      <w:color w:val="auto"/>
                      <w:sz w:val="21"/>
                      <w:lang w:eastAsia="zh-CN"/>
                    </w:rPr>
                  </w:pPr>
                  <w:r>
                    <w:rPr>
                      <w:rFonts w:hint="eastAsia" w:ascii="宋体" w:hAnsi="宋体" w:eastAsia="宋体" w:cs="宋体"/>
                      <w:color w:val="auto"/>
                      <w:sz w:val="21"/>
                      <w:lang w:eastAsia="zh-CN"/>
                    </w:rPr>
                    <w:t>润滑油</w:t>
                  </w:r>
                </w:p>
              </w:tc>
              <w:tc>
                <w:tcPr>
                  <w:tcW w:w="2239" w:type="dxa"/>
                  <w:tcBorders>
                    <w:top w:val="single" w:color="000000" w:sz="4" w:space="0"/>
                    <w:left w:val="single" w:color="000000" w:sz="4" w:space="0"/>
                    <w:bottom w:val="single" w:color="000000" w:sz="4" w:space="0"/>
                    <w:right w:val="single" w:color="000000" w:sz="4" w:space="0"/>
                  </w:tcBorders>
                  <w:vAlign w:val="center"/>
                </w:tcPr>
                <w:p w14:paraId="5BA99EE9">
                  <w:pPr>
                    <w:pStyle w:val="60"/>
                    <w:spacing w:before="48" w:line="240" w:lineRule="auto"/>
                    <w:ind w:left="438" w:leftChars="0" w:right="411" w:rightChars="0"/>
                    <w:rPr>
                      <w:rFonts w:hint="eastAsia" w:ascii="宋体" w:hAnsi="宋体" w:eastAsia="宋体" w:cs="宋体"/>
                      <w:color w:val="auto"/>
                      <w:sz w:val="21"/>
                      <w:lang w:val="en-US" w:eastAsia="zh-CN"/>
                    </w:rPr>
                  </w:pPr>
                  <w:r>
                    <w:rPr>
                      <w:rFonts w:hint="eastAsia" w:ascii="宋体" w:hAnsi="宋体" w:eastAsia="宋体" w:cs="宋体"/>
                      <w:color w:val="auto"/>
                      <w:sz w:val="21"/>
                    </w:rPr>
                    <w:t>0.0</w:t>
                  </w:r>
                  <w:r>
                    <w:rPr>
                      <w:rFonts w:hint="eastAsia" w:ascii="宋体" w:hAnsi="宋体" w:eastAsia="宋体" w:cs="宋体"/>
                      <w:color w:val="auto"/>
                      <w:sz w:val="21"/>
                      <w:lang w:val="en-US" w:eastAsia="zh-CN"/>
                    </w:rPr>
                    <w:t>3</w:t>
                  </w:r>
                </w:p>
              </w:tc>
              <w:tc>
                <w:tcPr>
                  <w:tcW w:w="2238" w:type="dxa"/>
                  <w:tcBorders>
                    <w:top w:val="single" w:color="000000" w:sz="4" w:space="0"/>
                    <w:left w:val="single" w:color="000000" w:sz="4" w:space="0"/>
                    <w:bottom w:val="single" w:color="000000" w:sz="4" w:space="0"/>
                    <w:right w:val="single" w:color="000000" w:sz="4" w:space="0"/>
                  </w:tcBorders>
                  <w:vAlign w:val="center"/>
                </w:tcPr>
                <w:p w14:paraId="4094F157">
                  <w:pPr>
                    <w:pStyle w:val="60"/>
                    <w:spacing w:before="34" w:line="240" w:lineRule="auto"/>
                    <w:ind w:left="268" w:leftChars="0" w:right="240" w:rightChars="0"/>
                    <w:rPr>
                      <w:rFonts w:hint="eastAsia" w:ascii="宋体" w:hAnsi="宋体" w:eastAsia="宋体" w:cs="宋体"/>
                      <w:color w:val="auto"/>
                      <w:sz w:val="21"/>
                    </w:rPr>
                  </w:pPr>
                  <w:r>
                    <w:rPr>
                      <w:rFonts w:hint="eastAsia" w:ascii="宋体" w:hAnsi="宋体" w:eastAsia="宋体" w:cs="宋体"/>
                      <w:color w:val="auto"/>
                      <w:sz w:val="21"/>
                    </w:rPr>
                    <w:t>非磁性固废</w:t>
                  </w:r>
                </w:p>
              </w:tc>
              <w:tc>
                <w:tcPr>
                  <w:tcW w:w="2241" w:type="dxa"/>
                  <w:tcBorders>
                    <w:top w:val="single" w:color="000000" w:sz="4" w:space="0"/>
                    <w:left w:val="single" w:color="000000" w:sz="4" w:space="0"/>
                    <w:bottom w:val="single" w:color="000000" w:sz="4" w:space="0"/>
                    <w:right w:val="nil"/>
                  </w:tcBorders>
                  <w:vAlign w:val="center"/>
                </w:tcPr>
                <w:p w14:paraId="574C4637">
                  <w:pPr>
                    <w:pStyle w:val="60"/>
                    <w:spacing w:before="48" w:line="240" w:lineRule="auto"/>
                    <w:ind w:left="440" w:leftChars="0" w:right="417" w:rightChars="0"/>
                    <w:rPr>
                      <w:rFonts w:hint="eastAsia" w:ascii="宋体" w:hAnsi="宋体" w:eastAsia="宋体" w:cs="宋体"/>
                      <w:color w:val="auto"/>
                      <w:sz w:val="21"/>
                      <w:lang w:val="en-US"/>
                    </w:rPr>
                  </w:pPr>
                  <w:r>
                    <w:rPr>
                      <w:rFonts w:hint="eastAsia" w:ascii="宋体" w:hAnsi="宋体" w:eastAsia="宋体" w:cs="宋体"/>
                      <w:color w:val="auto"/>
                      <w:sz w:val="21"/>
                      <w:lang w:val="en-US" w:eastAsia="zh-CN"/>
                    </w:rPr>
                    <w:t>10</w:t>
                  </w:r>
                </w:p>
              </w:tc>
            </w:tr>
            <w:tr w14:paraId="4DE9703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jc w:val="center"/>
              </w:trPr>
              <w:tc>
                <w:tcPr>
                  <w:tcW w:w="2240" w:type="dxa"/>
                  <w:tcBorders>
                    <w:top w:val="single" w:color="000000" w:sz="4" w:space="0"/>
                    <w:left w:val="nil"/>
                    <w:bottom w:val="single" w:color="000000" w:sz="4" w:space="0"/>
                    <w:right w:val="single" w:color="000000" w:sz="4" w:space="0"/>
                  </w:tcBorders>
                  <w:vAlign w:val="center"/>
                </w:tcPr>
                <w:p w14:paraId="5E8DCDC7">
                  <w:pPr>
                    <w:pStyle w:val="60"/>
                    <w:spacing w:before="34" w:line="240" w:lineRule="auto"/>
                    <w:ind w:left="588" w:leftChars="0" w:right="556" w:rightChars="0"/>
                    <w:rPr>
                      <w:rFonts w:hint="eastAsia" w:ascii="宋体" w:hAnsi="宋体" w:eastAsia="宋体" w:cs="宋体"/>
                      <w:color w:val="auto"/>
                      <w:sz w:val="21"/>
                    </w:rPr>
                  </w:pPr>
                  <w:r>
                    <w:rPr>
                      <w:rFonts w:hint="eastAsia" w:ascii="宋体" w:hAnsi="宋体" w:eastAsia="宋体" w:cs="宋体"/>
                      <w:color w:val="auto"/>
                      <w:sz w:val="21"/>
                    </w:rPr>
                    <w:t>手套、抹布</w:t>
                  </w:r>
                </w:p>
              </w:tc>
              <w:tc>
                <w:tcPr>
                  <w:tcW w:w="2239" w:type="dxa"/>
                  <w:tcBorders>
                    <w:top w:val="single" w:color="000000" w:sz="4" w:space="0"/>
                    <w:left w:val="single" w:color="000000" w:sz="4" w:space="0"/>
                    <w:bottom w:val="single" w:color="000000" w:sz="4" w:space="0"/>
                    <w:right w:val="single" w:color="000000" w:sz="4" w:space="0"/>
                  </w:tcBorders>
                  <w:vAlign w:val="center"/>
                </w:tcPr>
                <w:p w14:paraId="32B73EEE">
                  <w:pPr>
                    <w:pStyle w:val="60"/>
                    <w:spacing w:before="48" w:line="240" w:lineRule="auto"/>
                    <w:ind w:left="438" w:leftChars="0" w:right="411" w:rightChars="0"/>
                    <w:rPr>
                      <w:rFonts w:hint="eastAsia" w:ascii="宋体" w:hAnsi="宋体" w:eastAsia="宋体" w:cs="宋体"/>
                      <w:color w:val="auto"/>
                      <w:sz w:val="21"/>
                    </w:rPr>
                  </w:pPr>
                  <w:r>
                    <w:rPr>
                      <w:rFonts w:hint="eastAsia" w:ascii="宋体" w:hAnsi="宋体" w:eastAsia="宋体" w:cs="宋体"/>
                      <w:color w:val="auto"/>
                      <w:sz w:val="21"/>
                    </w:rPr>
                    <w:t>0.0</w:t>
                  </w:r>
                  <w:r>
                    <w:rPr>
                      <w:rFonts w:hint="eastAsia" w:ascii="宋体" w:hAnsi="宋体" w:eastAsia="宋体" w:cs="宋体"/>
                      <w:color w:val="auto"/>
                      <w:sz w:val="21"/>
                      <w:lang w:val="en-US" w:eastAsia="zh-CN"/>
                    </w:rPr>
                    <w:t>2</w:t>
                  </w:r>
                </w:p>
              </w:tc>
              <w:tc>
                <w:tcPr>
                  <w:tcW w:w="2238" w:type="dxa"/>
                  <w:tcBorders>
                    <w:top w:val="single" w:color="000000" w:sz="4" w:space="0"/>
                    <w:left w:val="single" w:color="000000" w:sz="4" w:space="0"/>
                    <w:bottom w:val="single" w:color="000000" w:sz="4" w:space="0"/>
                    <w:right w:val="single" w:color="000000" w:sz="4" w:space="0"/>
                  </w:tcBorders>
                  <w:vAlign w:val="center"/>
                </w:tcPr>
                <w:p w14:paraId="1A9F169F">
                  <w:pPr>
                    <w:pStyle w:val="60"/>
                    <w:spacing w:before="35" w:line="240" w:lineRule="auto"/>
                    <w:ind w:left="268" w:leftChars="0" w:right="240" w:rightChars="0"/>
                    <w:rPr>
                      <w:rFonts w:hint="eastAsia" w:ascii="宋体" w:hAnsi="宋体" w:eastAsia="宋体" w:cs="宋体"/>
                      <w:color w:val="auto"/>
                      <w:sz w:val="21"/>
                    </w:rPr>
                  </w:pPr>
                  <w:r>
                    <w:rPr>
                      <w:rFonts w:hint="eastAsia" w:ascii="宋体" w:hAnsi="宋体" w:eastAsia="宋体" w:cs="宋体"/>
                      <w:color w:val="auto"/>
                      <w:sz w:val="21"/>
                    </w:rPr>
                    <w:t>废液压油</w:t>
                  </w:r>
                </w:p>
              </w:tc>
              <w:tc>
                <w:tcPr>
                  <w:tcW w:w="2241" w:type="dxa"/>
                  <w:tcBorders>
                    <w:top w:val="single" w:color="000000" w:sz="4" w:space="0"/>
                    <w:left w:val="single" w:color="000000" w:sz="4" w:space="0"/>
                    <w:bottom w:val="single" w:color="000000" w:sz="4" w:space="0"/>
                    <w:right w:val="nil"/>
                  </w:tcBorders>
                  <w:vAlign w:val="center"/>
                </w:tcPr>
                <w:p w14:paraId="24C80DAC">
                  <w:pPr>
                    <w:pStyle w:val="60"/>
                    <w:spacing w:before="49" w:line="240" w:lineRule="auto"/>
                    <w:ind w:left="440" w:leftChars="0" w:right="417" w:rightChars="0"/>
                    <w:rPr>
                      <w:rFonts w:hint="eastAsia" w:ascii="宋体" w:hAnsi="宋体" w:eastAsia="宋体" w:cs="宋体"/>
                      <w:color w:val="auto"/>
                      <w:sz w:val="21"/>
                      <w:lang w:val="en-US" w:eastAsia="zh-CN"/>
                    </w:rPr>
                  </w:pPr>
                  <w:r>
                    <w:rPr>
                      <w:rFonts w:hint="eastAsia" w:ascii="宋体" w:hAnsi="宋体" w:eastAsia="宋体" w:cs="宋体"/>
                      <w:color w:val="auto"/>
                      <w:sz w:val="21"/>
                    </w:rPr>
                    <w:t>0.0</w:t>
                  </w:r>
                  <w:r>
                    <w:rPr>
                      <w:rFonts w:hint="eastAsia" w:ascii="宋体" w:hAnsi="宋体" w:eastAsia="宋体" w:cs="宋体"/>
                      <w:color w:val="auto"/>
                      <w:sz w:val="21"/>
                      <w:lang w:val="en-US" w:eastAsia="zh-CN"/>
                    </w:rPr>
                    <w:t>5</w:t>
                  </w:r>
                </w:p>
              </w:tc>
            </w:tr>
            <w:tr w14:paraId="3F6E5ED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jc w:val="center"/>
              </w:trPr>
              <w:tc>
                <w:tcPr>
                  <w:tcW w:w="2240" w:type="dxa"/>
                  <w:tcBorders>
                    <w:top w:val="single" w:color="000000" w:sz="4" w:space="0"/>
                    <w:left w:val="nil"/>
                    <w:bottom w:val="single" w:color="000000" w:sz="4" w:space="0"/>
                    <w:right w:val="single" w:color="000000" w:sz="4" w:space="0"/>
                  </w:tcBorders>
                  <w:vAlign w:val="center"/>
                </w:tcPr>
                <w:p w14:paraId="0B299C1E">
                  <w:pPr>
                    <w:pStyle w:val="60"/>
                    <w:spacing w:line="240" w:lineRule="auto"/>
                    <w:jc w:val="left"/>
                    <w:rPr>
                      <w:rFonts w:hint="eastAsia" w:ascii="宋体" w:hAnsi="宋体" w:eastAsia="宋体" w:cs="宋体"/>
                      <w:color w:val="auto"/>
                      <w:sz w:val="20"/>
                    </w:rPr>
                  </w:pPr>
                </w:p>
              </w:tc>
              <w:tc>
                <w:tcPr>
                  <w:tcW w:w="2239" w:type="dxa"/>
                  <w:tcBorders>
                    <w:top w:val="single" w:color="000000" w:sz="4" w:space="0"/>
                    <w:left w:val="single" w:color="000000" w:sz="4" w:space="0"/>
                    <w:bottom w:val="single" w:color="000000" w:sz="4" w:space="0"/>
                    <w:right w:val="single" w:color="000000" w:sz="4" w:space="0"/>
                  </w:tcBorders>
                  <w:vAlign w:val="center"/>
                </w:tcPr>
                <w:p w14:paraId="7C82C0B7">
                  <w:pPr>
                    <w:pStyle w:val="60"/>
                    <w:spacing w:line="240" w:lineRule="auto"/>
                    <w:jc w:val="left"/>
                    <w:rPr>
                      <w:rFonts w:hint="eastAsia" w:ascii="宋体" w:hAnsi="宋体" w:eastAsia="宋体" w:cs="宋体"/>
                      <w:color w:val="auto"/>
                      <w:sz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14:paraId="33D140B0">
                  <w:pPr>
                    <w:pStyle w:val="60"/>
                    <w:spacing w:before="36" w:line="240" w:lineRule="auto"/>
                    <w:ind w:left="268" w:leftChars="0" w:right="240" w:rightChars="0"/>
                    <w:rPr>
                      <w:rFonts w:hint="eastAsia" w:ascii="宋体" w:hAnsi="宋体" w:eastAsia="宋体" w:cs="宋体"/>
                      <w:color w:val="auto"/>
                      <w:sz w:val="21"/>
                      <w:lang w:eastAsia="zh-CN"/>
                    </w:rPr>
                  </w:pPr>
                  <w:r>
                    <w:rPr>
                      <w:rFonts w:hint="eastAsia" w:ascii="宋体" w:hAnsi="宋体" w:eastAsia="宋体" w:cs="宋体"/>
                      <w:color w:val="auto"/>
                      <w:sz w:val="21"/>
                      <w:lang w:eastAsia="zh-CN"/>
                    </w:rPr>
                    <w:t>废润滑油</w:t>
                  </w:r>
                </w:p>
              </w:tc>
              <w:tc>
                <w:tcPr>
                  <w:tcW w:w="2241" w:type="dxa"/>
                  <w:tcBorders>
                    <w:top w:val="single" w:color="000000" w:sz="4" w:space="0"/>
                    <w:left w:val="single" w:color="000000" w:sz="4" w:space="0"/>
                    <w:bottom w:val="single" w:color="000000" w:sz="4" w:space="0"/>
                    <w:right w:val="nil"/>
                  </w:tcBorders>
                  <w:vAlign w:val="center"/>
                </w:tcPr>
                <w:p w14:paraId="79BD0F50">
                  <w:pPr>
                    <w:pStyle w:val="60"/>
                    <w:spacing w:before="49" w:line="240" w:lineRule="auto"/>
                    <w:ind w:left="440" w:leftChars="0" w:right="417" w:rightChars="0"/>
                    <w:rPr>
                      <w:rFonts w:hint="eastAsia" w:ascii="宋体" w:hAnsi="宋体" w:eastAsia="宋体" w:cs="宋体"/>
                      <w:color w:val="auto"/>
                      <w:sz w:val="21"/>
                      <w:lang w:val="en-US" w:eastAsia="zh-CN"/>
                    </w:rPr>
                  </w:pPr>
                  <w:r>
                    <w:rPr>
                      <w:rFonts w:hint="eastAsia" w:ascii="宋体" w:hAnsi="宋体" w:eastAsia="宋体" w:cs="宋体"/>
                      <w:color w:val="auto"/>
                      <w:sz w:val="21"/>
                    </w:rPr>
                    <w:t>0.0</w:t>
                  </w:r>
                  <w:r>
                    <w:rPr>
                      <w:rFonts w:hint="eastAsia" w:ascii="宋体" w:hAnsi="宋体" w:eastAsia="宋体" w:cs="宋体"/>
                      <w:color w:val="auto"/>
                      <w:sz w:val="21"/>
                      <w:lang w:val="en-US" w:eastAsia="zh-CN"/>
                    </w:rPr>
                    <w:t>2</w:t>
                  </w:r>
                </w:p>
              </w:tc>
            </w:tr>
            <w:tr w14:paraId="78FB386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jc w:val="center"/>
              </w:trPr>
              <w:tc>
                <w:tcPr>
                  <w:tcW w:w="2240" w:type="dxa"/>
                  <w:tcBorders>
                    <w:top w:val="single" w:color="000000" w:sz="4" w:space="0"/>
                    <w:left w:val="nil"/>
                    <w:bottom w:val="single" w:color="000000" w:sz="4" w:space="0"/>
                    <w:right w:val="single" w:color="000000" w:sz="4" w:space="0"/>
                  </w:tcBorders>
                  <w:vAlign w:val="center"/>
                </w:tcPr>
                <w:p w14:paraId="2359AD05">
                  <w:pPr>
                    <w:pStyle w:val="60"/>
                    <w:spacing w:line="240" w:lineRule="auto"/>
                    <w:jc w:val="left"/>
                    <w:rPr>
                      <w:rFonts w:hint="eastAsia" w:ascii="宋体" w:hAnsi="宋体" w:eastAsia="宋体" w:cs="宋体"/>
                      <w:color w:val="auto"/>
                      <w:sz w:val="20"/>
                    </w:rPr>
                  </w:pPr>
                </w:p>
              </w:tc>
              <w:tc>
                <w:tcPr>
                  <w:tcW w:w="2239" w:type="dxa"/>
                  <w:tcBorders>
                    <w:top w:val="single" w:color="000000" w:sz="4" w:space="0"/>
                    <w:left w:val="single" w:color="000000" w:sz="4" w:space="0"/>
                    <w:bottom w:val="single" w:color="000000" w:sz="4" w:space="0"/>
                    <w:right w:val="single" w:color="000000" w:sz="4" w:space="0"/>
                  </w:tcBorders>
                  <w:vAlign w:val="center"/>
                </w:tcPr>
                <w:p w14:paraId="6A8C89F9">
                  <w:pPr>
                    <w:pStyle w:val="60"/>
                    <w:spacing w:line="240" w:lineRule="auto"/>
                    <w:jc w:val="left"/>
                    <w:rPr>
                      <w:rFonts w:hint="eastAsia" w:ascii="宋体" w:hAnsi="宋体" w:eastAsia="宋体" w:cs="宋体"/>
                      <w:color w:val="auto"/>
                      <w:sz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14:paraId="2123DF0C">
                  <w:pPr>
                    <w:pStyle w:val="60"/>
                    <w:spacing w:before="36" w:line="240" w:lineRule="auto"/>
                    <w:ind w:left="268" w:leftChars="0" w:right="240" w:rightChars="0"/>
                    <w:rPr>
                      <w:rFonts w:hint="eastAsia" w:ascii="宋体" w:hAnsi="宋体" w:eastAsia="宋体" w:cs="宋体"/>
                      <w:color w:val="auto"/>
                      <w:sz w:val="21"/>
                    </w:rPr>
                  </w:pPr>
                  <w:r>
                    <w:rPr>
                      <w:rFonts w:hint="eastAsia" w:ascii="宋体" w:hAnsi="宋体" w:eastAsia="宋体" w:cs="宋体"/>
                      <w:color w:val="auto"/>
                      <w:sz w:val="21"/>
                    </w:rPr>
                    <w:t>废含有手套和抹布</w:t>
                  </w:r>
                </w:p>
              </w:tc>
              <w:tc>
                <w:tcPr>
                  <w:tcW w:w="2241" w:type="dxa"/>
                  <w:tcBorders>
                    <w:top w:val="single" w:color="000000" w:sz="4" w:space="0"/>
                    <w:left w:val="single" w:color="000000" w:sz="4" w:space="0"/>
                    <w:bottom w:val="single" w:color="000000" w:sz="4" w:space="0"/>
                    <w:right w:val="nil"/>
                  </w:tcBorders>
                  <w:vAlign w:val="center"/>
                </w:tcPr>
                <w:p w14:paraId="13890C29">
                  <w:pPr>
                    <w:pStyle w:val="60"/>
                    <w:spacing w:before="49" w:line="240" w:lineRule="auto"/>
                    <w:ind w:left="440" w:leftChars="0" w:right="417" w:rightChars="0"/>
                    <w:rPr>
                      <w:rFonts w:hint="eastAsia" w:ascii="宋体" w:hAnsi="宋体" w:eastAsia="宋体" w:cs="宋体"/>
                      <w:color w:val="auto"/>
                      <w:sz w:val="21"/>
                      <w:lang w:val="en-US" w:eastAsia="zh-CN"/>
                    </w:rPr>
                  </w:pPr>
                  <w:r>
                    <w:rPr>
                      <w:rFonts w:hint="eastAsia" w:ascii="宋体" w:hAnsi="宋体" w:eastAsia="宋体" w:cs="宋体"/>
                      <w:color w:val="auto"/>
                      <w:sz w:val="21"/>
                    </w:rPr>
                    <w:t>0.0</w:t>
                  </w:r>
                  <w:r>
                    <w:rPr>
                      <w:rFonts w:hint="eastAsia" w:ascii="宋体" w:hAnsi="宋体" w:eastAsia="宋体" w:cs="宋体"/>
                      <w:color w:val="auto"/>
                      <w:sz w:val="21"/>
                      <w:lang w:val="en-US" w:eastAsia="zh-CN"/>
                    </w:rPr>
                    <w:t>4</w:t>
                  </w:r>
                </w:p>
              </w:tc>
            </w:tr>
            <w:tr w14:paraId="7AB3C44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jc w:val="center"/>
              </w:trPr>
              <w:tc>
                <w:tcPr>
                  <w:tcW w:w="2240" w:type="dxa"/>
                  <w:tcBorders>
                    <w:top w:val="single" w:color="000000" w:sz="4" w:space="0"/>
                    <w:left w:val="nil"/>
                    <w:bottom w:val="single" w:color="000000" w:sz="4" w:space="0"/>
                    <w:right w:val="single" w:color="000000" w:sz="4" w:space="0"/>
                  </w:tcBorders>
                  <w:vAlign w:val="center"/>
                </w:tcPr>
                <w:p w14:paraId="697D89E7">
                  <w:pPr>
                    <w:pStyle w:val="60"/>
                    <w:spacing w:line="240" w:lineRule="auto"/>
                    <w:jc w:val="left"/>
                    <w:rPr>
                      <w:rFonts w:hint="eastAsia" w:ascii="宋体" w:hAnsi="宋体" w:eastAsia="宋体" w:cs="宋体"/>
                      <w:color w:val="auto"/>
                      <w:sz w:val="20"/>
                    </w:rPr>
                  </w:pPr>
                </w:p>
              </w:tc>
              <w:tc>
                <w:tcPr>
                  <w:tcW w:w="2239" w:type="dxa"/>
                  <w:tcBorders>
                    <w:top w:val="single" w:color="000000" w:sz="4" w:space="0"/>
                    <w:left w:val="single" w:color="000000" w:sz="4" w:space="0"/>
                    <w:bottom w:val="single" w:color="000000" w:sz="4" w:space="0"/>
                    <w:right w:val="single" w:color="000000" w:sz="4" w:space="0"/>
                  </w:tcBorders>
                  <w:vAlign w:val="center"/>
                </w:tcPr>
                <w:p w14:paraId="206E4E03">
                  <w:pPr>
                    <w:pStyle w:val="60"/>
                    <w:spacing w:line="240" w:lineRule="auto"/>
                    <w:jc w:val="left"/>
                    <w:rPr>
                      <w:rFonts w:hint="eastAsia" w:ascii="宋体" w:hAnsi="宋体" w:eastAsia="宋体" w:cs="宋体"/>
                      <w:color w:val="auto"/>
                      <w:sz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14:paraId="7C7D9C35">
                  <w:pPr>
                    <w:pStyle w:val="60"/>
                    <w:spacing w:before="36" w:line="240" w:lineRule="auto"/>
                    <w:ind w:left="268" w:right="240"/>
                    <w:rPr>
                      <w:rFonts w:hint="eastAsia" w:ascii="宋体" w:hAnsi="宋体" w:eastAsia="宋体" w:cs="宋体"/>
                      <w:color w:val="auto"/>
                      <w:sz w:val="21"/>
                    </w:rPr>
                  </w:pPr>
                </w:p>
              </w:tc>
              <w:tc>
                <w:tcPr>
                  <w:tcW w:w="2241" w:type="dxa"/>
                  <w:tcBorders>
                    <w:top w:val="single" w:color="000000" w:sz="4" w:space="0"/>
                    <w:left w:val="single" w:color="000000" w:sz="4" w:space="0"/>
                    <w:bottom w:val="single" w:color="000000" w:sz="4" w:space="0"/>
                    <w:right w:val="nil"/>
                  </w:tcBorders>
                  <w:vAlign w:val="center"/>
                </w:tcPr>
                <w:p w14:paraId="52A3CF6E">
                  <w:pPr>
                    <w:pStyle w:val="60"/>
                    <w:spacing w:before="49" w:line="240" w:lineRule="auto"/>
                    <w:ind w:left="440" w:right="417"/>
                    <w:rPr>
                      <w:rFonts w:hint="eastAsia" w:ascii="宋体" w:hAnsi="宋体" w:eastAsia="宋体" w:cs="宋体"/>
                      <w:color w:val="auto"/>
                      <w:sz w:val="21"/>
                    </w:rPr>
                  </w:pPr>
                </w:p>
              </w:tc>
            </w:tr>
            <w:tr w14:paraId="16B9AFB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39" w:hRule="atLeast"/>
                <w:jc w:val="center"/>
              </w:trPr>
              <w:tc>
                <w:tcPr>
                  <w:tcW w:w="2240" w:type="dxa"/>
                  <w:tcBorders>
                    <w:top w:val="single" w:color="000000" w:sz="4" w:space="0"/>
                    <w:left w:val="nil"/>
                    <w:right w:val="single" w:color="000000" w:sz="4" w:space="0"/>
                  </w:tcBorders>
                  <w:vAlign w:val="center"/>
                </w:tcPr>
                <w:p w14:paraId="1EB272FA">
                  <w:pPr>
                    <w:pStyle w:val="60"/>
                    <w:spacing w:before="36" w:line="240" w:lineRule="auto"/>
                    <w:ind w:left="585" w:right="556"/>
                    <w:rPr>
                      <w:rFonts w:hint="eastAsia" w:ascii="宋体" w:hAnsi="宋体" w:eastAsia="宋体" w:cs="宋体"/>
                      <w:color w:val="auto"/>
                      <w:sz w:val="21"/>
                    </w:rPr>
                  </w:pPr>
                  <w:r>
                    <w:rPr>
                      <w:rFonts w:hint="eastAsia" w:ascii="宋体" w:hAnsi="宋体" w:eastAsia="宋体" w:cs="宋体"/>
                      <w:color w:val="auto"/>
                      <w:sz w:val="21"/>
                    </w:rPr>
                    <w:t>合计</w:t>
                  </w:r>
                </w:p>
              </w:tc>
              <w:tc>
                <w:tcPr>
                  <w:tcW w:w="2239" w:type="dxa"/>
                  <w:tcBorders>
                    <w:top w:val="single" w:color="000000" w:sz="4" w:space="0"/>
                    <w:left w:val="single" w:color="000000" w:sz="4" w:space="0"/>
                    <w:right w:val="single" w:color="000000" w:sz="4" w:space="0"/>
                  </w:tcBorders>
                  <w:vAlign w:val="center"/>
                </w:tcPr>
                <w:p w14:paraId="60D8A8AC">
                  <w:pPr>
                    <w:pStyle w:val="60"/>
                    <w:spacing w:before="50" w:line="240" w:lineRule="auto"/>
                    <w:ind w:left="442" w:right="410"/>
                    <w:rPr>
                      <w:rFonts w:hint="eastAsia" w:ascii="宋体" w:hAnsi="宋体" w:eastAsia="宋体" w:cs="宋体"/>
                      <w:color w:val="auto"/>
                      <w:sz w:val="21"/>
                      <w:lang w:val="en-US" w:eastAsia="zh-CN"/>
                    </w:rPr>
                  </w:pPr>
                  <w:r>
                    <w:rPr>
                      <w:rFonts w:hint="eastAsia" w:ascii="宋体" w:hAnsi="宋体" w:eastAsia="宋体" w:cs="宋体"/>
                      <w:color w:val="auto"/>
                      <w:sz w:val="21"/>
                      <w:lang w:val="en-US" w:eastAsia="zh-CN"/>
                    </w:rPr>
                    <w:t>50000.11</w:t>
                  </w:r>
                </w:p>
              </w:tc>
              <w:tc>
                <w:tcPr>
                  <w:tcW w:w="2238" w:type="dxa"/>
                  <w:tcBorders>
                    <w:top w:val="single" w:color="000000" w:sz="4" w:space="0"/>
                    <w:left w:val="single" w:color="000000" w:sz="4" w:space="0"/>
                    <w:right w:val="single" w:color="000000" w:sz="4" w:space="0"/>
                  </w:tcBorders>
                  <w:vAlign w:val="center"/>
                </w:tcPr>
                <w:p w14:paraId="71CF5B90">
                  <w:pPr>
                    <w:pStyle w:val="60"/>
                    <w:spacing w:before="36" w:line="240" w:lineRule="auto"/>
                    <w:ind w:left="265" w:right="240"/>
                    <w:rPr>
                      <w:rFonts w:hint="eastAsia" w:ascii="宋体" w:hAnsi="宋体" w:eastAsia="宋体" w:cs="宋体"/>
                      <w:color w:val="auto"/>
                      <w:sz w:val="21"/>
                    </w:rPr>
                  </w:pPr>
                  <w:r>
                    <w:rPr>
                      <w:rFonts w:hint="eastAsia" w:ascii="宋体" w:hAnsi="宋体" w:eastAsia="宋体" w:cs="宋体"/>
                      <w:color w:val="auto"/>
                      <w:sz w:val="21"/>
                    </w:rPr>
                    <w:t>合计</w:t>
                  </w:r>
                </w:p>
              </w:tc>
              <w:tc>
                <w:tcPr>
                  <w:tcW w:w="2241" w:type="dxa"/>
                  <w:tcBorders>
                    <w:top w:val="single" w:color="000000" w:sz="4" w:space="0"/>
                    <w:left w:val="single" w:color="000000" w:sz="4" w:space="0"/>
                    <w:right w:val="nil"/>
                  </w:tcBorders>
                  <w:vAlign w:val="center"/>
                </w:tcPr>
                <w:p w14:paraId="0CEF7266">
                  <w:pPr>
                    <w:pStyle w:val="60"/>
                    <w:spacing w:before="50" w:line="240" w:lineRule="auto"/>
                    <w:ind w:left="443" w:right="417"/>
                    <w:rPr>
                      <w:rFonts w:hint="eastAsia" w:ascii="宋体" w:hAnsi="宋体" w:eastAsia="宋体" w:cs="宋体"/>
                      <w:color w:val="auto"/>
                      <w:sz w:val="21"/>
                      <w:lang w:val="en-US" w:eastAsia="zh-CN"/>
                    </w:rPr>
                  </w:pPr>
                  <w:r>
                    <w:rPr>
                      <w:rFonts w:hint="eastAsia" w:ascii="宋体" w:hAnsi="宋体" w:eastAsia="宋体" w:cs="宋体"/>
                      <w:color w:val="auto"/>
                      <w:sz w:val="21"/>
                      <w:lang w:val="en-US" w:eastAsia="zh-CN"/>
                    </w:rPr>
                    <w:t>50000.11</w:t>
                  </w:r>
                </w:p>
              </w:tc>
            </w:tr>
          </w:tbl>
          <w:p w14:paraId="6AE816B5">
            <w:pPr>
              <w:spacing w:line="360" w:lineRule="auto"/>
              <w:ind w:firstLine="420" w:firstLineChars="200"/>
              <w:rPr>
                <w:rFonts w:hint="eastAsia" w:ascii="宋体" w:hAnsi="宋体" w:eastAsia="宋体" w:cs="宋体"/>
                <w:color w:val="auto"/>
                <w:lang w:val="en-US" w:eastAsia="zh-CN"/>
              </w:rPr>
            </w:pPr>
          </w:p>
          <w:p w14:paraId="1D031CBE">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2、主要设备</w:t>
            </w:r>
          </w:p>
          <w:p w14:paraId="3AC2AA46">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本项目主要设备见表1-</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w:t>
            </w:r>
          </w:p>
          <w:p w14:paraId="5F8B7E23">
            <w:pPr>
              <w:spacing w:line="360" w:lineRule="auto"/>
              <w:ind w:firstLine="480"/>
              <w:jc w:val="center"/>
              <w:rPr>
                <w:rFonts w:hint="eastAsia" w:ascii="宋体" w:hAnsi="宋体" w:eastAsia="宋体" w:cs="宋体"/>
                <w:b/>
                <w:bCs/>
                <w:color w:val="auto"/>
                <w:szCs w:val="21"/>
              </w:rPr>
            </w:pPr>
            <w:r>
              <w:rPr>
                <w:rFonts w:hint="eastAsia" w:ascii="宋体" w:hAnsi="宋体" w:eastAsia="宋体" w:cs="宋体"/>
                <w:b/>
                <w:bCs/>
                <w:color w:val="auto"/>
                <w:szCs w:val="21"/>
              </w:rPr>
              <w:t>表1-</w:t>
            </w:r>
            <w:r>
              <w:rPr>
                <w:rFonts w:hint="eastAsia" w:ascii="宋体" w:hAnsi="宋体" w:eastAsia="宋体" w:cs="宋体"/>
                <w:b/>
                <w:bCs/>
                <w:color w:val="auto"/>
                <w:szCs w:val="21"/>
                <w:lang w:val="en-US" w:eastAsia="zh-CN"/>
              </w:rPr>
              <w:t>6</w:t>
            </w:r>
            <w:r>
              <w:rPr>
                <w:rFonts w:hint="eastAsia" w:ascii="宋体" w:hAnsi="宋体" w:eastAsia="宋体" w:cs="宋体"/>
                <w:b/>
                <w:bCs/>
                <w:color w:val="auto"/>
                <w:szCs w:val="21"/>
              </w:rPr>
              <w:t xml:space="preserve">  主要生产设备一览表</w:t>
            </w:r>
          </w:p>
          <w:tbl>
            <w:tblPr>
              <w:tblStyle w:val="19"/>
              <w:tblW w:w="9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2564"/>
              <w:gridCol w:w="1992"/>
              <w:gridCol w:w="1996"/>
              <w:gridCol w:w="1992"/>
            </w:tblGrid>
            <w:tr w14:paraId="53E16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195B5F1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2564" w:type="dxa"/>
                  <w:shd w:val="clear" w:color="auto" w:fill="auto"/>
                </w:tcPr>
                <w:p w14:paraId="1D1859D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设备名称</w:t>
                  </w:r>
                </w:p>
              </w:tc>
              <w:tc>
                <w:tcPr>
                  <w:tcW w:w="1992" w:type="dxa"/>
                  <w:shd w:val="clear" w:color="auto" w:fill="auto"/>
                  <w:vAlign w:val="center"/>
                </w:tcPr>
                <w:p w14:paraId="255DFC3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型号</w:t>
                  </w:r>
                </w:p>
              </w:tc>
              <w:tc>
                <w:tcPr>
                  <w:tcW w:w="1996" w:type="dxa"/>
                  <w:shd w:val="clear" w:color="auto" w:fill="auto"/>
                  <w:vAlign w:val="center"/>
                </w:tcPr>
                <w:p w14:paraId="5710608F">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单位</w:t>
                  </w:r>
                </w:p>
              </w:tc>
              <w:tc>
                <w:tcPr>
                  <w:tcW w:w="1992" w:type="dxa"/>
                </w:tcPr>
                <w:p w14:paraId="7D049F9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r>
            <w:tr w14:paraId="2193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7A58E1A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564" w:type="dxa"/>
                  <w:shd w:val="clear" w:color="auto" w:fill="auto"/>
                </w:tcPr>
                <w:p w14:paraId="68538151">
                  <w:pPr>
                    <w:spacing w:line="240" w:lineRule="atLeas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地磅</w:t>
                  </w:r>
                </w:p>
              </w:tc>
              <w:tc>
                <w:tcPr>
                  <w:tcW w:w="1992" w:type="dxa"/>
                  <w:shd w:val="clear" w:color="auto" w:fill="auto"/>
                  <w:vAlign w:val="center"/>
                </w:tcPr>
                <w:p w14:paraId="7B427D78">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SCS-100t-3×14m</w:t>
                  </w:r>
                </w:p>
              </w:tc>
              <w:tc>
                <w:tcPr>
                  <w:tcW w:w="1996" w:type="dxa"/>
                  <w:shd w:val="clear" w:color="auto" w:fill="auto"/>
                  <w:vAlign w:val="center"/>
                </w:tcPr>
                <w:p w14:paraId="1C72BB3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0313BF8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51B4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73C38AE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2564" w:type="dxa"/>
                  <w:shd w:val="clear" w:color="auto" w:fill="auto"/>
                </w:tcPr>
                <w:p w14:paraId="5F0F120F">
                  <w:pPr>
                    <w:spacing w:line="240" w:lineRule="atLeas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仪表打印机</w:t>
                  </w:r>
                </w:p>
              </w:tc>
              <w:tc>
                <w:tcPr>
                  <w:tcW w:w="1992" w:type="dxa"/>
                  <w:shd w:val="clear" w:color="auto" w:fill="auto"/>
                  <w:vAlign w:val="center"/>
                </w:tcPr>
                <w:p w14:paraId="35495CAA">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D12、D2008</w:t>
                  </w:r>
                </w:p>
              </w:tc>
              <w:tc>
                <w:tcPr>
                  <w:tcW w:w="1996" w:type="dxa"/>
                  <w:shd w:val="clear" w:color="auto" w:fill="auto"/>
                  <w:vAlign w:val="center"/>
                </w:tcPr>
                <w:p w14:paraId="017B27F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0A584D7F">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15DEA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6747828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2564" w:type="dxa"/>
                  <w:shd w:val="clear" w:color="auto" w:fill="auto"/>
                </w:tcPr>
                <w:p w14:paraId="3FABA2AD">
                  <w:pPr>
                    <w:spacing w:line="240" w:lineRule="atLeas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装载机</w:t>
                  </w:r>
                  <w:r>
                    <w:rPr>
                      <w:rFonts w:hint="eastAsia" w:ascii="宋体" w:hAnsi="宋体" w:eastAsia="宋体" w:cs="宋体"/>
                      <w:color w:val="auto"/>
                      <w:sz w:val="21"/>
                      <w:szCs w:val="21"/>
                      <w:lang w:val="en-US" w:eastAsia="zh-CN"/>
                    </w:rPr>
                    <w:t>ZL50二轴总成</w:t>
                  </w:r>
                </w:p>
              </w:tc>
              <w:tc>
                <w:tcPr>
                  <w:tcW w:w="1992" w:type="dxa"/>
                  <w:shd w:val="clear" w:color="auto" w:fill="auto"/>
                  <w:vAlign w:val="center"/>
                </w:tcPr>
                <w:p w14:paraId="1BA81724">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350×350×320mm</w:t>
                  </w:r>
                </w:p>
              </w:tc>
              <w:tc>
                <w:tcPr>
                  <w:tcW w:w="1996" w:type="dxa"/>
                  <w:shd w:val="clear" w:color="auto" w:fill="auto"/>
                  <w:vAlign w:val="center"/>
                </w:tcPr>
                <w:p w14:paraId="70EC220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14BD5CA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508A6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4B67EBC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2564" w:type="dxa"/>
                  <w:shd w:val="clear" w:color="auto" w:fill="auto"/>
                </w:tcPr>
                <w:p w14:paraId="4C8583A6">
                  <w:pPr>
                    <w:spacing w:line="240" w:lineRule="atLeas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废钢破碎生产线</w:t>
                  </w:r>
                </w:p>
              </w:tc>
              <w:tc>
                <w:tcPr>
                  <w:tcW w:w="1992" w:type="dxa"/>
                  <w:shd w:val="clear" w:color="auto" w:fill="auto"/>
                  <w:vAlign w:val="center"/>
                </w:tcPr>
                <w:p w14:paraId="36F0920D">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450w</w:t>
                  </w:r>
                </w:p>
              </w:tc>
              <w:tc>
                <w:tcPr>
                  <w:tcW w:w="1996" w:type="dxa"/>
                  <w:shd w:val="clear" w:color="auto" w:fill="auto"/>
                  <w:vAlign w:val="center"/>
                </w:tcPr>
                <w:p w14:paraId="2506AC8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36C4169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58189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193C81F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2564" w:type="dxa"/>
                  <w:shd w:val="clear" w:color="auto" w:fill="auto"/>
                  <w:vAlign w:val="center"/>
                </w:tcPr>
                <w:p w14:paraId="3B8F3440">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脉冲袋式除尘器</w:t>
                  </w:r>
                </w:p>
              </w:tc>
              <w:tc>
                <w:tcPr>
                  <w:tcW w:w="1992" w:type="dxa"/>
                  <w:shd w:val="clear" w:color="auto" w:fill="auto"/>
                  <w:vAlign w:val="center"/>
                </w:tcPr>
                <w:p w14:paraId="2404A1DA">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22kw</w:t>
                  </w:r>
                </w:p>
              </w:tc>
              <w:tc>
                <w:tcPr>
                  <w:tcW w:w="1996" w:type="dxa"/>
                  <w:shd w:val="clear" w:color="auto" w:fill="auto"/>
                  <w:vAlign w:val="center"/>
                </w:tcPr>
                <w:p w14:paraId="1220BF2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5A8ACC4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068E2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355C3D0E">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2564" w:type="dxa"/>
                  <w:shd w:val="clear" w:color="auto" w:fill="auto"/>
                  <w:vAlign w:val="center"/>
                </w:tcPr>
                <w:p w14:paraId="465D5AE8">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剪切机</w:t>
                  </w:r>
                </w:p>
              </w:tc>
              <w:tc>
                <w:tcPr>
                  <w:tcW w:w="1992" w:type="dxa"/>
                  <w:shd w:val="clear" w:color="auto" w:fill="auto"/>
                  <w:vAlign w:val="center"/>
                </w:tcPr>
                <w:p w14:paraId="5F91A704">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rPr>
                    <w:t>QA91Y-1250</w:t>
                  </w:r>
                </w:p>
              </w:tc>
              <w:tc>
                <w:tcPr>
                  <w:tcW w:w="1996" w:type="dxa"/>
                  <w:shd w:val="clear" w:color="auto" w:fill="auto"/>
                  <w:vAlign w:val="center"/>
                </w:tcPr>
                <w:p w14:paraId="7A62E7A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45D4E98A">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r>
            <w:tr w14:paraId="45253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22A2EDC4">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2564" w:type="dxa"/>
                  <w:shd w:val="clear" w:color="auto" w:fill="auto"/>
                  <w:vAlign w:val="center"/>
                </w:tcPr>
                <w:p w14:paraId="39C62C2A">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履带式鳞板输送机</w:t>
                  </w:r>
                </w:p>
              </w:tc>
              <w:tc>
                <w:tcPr>
                  <w:tcW w:w="1992" w:type="dxa"/>
                  <w:shd w:val="clear" w:color="auto" w:fill="auto"/>
                  <w:vAlign w:val="center"/>
                </w:tcPr>
                <w:p w14:paraId="2FE9190B">
                  <w:pPr>
                    <w:spacing w:line="276" w:lineRule="auto"/>
                    <w:jc w:val="center"/>
                    <w:rPr>
                      <w:rFonts w:hint="eastAsia" w:ascii="宋体" w:hAnsi="宋体" w:eastAsia="宋体" w:cs="宋体"/>
                      <w:color w:val="auto"/>
                      <w:kern w:val="0"/>
                      <w:sz w:val="21"/>
                      <w:szCs w:val="21"/>
                    </w:rPr>
                  </w:pPr>
                </w:p>
              </w:tc>
              <w:tc>
                <w:tcPr>
                  <w:tcW w:w="1996" w:type="dxa"/>
                  <w:shd w:val="clear" w:color="auto" w:fill="auto"/>
                  <w:vAlign w:val="center"/>
                </w:tcPr>
                <w:p w14:paraId="71C30B6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3B3C7607">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r>
            <w:tr w14:paraId="3F51A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110C0269">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2564" w:type="dxa"/>
                  <w:shd w:val="clear" w:color="auto" w:fill="auto"/>
                  <w:vAlign w:val="center"/>
                </w:tcPr>
                <w:p w14:paraId="09BBB73F">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磁选系统</w:t>
                  </w:r>
                </w:p>
              </w:tc>
              <w:tc>
                <w:tcPr>
                  <w:tcW w:w="1992" w:type="dxa"/>
                  <w:shd w:val="clear" w:color="auto" w:fill="auto"/>
                  <w:vAlign w:val="center"/>
                </w:tcPr>
                <w:p w14:paraId="39373301">
                  <w:pPr>
                    <w:spacing w:line="276" w:lineRule="auto"/>
                    <w:jc w:val="center"/>
                    <w:rPr>
                      <w:rFonts w:hint="eastAsia" w:ascii="宋体" w:hAnsi="宋体" w:eastAsia="宋体" w:cs="宋体"/>
                      <w:color w:val="auto"/>
                      <w:kern w:val="0"/>
                      <w:sz w:val="21"/>
                      <w:szCs w:val="21"/>
                    </w:rPr>
                  </w:pPr>
                </w:p>
              </w:tc>
              <w:tc>
                <w:tcPr>
                  <w:tcW w:w="1996" w:type="dxa"/>
                  <w:shd w:val="clear" w:color="auto" w:fill="auto"/>
                  <w:vAlign w:val="center"/>
                </w:tcPr>
                <w:p w14:paraId="1CB2F06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0B366592">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r>
            <w:tr w14:paraId="41AF7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5F4FB7B8">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p>
              </w:tc>
              <w:tc>
                <w:tcPr>
                  <w:tcW w:w="2564" w:type="dxa"/>
                  <w:shd w:val="clear" w:color="auto" w:fill="auto"/>
                  <w:vAlign w:val="center"/>
                </w:tcPr>
                <w:p w14:paraId="05F8D456">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风机</w:t>
                  </w:r>
                </w:p>
              </w:tc>
              <w:tc>
                <w:tcPr>
                  <w:tcW w:w="1992" w:type="dxa"/>
                  <w:shd w:val="clear" w:color="auto" w:fill="auto"/>
                  <w:vAlign w:val="center"/>
                </w:tcPr>
                <w:p w14:paraId="0FA1B1A0">
                  <w:pPr>
                    <w:spacing w:line="276" w:lineRule="auto"/>
                    <w:jc w:val="center"/>
                    <w:rPr>
                      <w:rFonts w:hint="eastAsia" w:ascii="宋体" w:hAnsi="宋体" w:eastAsia="宋体" w:cs="宋体"/>
                      <w:color w:val="auto"/>
                      <w:kern w:val="0"/>
                      <w:sz w:val="21"/>
                      <w:szCs w:val="21"/>
                    </w:rPr>
                  </w:pPr>
                </w:p>
              </w:tc>
              <w:tc>
                <w:tcPr>
                  <w:tcW w:w="1996" w:type="dxa"/>
                  <w:shd w:val="clear" w:color="auto" w:fill="auto"/>
                  <w:vAlign w:val="center"/>
                </w:tcPr>
                <w:p w14:paraId="2158760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4D508069">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r>
            <w:tr w14:paraId="29D9F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shd w:val="clear" w:color="auto" w:fill="auto"/>
                  <w:vAlign w:val="center"/>
                </w:tcPr>
                <w:p w14:paraId="3C89839D">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2564" w:type="dxa"/>
                  <w:shd w:val="clear" w:color="auto" w:fill="auto"/>
                  <w:vAlign w:val="center"/>
                </w:tcPr>
                <w:p w14:paraId="5EC552A0">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液压挖掘机</w:t>
                  </w:r>
                </w:p>
              </w:tc>
              <w:tc>
                <w:tcPr>
                  <w:tcW w:w="1992" w:type="dxa"/>
                  <w:shd w:val="clear" w:color="auto" w:fill="auto"/>
                  <w:vAlign w:val="center"/>
                </w:tcPr>
                <w:p w14:paraId="46B6AEE4">
                  <w:pPr>
                    <w:spacing w:line="276" w:lineRule="auto"/>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SY235C</w:t>
                  </w:r>
                </w:p>
              </w:tc>
              <w:tc>
                <w:tcPr>
                  <w:tcW w:w="1996" w:type="dxa"/>
                  <w:shd w:val="clear" w:color="auto" w:fill="auto"/>
                  <w:vAlign w:val="center"/>
                </w:tcPr>
                <w:p w14:paraId="37C4FEA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台</w:t>
                  </w:r>
                  <w:r>
                    <w:rPr>
                      <w:rFonts w:hint="eastAsia" w:ascii="宋体" w:hAnsi="宋体" w:eastAsia="宋体" w:cs="宋体"/>
                      <w:color w:val="auto"/>
                      <w:sz w:val="21"/>
                      <w:szCs w:val="21"/>
                      <w:lang w:eastAsia="zh-CN"/>
                    </w:rPr>
                    <w:t>（套）</w:t>
                  </w:r>
                </w:p>
              </w:tc>
              <w:tc>
                <w:tcPr>
                  <w:tcW w:w="1992" w:type="dxa"/>
                </w:tcPr>
                <w:p w14:paraId="4EB83777">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r>
          </w:tbl>
          <w:p w14:paraId="640029FC">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九、用水及动力供给</w:t>
            </w:r>
          </w:p>
          <w:p w14:paraId="598F812F">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1、给水</w:t>
            </w:r>
          </w:p>
          <w:p w14:paraId="4D9C3627">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本项目设置员工食堂和</w:t>
            </w:r>
            <w:r>
              <w:rPr>
                <w:rFonts w:hint="eastAsia" w:ascii="宋体" w:hAnsi="宋体" w:eastAsia="宋体" w:cs="宋体"/>
                <w:color w:val="auto"/>
                <w:sz w:val="24"/>
                <w:szCs w:val="24"/>
                <w:lang w:eastAsia="zh-CN"/>
              </w:rPr>
              <w:t>倒班房，</w:t>
            </w:r>
            <w:r>
              <w:rPr>
                <w:rFonts w:hint="eastAsia" w:ascii="宋体" w:hAnsi="宋体" w:eastAsia="宋体" w:cs="宋体"/>
                <w:color w:val="auto"/>
                <w:sz w:val="24"/>
                <w:szCs w:val="24"/>
              </w:rPr>
              <w:t>营运期生产车间内地坪日常清洁使用扫帚打扫，不进行冲洗。项目用水主要为生活用水</w:t>
            </w:r>
            <w:r>
              <w:rPr>
                <w:rFonts w:hint="eastAsia" w:ascii="宋体" w:hAnsi="宋体" w:eastAsia="宋体" w:cs="宋体"/>
                <w:color w:val="auto"/>
                <w:sz w:val="24"/>
                <w:szCs w:val="24"/>
                <w:lang w:eastAsia="zh-CN"/>
              </w:rPr>
              <w:t>，无生产用水。</w:t>
            </w:r>
          </w:p>
          <w:p w14:paraId="3A055C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本项目劳动定员</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rPr>
              <w:t>人，年工作</w:t>
            </w:r>
            <w:r>
              <w:rPr>
                <w:rFonts w:hint="eastAsia" w:ascii="宋体" w:hAnsi="宋体" w:eastAsia="宋体" w:cs="宋体"/>
                <w:color w:val="auto"/>
                <w:sz w:val="24"/>
                <w:szCs w:val="24"/>
                <w:lang w:val="en-US" w:eastAsia="zh-CN"/>
              </w:rPr>
              <w:t>300</w:t>
            </w:r>
            <w:r>
              <w:rPr>
                <w:rFonts w:hint="eastAsia" w:ascii="宋体" w:hAnsi="宋体" w:eastAsia="宋体" w:cs="宋体"/>
                <w:color w:val="auto"/>
                <w:sz w:val="24"/>
                <w:szCs w:val="24"/>
              </w:rPr>
              <w:t>天。根据《建筑给水排水设计规范（2009年版）》（GB50015-2003）和《四川省用水定额》（DB51/T 2138-2016）制定的各项用水定额，本项目用水预测及分配情况见表1-</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w:t>
            </w:r>
          </w:p>
          <w:p w14:paraId="65C36B4A">
            <w:pPr>
              <w:snapToGrid w:val="0"/>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表1-</w:t>
            </w:r>
            <w:r>
              <w:rPr>
                <w:rFonts w:hint="eastAsia" w:ascii="宋体" w:hAnsi="宋体" w:eastAsia="宋体" w:cs="宋体"/>
                <w:b/>
                <w:bCs/>
                <w:color w:val="auto"/>
                <w:szCs w:val="21"/>
                <w:lang w:val="en-US" w:eastAsia="zh-CN"/>
              </w:rPr>
              <w:t>7</w:t>
            </w:r>
            <w:r>
              <w:rPr>
                <w:rFonts w:hint="eastAsia" w:ascii="宋体" w:hAnsi="宋体" w:eastAsia="宋体" w:cs="宋体"/>
                <w:b/>
                <w:bCs/>
                <w:color w:val="auto"/>
                <w:szCs w:val="21"/>
              </w:rPr>
              <w:t xml:space="preserve">  项目用水及分配情况</w:t>
            </w:r>
          </w:p>
          <w:tbl>
            <w:tblPr>
              <w:tblStyle w:val="20"/>
              <w:tblW w:w="9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1421"/>
              <w:gridCol w:w="1441"/>
              <w:gridCol w:w="1617"/>
              <w:gridCol w:w="3525"/>
            </w:tblGrid>
            <w:tr w14:paraId="4BBAC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964" w:type="dxa"/>
                  <w:vAlign w:val="center"/>
                </w:tcPr>
                <w:p w14:paraId="1E02837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类型</w:t>
                  </w:r>
                </w:p>
              </w:tc>
              <w:tc>
                <w:tcPr>
                  <w:tcW w:w="1421" w:type="dxa"/>
                  <w:vAlign w:val="center"/>
                </w:tcPr>
                <w:p w14:paraId="7CFBD98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日最大容量</w:t>
                  </w:r>
                </w:p>
              </w:tc>
              <w:tc>
                <w:tcPr>
                  <w:tcW w:w="1441" w:type="dxa"/>
                  <w:vAlign w:val="center"/>
                </w:tcPr>
                <w:p w14:paraId="6A394EA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用水标准</w:t>
                  </w:r>
                </w:p>
              </w:tc>
              <w:tc>
                <w:tcPr>
                  <w:tcW w:w="1617" w:type="dxa"/>
                  <w:vAlign w:val="center"/>
                </w:tcPr>
                <w:p w14:paraId="34C0401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最大日用水量</w:t>
                  </w:r>
                </w:p>
              </w:tc>
              <w:tc>
                <w:tcPr>
                  <w:tcW w:w="3525" w:type="dxa"/>
                  <w:vAlign w:val="center"/>
                </w:tcPr>
                <w:p w14:paraId="55ADC55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6C397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1964" w:type="dxa"/>
                  <w:vAlign w:val="center"/>
                </w:tcPr>
                <w:p w14:paraId="3B71749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生活用水</w:t>
                  </w:r>
                </w:p>
              </w:tc>
              <w:tc>
                <w:tcPr>
                  <w:tcW w:w="1421" w:type="dxa"/>
                  <w:vAlign w:val="center"/>
                </w:tcPr>
                <w:p w14:paraId="5E94249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rPr>
                    <w:t>人</w:t>
                  </w:r>
                </w:p>
              </w:tc>
              <w:tc>
                <w:tcPr>
                  <w:tcW w:w="1441" w:type="dxa"/>
                  <w:vAlign w:val="center"/>
                </w:tcPr>
                <w:p w14:paraId="6C100C5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0.12</w:t>
                  </w: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/人·d</w:t>
                  </w:r>
                </w:p>
              </w:tc>
              <w:tc>
                <w:tcPr>
                  <w:tcW w:w="1617" w:type="dxa"/>
                  <w:vAlign w:val="center"/>
                </w:tcPr>
                <w:p w14:paraId="14D7915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3.6</w:t>
                  </w: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/d</w:t>
                  </w:r>
                </w:p>
              </w:tc>
              <w:tc>
                <w:tcPr>
                  <w:tcW w:w="3525" w:type="dxa"/>
                  <w:vAlign w:val="center"/>
                </w:tcPr>
                <w:p w14:paraId="693BBA7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化粪池、食堂隔油池</w:t>
                  </w:r>
                  <w:r>
                    <w:rPr>
                      <w:rFonts w:hint="eastAsia" w:ascii="宋体" w:hAnsi="宋体" w:eastAsia="宋体" w:cs="宋体"/>
                      <w:color w:val="auto"/>
                      <w:sz w:val="21"/>
                      <w:szCs w:val="21"/>
                    </w:rPr>
                    <w:t>处理后经园区污水管网排入</w:t>
                  </w:r>
                  <w:r>
                    <w:rPr>
                      <w:rFonts w:hint="eastAsia" w:ascii="宋体" w:hAnsi="宋体" w:eastAsia="宋体" w:cs="宋体"/>
                      <w:color w:val="auto"/>
                      <w:sz w:val="21"/>
                      <w:szCs w:val="21"/>
                      <w:lang w:eastAsia="zh-CN"/>
                    </w:rPr>
                    <w:t>龙眼井污水处理厂</w:t>
                  </w:r>
                </w:p>
              </w:tc>
            </w:tr>
            <w:tr w14:paraId="535D8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1964" w:type="dxa"/>
                  <w:vAlign w:val="center"/>
                </w:tcPr>
                <w:p w14:paraId="19ED870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总计</w:t>
                  </w:r>
                </w:p>
              </w:tc>
              <w:tc>
                <w:tcPr>
                  <w:tcW w:w="1421" w:type="dxa"/>
                  <w:vAlign w:val="center"/>
                </w:tcPr>
                <w:p w14:paraId="03BB3D1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441" w:type="dxa"/>
                  <w:vAlign w:val="center"/>
                </w:tcPr>
                <w:p w14:paraId="6E5325F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617" w:type="dxa"/>
                  <w:vAlign w:val="center"/>
                </w:tcPr>
                <w:p w14:paraId="1C308F2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3.6</w:t>
                  </w: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/d</w:t>
                  </w:r>
                </w:p>
              </w:tc>
              <w:tc>
                <w:tcPr>
                  <w:tcW w:w="3525" w:type="dxa"/>
                  <w:vAlign w:val="center"/>
                </w:tcPr>
                <w:p w14:paraId="46DEF02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6C1A9C8D">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2、排水</w:t>
            </w:r>
          </w:p>
          <w:p w14:paraId="45599284">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本项目排水依托</w:t>
            </w:r>
            <w:r>
              <w:rPr>
                <w:rFonts w:hint="eastAsia" w:ascii="宋体" w:hAnsi="宋体" w:eastAsia="宋体" w:cs="宋体"/>
                <w:color w:val="auto"/>
                <w:sz w:val="24"/>
                <w:szCs w:val="24"/>
                <w:lang w:eastAsia="zh-CN"/>
              </w:rPr>
              <w:t>四川省维斯泰汽车零部件有限公司</w:t>
            </w:r>
            <w:r>
              <w:rPr>
                <w:rFonts w:hint="eastAsia" w:ascii="宋体" w:hAnsi="宋体" w:eastAsia="宋体" w:cs="宋体"/>
                <w:color w:val="auto"/>
                <w:sz w:val="24"/>
                <w:szCs w:val="24"/>
              </w:rPr>
              <w:t>已建</w:t>
            </w:r>
            <w:r>
              <w:rPr>
                <w:rFonts w:hint="eastAsia" w:ascii="宋体" w:hAnsi="宋体" w:eastAsia="宋体" w:cs="宋体"/>
                <w:color w:val="auto"/>
                <w:sz w:val="24"/>
                <w:szCs w:val="24"/>
                <w:lang w:eastAsia="zh-CN"/>
              </w:rPr>
              <w:t>化粪池及</w:t>
            </w:r>
            <w:r>
              <w:rPr>
                <w:rFonts w:hint="eastAsia" w:ascii="宋体" w:hAnsi="宋体" w:eastAsia="宋体" w:cs="宋体"/>
                <w:color w:val="auto"/>
                <w:sz w:val="24"/>
                <w:szCs w:val="24"/>
              </w:rPr>
              <w:t>雨、污管网，</w:t>
            </w:r>
            <w:r>
              <w:rPr>
                <w:rFonts w:hint="eastAsia" w:ascii="宋体" w:hAnsi="宋体" w:eastAsia="宋体" w:cs="宋体"/>
                <w:color w:val="auto"/>
                <w:sz w:val="24"/>
                <w:szCs w:val="24"/>
                <w:lang w:eastAsia="zh-CN"/>
              </w:rPr>
              <w:t>食堂含油废水经本次整改新增的食堂隔油池预处理后再汇同生活污水进入化粪池处理。四川省维斯泰汽车零部件有限公司</w:t>
            </w:r>
            <w:r>
              <w:rPr>
                <w:rFonts w:hint="eastAsia" w:ascii="宋体" w:hAnsi="宋体" w:eastAsia="宋体" w:cs="宋体"/>
                <w:color w:val="auto"/>
                <w:sz w:val="24"/>
                <w:szCs w:val="24"/>
              </w:rPr>
              <w:t>排水系统采用雨、污分流制。本项目营运期生产车间内地坪日常清洁使用扫帚打扫，不进行冲洗</w:t>
            </w:r>
            <w:r>
              <w:rPr>
                <w:rFonts w:hint="eastAsia" w:ascii="宋体" w:hAnsi="宋体" w:eastAsia="宋体" w:cs="宋体"/>
                <w:bCs/>
                <w:color w:val="auto"/>
                <w:sz w:val="24"/>
                <w:szCs w:val="24"/>
              </w:rPr>
              <w:t>。</w:t>
            </w:r>
            <w:r>
              <w:rPr>
                <w:rFonts w:hint="eastAsia" w:ascii="宋体" w:hAnsi="宋体" w:eastAsia="宋体" w:cs="宋体"/>
                <w:color w:val="auto"/>
                <w:sz w:val="24"/>
                <w:szCs w:val="24"/>
              </w:rPr>
              <w:t>外排废水为生活污水，污水排放量按最大日用水量的8</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%计，则最大日污水排放量</w:t>
            </w:r>
            <w:r>
              <w:rPr>
                <w:rFonts w:hint="eastAsia" w:ascii="宋体" w:hAnsi="宋体" w:eastAsia="宋体" w:cs="宋体"/>
                <w:color w:val="auto"/>
                <w:sz w:val="24"/>
                <w:szCs w:val="24"/>
                <w:lang w:val="en-US" w:eastAsia="zh-CN"/>
              </w:rPr>
              <w:t>2.88</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/d，年污</w:t>
            </w:r>
            <w:r>
              <w:rPr>
                <w:rFonts w:hint="eastAsia" w:ascii="宋体" w:hAnsi="宋体" w:eastAsia="宋体" w:cs="宋体"/>
                <w:color w:val="auto"/>
                <w:sz w:val="24"/>
                <w:szCs w:val="24"/>
                <w:lang w:eastAsia="zh-CN"/>
              </w:rPr>
              <w:t>水</w:t>
            </w:r>
            <w:r>
              <w:rPr>
                <w:rFonts w:hint="eastAsia" w:ascii="宋体" w:hAnsi="宋体" w:eastAsia="宋体" w:cs="宋体"/>
                <w:color w:val="auto"/>
                <w:sz w:val="24"/>
                <w:szCs w:val="24"/>
              </w:rPr>
              <w:t>排放量</w:t>
            </w:r>
            <w:r>
              <w:rPr>
                <w:rFonts w:hint="eastAsia" w:ascii="宋体" w:hAnsi="宋体" w:eastAsia="宋体" w:cs="宋体"/>
                <w:color w:val="auto"/>
                <w:sz w:val="24"/>
                <w:szCs w:val="24"/>
                <w:lang w:val="en-US" w:eastAsia="zh-CN"/>
              </w:rPr>
              <w:t>864</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/a。</w:t>
            </w:r>
          </w:p>
          <w:p w14:paraId="79348FB4">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本项目生活污水经</w:t>
            </w:r>
            <w:r>
              <w:rPr>
                <w:rFonts w:hint="eastAsia" w:ascii="宋体" w:hAnsi="宋体" w:eastAsia="宋体" w:cs="宋体"/>
                <w:color w:val="auto"/>
                <w:sz w:val="24"/>
                <w:szCs w:val="24"/>
                <w:lang w:eastAsia="zh-CN"/>
              </w:rPr>
              <w:t>四川省维斯泰汽车零部件有限公司已建化粪</w:t>
            </w:r>
            <w:r>
              <w:rPr>
                <w:rFonts w:hint="eastAsia" w:ascii="宋体" w:hAnsi="宋体" w:eastAsia="宋体" w:cs="宋体"/>
                <w:color w:val="auto"/>
                <w:sz w:val="24"/>
                <w:szCs w:val="24"/>
              </w:rPr>
              <w:t>池</w:t>
            </w:r>
            <w:r>
              <w:rPr>
                <w:rFonts w:hint="eastAsia" w:ascii="宋体" w:hAnsi="宋体" w:eastAsia="宋体" w:cs="宋体"/>
                <w:color w:val="auto"/>
                <w:sz w:val="24"/>
                <w:szCs w:val="24"/>
                <w:lang w:eastAsia="zh-CN"/>
              </w:rPr>
              <w:t>及本次整改新增的食堂隔油池</w:t>
            </w:r>
            <w:r>
              <w:rPr>
                <w:rFonts w:hint="eastAsia" w:ascii="宋体" w:hAnsi="宋体" w:eastAsia="宋体" w:cs="宋体"/>
                <w:color w:val="auto"/>
                <w:sz w:val="24"/>
                <w:szCs w:val="24"/>
              </w:rPr>
              <w:t>处理达《污水综合排放标准》（GB8978-1996）三级标准后排入园区污水管网，经</w:t>
            </w:r>
            <w:r>
              <w:rPr>
                <w:rFonts w:hint="eastAsia" w:ascii="宋体" w:hAnsi="宋体" w:eastAsia="宋体" w:cs="宋体"/>
                <w:color w:val="auto"/>
                <w:sz w:val="24"/>
                <w:szCs w:val="24"/>
                <w:lang w:eastAsia="zh-CN"/>
              </w:rPr>
              <w:t>龙眼井</w:t>
            </w:r>
            <w:r>
              <w:rPr>
                <w:rFonts w:hint="eastAsia" w:ascii="宋体" w:hAnsi="宋体" w:eastAsia="宋体" w:cs="宋体"/>
                <w:color w:val="auto"/>
                <w:sz w:val="24"/>
                <w:szCs w:val="24"/>
              </w:rPr>
              <w:t>污水处理厂处理达《城镇污水处理厂污染物排放标准》（GB18918-2002）一级A标准后排至</w:t>
            </w:r>
            <w:r>
              <w:rPr>
                <w:rFonts w:hint="eastAsia" w:ascii="宋体" w:hAnsi="宋体" w:eastAsia="宋体" w:cs="宋体"/>
                <w:color w:val="auto"/>
                <w:sz w:val="24"/>
                <w:szCs w:val="24"/>
                <w:lang w:eastAsia="zh-CN"/>
              </w:rPr>
              <w:t>琼江</w:t>
            </w:r>
            <w:r>
              <w:rPr>
                <w:rFonts w:hint="eastAsia" w:ascii="宋体" w:hAnsi="宋体" w:eastAsia="宋体" w:cs="宋体"/>
                <w:color w:val="auto"/>
                <w:sz w:val="24"/>
                <w:szCs w:val="24"/>
              </w:rPr>
              <w:t>。</w:t>
            </w:r>
          </w:p>
          <w:p w14:paraId="71375E17">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3、供电</w:t>
            </w:r>
          </w:p>
          <w:p w14:paraId="398FF535">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本项目用电由园区电网供给，年用电量预计约为</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万kW·h。</w:t>
            </w:r>
          </w:p>
          <w:p w14:paraId="4DCA07FF">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4、空调系统</w:t>
            </w:r>
          </w:p>
          <w:p w14:paraId="2273C249">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本项目生产车间未设置空调系统，仅在办公区设置分体式空调。</w:t>
            </w:r>
          </w:p>
          <w:p w14:paraId="03E06192">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十、劳动定员及工作制度</w:t>
            </w:r>
          </w:p>
          <w:p w14:paraId="3934D166">
            <w:pPr>
              <w:spacing w:line="360" w:lineRule="auto"/>
              <w:ind w:firstLine="480"/>
              <w:rPr>
                <w:rFonts w:hint="eastAsia" w:ascii="宋体" w:hAnsi="宋体" w:eastAsia="宋体" w:cs="宋体"/>
                <w:b/>
                <w:color w:val="auto"/>
                <w:sz w:val="24"/>
                <w:szCs w:val="24"/>
              </w:rPr>
            </w:pPr>
            <w:r>
              <w:rPr>
                <w:rFonts w:hint="eastAsia" w:ascii="宋体" w:hAnsi="宋体" w:eastAsia="宋体" w:cs="宋体"/>
                <w:b/>
                <w:color w:val="auto"/>
                <w:sz w:val="24"/>
                <w:szCs w:val="24"/>
              </w:rPr>
              <w:t>1、劳动定员</w:t>
            </w:r>
          </w:p>
          <w:p w14:paraId="22A15D1F">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本项目劳动定员</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rPr>
              <w:t>人。</w:t>
            </w:r>
          </w:p>
          <w:p w14:paraId="5BD41982">
            <w:pPr>
              <w:spacing w:line="360" w:lineRule="auto"/>
              <w:ind w:firstLine="480"/>
              <w:rPr>
                <w:rFonts w:hint="eastAsia" w:ascii="宋体" w:hAnsi="宋体" w:eastAsia="宋体" w:cs="宋体"/>
                <w:b/>
                <w:color w:val="auto"/>
                <w:sz w:val="24"/>
                <w:szCs w:val="24"/>
              </w:rPr>
            </w:pPr>
            <w:r>
              <w:rPr>
                <w:rFonts w:hint="eastAsia" w:ascii="宋体" w:hAnsi="宋体" w:eastAsia="宋体" w:cs="宋体"/>
                <w:b/>
                <w:color w:val="auto"/>
                <w:sz w:val="24"/>
                <w:szCs w:val="24"/>
              </w:rPr>
              <w:t>2、工作制度</w:t>
            </w:r>
          </w:p>
          <w:p w14:paraId="68D58B6F">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本项目实行8小时工作制，年工作</w:t>
            </w:r>
            <w:r>
              <w:rPr>
                <w:rFonts w:hint="eastAsia" w:ascii="宋体" w:hAnsi="宋体" w:eastAsia="宋体" w:cs="宋体"/>
                <w:color w:val="auto"/>
                <w:sz w:val="24"/>
                <w:szCs w:val="24"/>
                <w:lang w:val="en-US" w:eastAsia="zh-CN"/>
              </w:rPr>
              <w:t>300</w:t>
            </w:r>
            <w:r>
              <w:rPr>
                <w:rFonts w:hint="eastAsia" w:ascii="宋体" w:hAnsi="宋体" w:eastAsia="宋体" w:cs="宋体"/>
                <w:color w:val="auto"/>
                <w:sz w:val="24"/>
                <w:szCs w:val="24"/>
              </w:rPr>
              <w:t>天。</w:t>
            </w:r>
          </w:p>
        </w:tc>
      </w:tr>
      <w:tr w14:paraId="618AD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194" w:type="dxa"/>
            <w:gridSpan w:val="7"/>
            <w:shd w:val="clear" w:color="auto" w:fill="auto"/>
          </w:tcPr>
          <w:p w14:paraId="49820EC4">
            <w:pPr>
              <w:spacing w:line="360" w:lineRule="auto"/>
              <w:rPr>
                <w:rFonts w:hint="eastAsia" w:ascii="宋体" w:hAnsi="宋体" w:eastAsia="宋体" w:cs="宋体"/>
                <w:color w:val="auto"/>
                <w:sz w:val="24"/>
                <w:lang w:eastAsia="zh-CN"/>
              </w:rPr>
            </w:pPr>
            <w:r>
              <w:rPr>
                <w:rFonts w:hint="eastAsia" w:ascii="宋体" w:hAnsi="宋体" w:eastAsia="宋体" w:cs="宋体"/>
                <w:b/>
                <w:color w:val="auto"/>
                <w:sz w:val="28"/>
                <w:szCs w:val="24"/>
              </w:rPr>
              <w:t>与本项目有关的原有污染情况及主要环境问题</w:t>
            </w:r>
          </w:p>
          <w:p w14:paraId="44BDB489">
            <w:pPr>
              <w:spacing w:line="360" w:lineRule="auto"/>
              <w:ind w:firstLine="480" w:firstLineChars="200"/>
              <w:rPr>
                <w:rFonts w:hint="eastAsia" w:ascii="宋体" w:hAnsi="宋体" w:eastAsia="宋体" w:cs="宋体"/>
                <w:b/>
                <w:color w:val="auto"/>
                <w:sz w:val="28"/>
                <w:szCs w:val="24"/>
                <w:lang w:eastAsia="zh-CN"/>
              </w:rPr>
            </w:pPr>
            <w:r>
              <w:rPr>
                <w:rFonts w:hint="eastAsia" w:ascii="宋体" w:hAnsi="宋体" w:eastAsia="宋体" w:cs="宋体"/>
                <w:color w:val="auto"/>
                <w:sz w:val="24"/>
                <w:szCs w:val="24"/>
              </w:rPr>
              <w:t>项目选址于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lang w:eastAsia="zh-CN"/>
              </w:rPr>
              <w:t>四川省维斯泰汽车零部件有限公司</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本区域周边无自然保护区、风景名胜区、国家重点文物保护单位、历史文化保护地等环境敏感目标。项目系</w:t>
            </w:r>
            <w:r>
              <w:rPr>
                <w:rFonts w:hint="eastAsia" w:ascii="宋体" w:hAnsi="宋体" w:eastAsia="宋体" w:cs="宋体"/>
                <w:color w:val="auto"/>
                <w:sz w:val="24"/>
                <w:szCs w:val="24"/>
              </w:rPr>
              <w:t>租用</w:t>
            </w:r>
            <w:r>
              <w:rPr>
                <w:rFonts w:hint="eastAsia" w:ascii="宋体" w:hAnsi="宋体" w:eastAsia="宋体" w:cs="宋体"/>
                <w:color w:val="auto"/>
                <w:sz w:val="24"/>
                <w:szCs w:val="24"/>
                <w:lang w:eastAsia="zh-CN"/>
              </w:rPr>
              <w:t>四川省维斯泰汽车零部件有限公司已建标准</w:t>
            </w:r>
            <w:r>
              <w:rPr>
                <w:rFonts w:hint="eastAsia" w:ascii="宋体" w:hAnsi="宋体" w:eastAsia="宋体" w:cs="宋体"/>
                <w:color w:val="auto"/>
                <w:sz w:val="24"/>
                <w:szCs w:val="24"/>
              </w:rPr>
              <w:t>厂房作为生产经营场所，本项目</w:t>
            </w:r>
            <w:r>
              <w:rPr>
                <w:rFonts w:hint="eastAsia" w:ascii="宋体" w:hAnsi="宋体" w:eastAsia="宋体" w:cs="宋体"/>
                <w:color w:val="auto"/>
                <w:sz w:val="24"/>
                <w:szCs w:val="24"/>
                <w:lang w:eastAsia="zh-CN"/>
              </w:rPr>
              <w:t>作</w:t>
            </w:r>
            <w:r>
              <w:rPr>
                <w:rFonts w:hint="eastAsia" w:ascii="宋体" w:hAnsi="宋体" w:eastAsia="宋体" w:cs="宋体"/>
                <w:color w:val="auto"/>
                <w:sz w:val="24"/>
                <w:szCs w:val="24"/>
              </w:rPr>
              <w:t>为新建</w:t>
            </w:r>
            <w:r>
              <w:rPr>
                <w:rFonts w:hint="eastAsia" w:ascii="宋体" w:hAnsi="宋体" w:eastAsia="宋体" w:cs="宋体"/>
                <w:color w:val="auto"/>
                <w:sz w:val="24"/>
                <w:szCs w:val="24"/>
                <w:lang w:eastAsia="zh-CN"/>
              </w:rPr>
              <w:t>（补评）</w:t>
            </w:r>
            <w:r>
              <w:rPr>
                <w:rFonts w:hint="eastAsia" w:ascii="宋体" w:hAnsi="宋体" w:eastAsia="宋体" w:cs="宋体"/>
                <w:color w:val="auto"/>
                <w:sz w:val="24"/>
                <w:szCs w:val="24"/>
              </w:rPr>
              <w:t>项目，</w:t>
            </w:r>
            <w:r>
              <w:rPr>
                <w:rFonts w:hint="eastAsia" w:ascii="宋体" w:hAnsi="宋体" w:eastAsia="宋体" w:cs="宋体"/>
                <w:color w:val="auto"/>
                <w:sz w:val="24"/>
                <w:szCs w:val="24"/>
                <w:lang w:eastAsia="zh-CN"/>
              </w:rPr>
              <w:t>本项目</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建设前</w:t>
            </w:r>
            <w:r>
              <w:rPr>
                <w:rFonts w:hint="eastAsia" w:ascii="宋体" w:hAnsi="宋体" w:eastAsia="宋体" w:cs="宋体"/>
                <w:color w:val="auto"/>
                <w:sz w:val="24"/>
                <w:szCs w:val="24"/>
              </w:rPr>
              <w:t>，地面为水泥地面，空置状态，</w:t>
            </w:r>
            <w:r>
              <w:rPr>
                <w:rFonts w:hint="eastAsia" w:ascii="宋体" w:hAnsi="宋体" w:eastAsia="宋体" w:cs="宋体"/>
                <w:color w:val="auto"/>
                <w:sz w:val="24"/>
                <w:szCs w:val="24"/>
                <w:lang w:eastAsia="zh-CN"/>
              </w:rPr>
              <w:t>现有项目施工期内产生的各类污染物均已得到有效治理，无遗留的环境问题，故无与本项目有关的原有污染问题。</w:t>
            </w:r>
          </w:p>
        </w:tc>
      </w:tr>
    </w:tbl>
    <w:p w14:paraId="78C18800">
      <w:pPr>
        <w:pStyle w:val="3"/>
        <w:spacing w:before="0" w:after="0" w:line="240" w:lineRule="auto"/>
        <w:rPr>
          <w:rFonts w:hint="eastAsia" w:ascii="宋体" w:hAnsi="宋体" w:eastAsia="宋体" w:cs="宋体"/>
          <w:color w:val="auto"/>
          <w:sz w:val="28"/>
          <w:szCs w:val="28"/>
        </w:rPr>
      </w:pPr>
    </w:p>
    <w:p w14:paraId="566D37BC">
      <w:pPr>
        <w:pStyle w:val="3"/>
        <w:spacing w:before="0" w:after="0" w:line="240" w:lineRule="auto"/>
        <w:rPr>
          <w:rFonts w:hint="eastAsia" w:ascii="宋体" w:hAnsi="宋体" w:eastAsia="宋体" w:cs="宋体"/>
          <w:color w:val="auto"/>
          <w:sz w:val="28"/>
          <w:szCs w:val="28"/>
        </w:rPr>
      </w:pPr>
    </w:p>
    <w:p w14:paraId="762FBD88">
      <w:pPr>
        <w:pStyle w:val="3"/>
        <w:spacing w:before="0" w:after="0" w:line="240" w:lineRule="auto"/>
        <w:rPr>
          <w:rFonts w:hint="eastAsia" w:ascii="宋体" w:hAnsi="宋体" w:eastAsia="宋体" w:cs="宋体"/>
          <w:color w:val="auto"/>
          <w:sz w:val="28"/>
          <w:szCs w:val="28"/>
        </w:rPr>
      </w:pPr>
    </w:p>
    <w:p w14:paraId="6922043C">
      <w:pPr>
        <w:pStyle w:val="3"/>
        <w:spacing w:before="0" w:after="0" w:line="240" w:lineRule="auto"/>
        <w:rPr>
          <w:rFonts w:hint="eastAsia" w:ascii="宋体" w:hAnsi="宋体" w:eastAsia="宋体" w:cs="宋体"/>
          <w:color w:val="auto"/>
          <w:sz w:val="28"/>
          <w:szCs w:val="28"/>
        </w:rPr>
      </w:pPr>
    </w:p>
    <w:p w14:paraId="164A248F">
      <w:pPr>
        <w:pStyle w:val="3"/>
        <w:spacing w:before="0" w:after="0" w:line="240" w:lineRule="auto"/>
        <w:rPr>
          <w:rFonts w:hint="eastAsia" w:ascii="宋体" w:hAnsi="宋体" w:eastAsia="宋体" w:cs="宋体"/>
          <w:color w:val="auto"/>
          <w:sz w:val="28"/>
          <w:szCs w:val="28"/>
        </w:rPr>
      </w:pPr>
    </w:p>
    <w:p w14:paraId="4196342B">
      <w:pPr>
        <w:pStyle w:val="3"/>
        <w:spacing w:before="0" w:after="0" w:line="240" w:lineRule="auto"/>
        <w:rPr>
          <w:rFonts w:hint="eastAsia" w:ascii="宋体" w:hAnsi="宋体" w:eastAsia="宋体" w:cs="宋体"/>
          <w:color w:val="auto"/>
          <w:sz w:val="28"/>
          <w:szCs w:val="28"/>
        </w:rPr>
      </w:pPr>
    </w:p>
    <w:p w14:paraId="2E4B2EC4">
      <w:pPr>
        <w:pStyle w:val="3"/>
        <w:spacing w:before="0" w:after="0" w:line="240" w:lineRule="auto"/>
        <w:rPr>
          <w:rFonts w:hint="eastAsia" w:ascii="宋体" w:hAnsi="宋体" w:eastAsia="宋体" w:cs="宋体"/>
          <w:color w:val="auto"/>
          <w:szCs w:val="28"/>
        </w:rPr>
      </w:pPr>
      <w:r>
        <w:rPr>
          <w:rFonts w:hint="eastAsia" w:ascii="宋体" w:hAnsi="宋体" w:eastAsia="宋体" w:cs="宋体"/>
          <w:color w:val="auto"/>
          <w:sz w:val="28"/>
          <w:szCs w:val="28"/>
        </w:rPr>
        <w:t xml:space="preserve">建设项目所在地自然环境社会环境简况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（表二）</w:t>
      </w:r>
    </w:p>
    <w:tbl>
      <w:tblPr>
        <w:tblStyle w:val="19"/>
        <w:tblW w:w="10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14:paraId="5F348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1C52590D">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自然环境简况(地形、地貌、地质、气候、气象、水文、植被、生物多样性等)：</w:t>
            </w:r>
          </w:p>
          <w:p w14:paraId="42F748C6">
            <w:pPr>
              <w:pStyle w:val="16"/>
              <w:spacing w:before="0" w:beforeAutospacing="0" w:after="0" w:afterAutospacing="0"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一、地理位置</w:t>
            </w:r>
          </w:p>
          <w:p w14:paraId="5B624D8F">
            <w:pPr>
              <w:wordWrap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遂宁市安居区位于四川盆地中部，遂宁市西南部，距遂宁市城区27公里。介于东经105</w:t>
            </w:r>
            <w:r>
              <w:rPr>
                <w:rFonts w:hint="eastAsia" w:ascii="宋体" w:hAnsi="宋体" w:eastAsia="宋体" w:cs="宋体"/>
                <w:color w:val="auto"/>
                <w:sz w:val="24"/>
                <w:szCs w:val="24"/>
                <w:vertAlign w:val="superscript"/>
              </w:rPr>
              <w:t>o</w:t>
            </w:r>
            <w:r>
              <w:rPr>
                <w:rFonts w:hint="eastAsia" w:ascii="宋体" w:hAnsi="宋体" w:eastAsia="宋体" w:cs="宋体"/>
                <w:color w:val="auto"/>
                <w:sz w:val="24"/>
                <w:szCs w:val="24"/>
              </w:rPr>
              <w:t>03′-105</w:t>
            </w:r>
            <w:r>
              <w:rPr>
                <w:rFonts w:hint="eastAsia" w:ascii="宋体" w:hAnsi="宋体" w:eastAsia="宋体" w:cs="宋体"/>
                <w:color w:val="auto"/>
                <w:sz w:val="24"/>
                <w:szCs w:val="24"/>
                <w:vertAlign w:val="superscript"/>
              </w:rPr>
              <w:t>o</w:t>
            </w:r>
            <w:r>
              <w:rPr>
                <w:rFonts w:hint="eastAsia" w:ascii="宋体" w:hAnsi="宋体" w:eastAsia="宋体" w:cs="宋体"/>
                <w:color w:val="auto"/>
                <w:sz w:val="24"/>
                <w:szCs w:val="24"/>
              </w:rPr>
              <w:t>44′，北纬30</w:t>
            </w:r>
            <w:r>
              <w:rPr>
                <w:rFonts w:hint="eastAsia" w:ascii="宋体" w:hAnsi="宋体" w:eastAsia="宋体" w:cs="宋体"/>
                <w:color w:val="auto"/>
                <w:sz w:val="24"/>
                <w:szCs w:val="24"/>
                <w:vertAlign w:val="superscript"/>
              </w:rPr>
              <w:t>o</w:t>
            </w:r>
            <w:r>
              <w:rPr>
                <w:rFonts w:hint="eastAsia" w:ascii="宋体" w:hAnsi="宋体" w:eastAsia="宋体" w:cs="宋体"/>
                <w:color w:val="auto"/>
                <w:sz w:val="24"/>
                <w:szCs w:val="24"/>
              </w:rPr>
              <w:t>10′-30</w:t>
            </w:r>
            <w:r>
              <w:rPr>
                <w:rFonts w:hint="eastAsia" w:ascii="宋体" w:hAnsi="宋体" w:eastAsia="宋体" w:cs="宋体"/>
                <w:color w:val="auto"/>
                <w:sz w:val="24"/>
                <w:szCs w:val="24"/>
                <w:vertAlign w:val="superscript"/>
              </w:rPr>
              <w:t>o</w:t>
            </w:r>
            <w:r>
              <w:rPr>
                <w:rFonts w:hint="eastAsia" w:ascii="宋体" w:hAnsi="宋体" w:eastAsia="宋体" w:cs="宋体"/>
                <w:color w:val="auto"/>
                <w:sz w:val="24"/>
                <w:szCs w:val="24"/>
              </w:rPr>
              <w:t>35′。东临遂宁市船山区，南接资阳市安岳县、重庆市潼南县，西至资阳市乐至县，北靠遂宁市大英县，处于成渝经济走廊的腹心地带。区域由原遂宁市中区南部区域分出，东西宽62.5公里，南北长44.3公里，幅员面积1258.2平方公里，耕地面积68.71万亩。公路及铁路交通都十分方便。</w:t>
            </w:r>
          </w:p>
          <w:p w14:paraId="7317B935">
            <w:pPr>
              <w:pStyle w:val="48"/>
              <w:snapToGrid w:val="0"/>
              <w:spacing w:line="360" w:lineRule="auto"/>
              <w:ind w:firstLine="480"/>
              <w:rPr>
                <w:rFonts w:hint="eastAsia" w:ascii="宋体" w:hAnsi="宋体" w:eastAsia="宋体" w:cs="宋体"/>
                <w:b/>
                <w:color w:val="auto"/>
                <w:sz w:val="24"/>
                <w:szCs w:val="24"/>
              </w:rPr>
            </w:pPr>
            <w:r>
              <w:rPr>
                <w:rFonts w:hint="eastAsia" w:ascii="宋体" w:hAnsi="宋体" w:eastAsia="宋体" w:cs="宋体"/>
                <w:color w:val="auto"/>
                <w:sz w:val="24"/>
                <w:szCs w:val="24"/>
              </w:rPr>
              <w:t>项目具体地理位置详见附图1。</w:t>
            </w:r>
          </w:p>
          <w:p w14:paraId="5729FA07">
            <w:pPr>
              <w:pStyle w:val="16"/>
              <w:spacing w:before="0" w:beforeAutospacing="0" w:after="0" w:afterAutospacing="0" w:line="360" w:lineRule="auto"/>
              <w:ind w:firstLine="482" w:firstLineChars="200"/>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二、地形、地貌</w:t>
            </w:r>
          </w:p>
          <w:p w14:paraId="146A1D01">
            <w:pPr>
              <w:spacing w:line="360" w:lineRule="auto"/>
              <w:ind w:firstLine="480" w:firstLineChars="200"/>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安居区地处川中丘陵腹地，地质构造简单，褶皱平缓，地貌类型单一，属中生代侏罗纪岩层，经流水侵蚀、切割、堆积形成侵蚀</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"https://baike.baidu.com/item/%E4%B8%98%E9%99%B5%E5%9C%B0%E8%B2%8C" \t "_blank" </w:instrText>
            </w:r>
            <w:r>
              <w:rPr>
                <w:rFonts w:hint="eastAsia" w:ascii="宋体" w:hAnsi="宋体" w:eastAsia="宋体" w:cs="宋体"/>
                <w:color w:val="auto"/>
                <w:sz w:val="24"/>
                <w:szCs w:val="24"/>
              </w:rPr>
              <w:fldChar w:fldCharType="separate"/>
            </w:r>
            <w:r>
              <w:rPr>
                <w:rStyle w:val="22"/>
                <w:rFonts w:hint="eastAsia" w:ascii="宋体" w:hAnsi="宋体" w:eastAsia="宋体" w:cs="宋体"/>
                <w:color w:val="auto"/>
                <w:sz w:val="24"/>
                <w:szCs w:val="24"/>
                <w:u w:val="none"/>
                <w:shd w:val="clear" w:color="auto" w:fill="FFFFFF"/>
              </w:rPr>
              <w:t>丘陵地貌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shd w:val="clear" w:color="auto" w:fill="FFFFFF"/>
              </w:rPr>
              <w:t>，海拔高度在300~600米之间。全境岩层下部以石灰岩为主，上部以紫红色沙土、泥岩为主，似为</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"https://baike.baidu.com/item/%E7%BA%A2%E5%9C%9F%E5%9C%B0" \t "_blank" </w:instrText>
            </w:r>
            <w:r>
              <w:rPr>
                <w:rFonts w:hint="eastAsia" w:ascii="宋体" w:hAnsi="宋体" w:eastAsia="宋体" w:cs="宋体"/>
                <w:color w:val="auto"/>
                <w:sz w:val="24"/>
                <w:szCs w:val="24"/>
              </w:rPr>
              <w:fldChar w:fldCharType="separate"/>
            </w:r>
            <w:r>
              <w:rPr>
                <w:rStyle w:val="22"/>
                <w:rFonts w:hint="eastAsia" w:ascii="宋体" w:hAnsi="宋体" w:eastAsia="宋体" w:cs="宋体"/>
                <w:color w:val="auto"/>
                <w:sz w:val="24"/>
                <w:szCs w:val="24"/>
                <w:u w:val="none"/>
                <w:shd w:val="clear" w:color="auto" w:fill="FFFFFF"/>
              </w:rPr>
              <w:t>红土地</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rPr>
              <w:t>。</w:t>
            </w:r>
          </w:p>
          <w:p w14:paraId="48BFF26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建设场地及邻近无大规模的区域性活动断裂通过，地质构造较简单，地震活动微弱，区域稳定性较好。场地内无滑坡、泥石流、崩塌等不良地质作用。综合分析，场地处于可进行建设的一般地段，稳定性较好，适宜建筑。</w:t>
            </w:r>
          </w:p>
          <w:p w14:paraId="7E423C47">
            <w:pPr>
              <w:pStyle w:val="16"/>
              <w:spacing w:before="0" w:beforeAutospacing="0" w:after="0" w:afterAutospacing="0" w:line="360" w:lineRule="auto"/>
              <w:ind w:firstLine="482" w:firstLineChars="200"/>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三、气候特征</w:t>
            </w:r>
          </w:p>
          <w:p w14:paraId="246698B9">
            <w:pPr>
              <w:pStyle w:val="16"/>
              <w:spacing w:before="0" w:beforeAutospacing="0" w:after="0" w:afterAutospacing="0" w:line="360" w:lineRule="auto"/>
              <w:ind w:firstLine="480" w:firstLineChars="200"/>
              <w:outlineLvl w:val="0"/>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安居区属亚热带季风气候，气候温和、四季分明，无霜期长，热量充足，雨量充沛，湿度大，云雾多。7~8月平均气温26~28℃，12~2月平均气温6~8℃；降水集中在6~8月，4~5月和9~10月次之，11~3月降水较少。风速一年四季较小，10~12月定时观测2分钟最大风速1.6~10.</w:t>
            </w:r>
            <w:r>
              <w:rPr>
                <w:rFonts w:hint="eastAsia" w:ascii="宋体" w:hAnsi="宋体" w:eastAsia="宋体" w:cs="宋体"/>
                <w:color w:val="auto"/>
                <w:sz w:val="24"/>
                <w:szCs w:val="24"/>
                <w:shd w:val="clear" w:color="auto" w:fill="FFFFFF"/>
                <w:vertAlign w:val="superscript"/>
              </w:rPr>
              <w:t>2</w:t>
            </w:r>
            <w:r>
              <w:rPr>
                <w:rFonts w:hint="eastAsia" w:ascii="宋体" w:hAnsi="宋体" w:eastAsia="宋体" w:cs="宋体"/>
                <w:color w:val="auto"/>
                <w:sz w:val="24"/>
                <w:szCs w:val="24"/>
                <w:shd w:val="clear" w:color="auto" w:fill="FFFFFF"/>
              </w:rPr>
              <w:t>m/s，静风频率5.4~12.6%，近地面盛行偏北风，约占43%；其次是偏南风，约占18%。</w:t>
            </w:r>
          </w:p>
          <w:p w14:paraId="344596A3">
            <w:pPr>
              <w:pStyle w:val="16"/>
              <w:spacing w:before="0" w:beforeAutospacing="0" w:after="0" w:afterAutospacing="0" w:line="360" w:lineRule="auto"/>
              <w:ind w:firstLine="482" w:firstLineChars="200"/>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四、区域水系及水文特征</w:t>
            </w:r>
          </w:p>
          <w:p w14:paraId="06758F0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（1）地表水</w:t>
            </w:r>
          </w:p>
          <w:p w14:paraId="5FB534FD">
            <w:pPr>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全区过境地表水数量较大，主要有王店子河、鲫江河、东西醴泉江、思蒙河、蟆颐埝，过境地表水多年平均径流量为132.58亿m</w:t>
            </w:r>
            <w:r>
              <w:rPr>
                <w:rFonts w:hint="eastAsia" w:ascii="宋体" w:hAnsi="宋体" w:eastAsia="宋体" w:cs="宋体"/>
                <w:bCs/>
                <w:color w:val="auto"/>
                <w:sz w:val="24"/>
                <w:szCs w:val="24"/>
                <w:vertAlign w:val="superscript"/>
              </w:rPr>
              <w:t>3</w:t>
            </w:r>
            <w:r>
              <w:rPr>
                <w:rFonts w:hint="eastAsia" w:ascii="宋体" w:hAnsi="宋体" w:eastAsia="宋体" w:cs="宋体"/>
                <w:bCs/>
                <w:color w:val="auto"/>
                <w:sz w:val="24"/>
                <w:szCs w:val="24"/>
              </w:rPr>
              <w:t>。全区地下水年径流量为2.37亿m</w:t>
            </w:r>
            <w:r>
              <w:rPr>
                <w:rFonts w:hint="eastAsia" w:ascii="宋体" w:hAnsi="宋体" w:eastAsia="宋体" w:cs="宋体"/>
                <w:bCs/>
                <w:color w:val="auto"/>
                <w:sz w:val="24"/>
                <w:szCs w:val="24"/>
                <w:vertAlign w:val="superscript"/>
              </w:rPr>
              <w:t>3</w:t>
            </w:r>
            <w:r>
              <w:rPr>
                <w:rFonts w:hint="eastAsia" w:ascii="宋体" w:hAnsi="宋体" w:eastAsia="宋体" w:cs="宋体"/>
                <w:bCs/>
                <w:color w:val="auto"/>
                <w:sz w:val="24"/>
                <w:szCs w:val="24"/>
              </w:rPr>
              <w:t>。</w:t>
            </w:r>
          </w:p>
          <w:p w14:paraId="4D866307">
            <w:pPr>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区内曾经有大马口水文站和安居雨量站等水文站，但都因各种原因在很短时间内撤消，水文资料奇缺，目前大都采用琼江下游潼南泰安水文站（距安居城区87.6公里）的观测数据。据潼南县泰安水文站测定，琼江最大洪水多发生在7月，洪峰流量均值为1300立方米/秒。1965年7月14日琼江干流出现最大洪峰流量为2370立方米/秒，同年4月20日曾出现最小流量1.97立方米/秒，二者相差1203倍，丰枯差异大，调节能力差。</w:t>
            </w:r>
          </w:p>
          <w:p w14:paraId="7341D757">
            <w:pPr>
              <w:spacing w:line="360" w:lineRule="auto"/>
              <w:ind w:firstLine="480" w:firstLineChars="200"/>
              <w:jc w:val="both"/>
              <w:rPr>
                <w:rFonts w:hint="eastAsia" w:ascii="宋体" w:hAnsi="宋体" w:eastAsia="宋体" w:cs="宋体"/>
                <w:bCs/>
                <w:color w:val="auto"/>
                <w:sz w:val="24"/>
                <w:szCs w:val="24"/>
              </w:rPr>
            </w:pPr>
            <w:r>
              <w:rPr>
                <w:rFonts w:hint="eastAsia" w:ascii="宋体" w:hAnsi="宋体" w:eastAsia="宋体" w:cs="宋体"/>
                <w:bCs/>
                <w:color w:val="auto"/>
                <w:sz w:val="24"/>
                <w:szCs w:val="24"/>
              </w:rPr>
              <w:t>安居区境内溪河棋布，境内有大小溪河37条，总长 438.2公里，总集雨面积1282.81平方公里，其中：集雨面积大于100平方公里的有3条；50~100平方公里的l条，属常年性流水，20～40平方公里的有7条，10～20平方公里的有9条，冬春有较小流水3～10平方公里的14条，小于3平方公里的3条，为深短流量小的季节性间流，冬春自动干枯，无水可取。</w:t>
            </w:r>
          </w:p>
          <w:p w14:paraId="6421173A">
            <w:pPr>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安居段上游水库成群，共有麻子滩水库、跑马滩水库、新生水库等中型水库7座，小型水库100多座，总蓄水2.98亿立方米，占整个琼江流域总蓄水量的72.3%。此外，沿江有13座小水电站。</w:t>
            </w:r>
          </w:p>
          <w:p w14:paraId="5A7ADB35">
            <w:pPr>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安居境内水系发达，主要河道有：琼江、蟠龙河、白安河等；水库有：麻子滩水库、三仙湖水库、跑马滩水库、双龙桥水库、新园水库、狮子湾水库、新生水库等。航道里程共计147.28公里，其中，琼江29.98公里，水库117.3公里，白安河、琼江两条河流穿越全区。</w:t>
            </w:r>
          </w:p>
          <w:p w14:paraId="732270CB">
            <w:pPr>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琼江河又称安居河，横贯区域东西，为遂宁境内涪江最大支流。琼江在遂宁市安居区以上分为南北两支，南支名蟠龙河，北支称为白安河，分别经过跑马滩和麻子滩水库，在安居区汇合后始称琼江。据潼南县泰安水文站测定，琼江最大洪水多发生在7月，洪峰流量均值为1300立方米/秒。1965年7月14日琼江干流出现最大洪峰流量为2370立方米/秒，同年4月20日曾出现最小流量1.97立方米/秒，二者相差1203倍，丰枯差异大，调节能力差。</w:t>
            </w:r>
          </w:p>
          <w:p w14:paraId="70D1B695">
            <w:pPr>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琼江遂宁段全长116.6公里，干流平均坡降1.1‰，多年平均流量9.73m</w:t>
            </w:r>
            <w:r>
              <w:rPr>
                <w:rFonts w:hint="eastAsia" w:ascii="宋体" w:hAnsi="宋体" w:eastAsia="宋体" w:cs="宋体"/>
                <w:bCs/>
                <w:color w:val="auto"/>
                <w:sz w:val="24"/>
                <w:szCs w:val="24"/>
                <w:vertAlign w:val="superscript"/>
              </w:rPr>
              <w:t>3</w:t>
            </w:r>
            <w:r>
              <w:rPr>
                <w:rFonts w:hint="eastAsia" w:ascii="宋体" w:hAnsi="宋体" w:eastAsia="宋体" w:cs="宋体"/>
                <w:bCs/>
                <w:color w:val="auto"/>
                <w:sz w:val="24"/>
                <w:szCs w:val="24"/>
                <w:vertAlign w:val="baseline"/>
                <w:lang w:val="en-US" w:eastAsia="zh-CN"/>
              </w:rPr>
              <w:t>/s</w:t>
            </w:r>
            <w:r>
              <w:rPr>
                <w:rFonts w:hint="eastAsia" w:ascii="宋体" w:hAnsi="宋体" w:eastAsia="宋体" w:cs="宋体"/>
                <w:bCs/>
                <w:color w:val="auto"/>
                <w:sz w:val="24"/>
                <w:szCs w:val="24"/>
              </w:rPr>
              <w:t>，流经遂宁市安居区的白马、拦江、东禅、安居、三家等17个乡镇及横山、西眉二镇的部分地区，集雨面积共1021.85平方公里，占安居区幅员面积的81.2％。其中安居境内流程42km。</w:t>
            </w:r>
          </w:p>
          <w:p w14:paraId="23590C4F">
            <w:pPr>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本项目位于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bCs/>
                <w:color w:val="auto"/>
                <w:sz w:val="24"/>
                <w:szCs w:val="24"/>
              </w:rPr>
              <w:t>，周边主要地表水体为琼江，根据调查，本项目产生的废水排至园区污水管网，最终排至龙眼井污水处理厂进行处理，最终排放至琼江。本项目琼江评价河段属于Ⅲ类水域，其主要功能为行洪和纳污，为本项目的最终受纳水体。</w:t>
            </w:r>
          </w:p>
          <w:p w14:paraId="77C9FF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（2）地下水</w:t>
            </w:r>
          </w:p>
          <w:p w14:paraId="05A77B27">
            <w:pPr>
              <w:adjustRightInd w:val="0"/>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Cs/>
                <w:color w:val="auto"/>
                <w:sz w:val="24"/>
                <w:szCs w:val="24"/>
              </w:rPr>
              <w:t>根据地形、地貌、地质构造、地层岩性和地下水空间分布、含水介质、赋存条件、水力性质和水动力条件，场地区地下水类型主要为第四系松散堆积层孔隙水、基岩风化裂隙水。</w:t>
            </w:r>
          </w:p>
          <w:p w14:paraId="48A91033">
            <w:pPr>
              <w:adjustRightInd w:val="0"/>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Cs/>
                <w:color w:val="auto"/>
                <w:sz w:val="24"/>
                <w:szCs w:val="24"/>
              </w:rPr>
              <w:t>第四系松散堆积层孔隙水主要赋存于第四系坡洪积粉质粘土层中，其中粉质粘土层呈软塑～可塑状，岩性结构较为紧密，几乎不含自由水，仅在局部地段富有少量的上层滞水，该层富水性贫乏、透水性差，具有相对隔水意义。</w:t>
            </w:r>
          </w:p>
          <w:p w14:paraId="196A26D3">
            <w:pPr>
              <w:adjustRightInd w:val="0"/>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Cs/>
                <w:color w:val="auto"/>
                <w:sz w:val="24"/>
                <w:szCs w:val="24"/>
              </w:rPr>
              <w:t>基岩风化裂隙水：浅层风化裂隙水主要为埋藏于侏罗系中统沙溪庙组(J</w:t>
            </w:r>
            <w:r>
              <w:rPr>
                <w:rFonts w:hint="eastAsia" w:ascii="宋体" w:hAnsi="宋体" w:eastAsia="宋体" w:cs="宋体"/>
                <w:bCs/>
                <w:color w:val="auto"/>
                <w:sz w:val="24"/>
                <w:szCs w:val="24"/>
                <w:vertAlign w:val="subscript"/>
              </w:rPr>
              <w:t>2s</w:t>
            </w:r>
            <w:r>
              <w:rPr>
                <w:rFonts w:hint="eastAsia" w:ascii="宋体" w:hAnsi="宋体" w:eastAsia="宋体" w:cs="宋体"/>
                <w:bCs/>
                <w:color w:val="auto"/>
                <w:sz w:val="24"/>
                <w:szCs w:val="24"/>
              </w:rPr>
              <w:t>)砂、泥岩浅层风化裂隙带中，是区内分布最广泛的一种地下水类型。该类型地下水以砂岩裂隙和泥岩网状微细裂隙储集为主，孔隙储集次之，局部兼有溶蚀孔隙、裂隙储水，属潜水类型。部分微具承压性，具有地下水分布广泛，埋藏浅、水质好的特点。但富水性分布极不均匀，相对富水带主要位于汇水面积较大的沟谷地带，水量一般较小，埋深一般3-5m。该风化带厚度25～30m，面裂隙率1.0-2.5%。单井出水量一般0.8～5m</w:t>
            </w:r>
            <w:r>
              <w:rPr>
                <w:rFonts w:hint="eastAsia" w:ascii="宋体" w:hAnsi="宋体" w:eastAsia="宋体" w:cs="宋体"/>
                <w:bCs/>
                <w:color w:val="auto"/>
                <w:sz w:val="24"/>
                <w:szCs w:val="24"/>
                <w:vertAlign w:val="superscript"/>
              </w:rPr>
              <w:t>3</w:t>
            </w:r>
            <w:r>
              <w:rPr>
                <w:rFonts w:hint="eastAsia" w:ascii="宋体" w:hAnsi="宋体" w:eastAsia="宋体" w:cs="宋体"/>
                <w:bCs/>
                <w:color w:val="auto"/>
                <w:sz w:val="24"/>
                <w:szCs w:val="24"/>
              </w:rPr>
              <w:t>/d。在丘包顶部及斜坡地带未见井、泉等地下水出露点。</w:t>
            </w:r>
          </w:p>
          <w:p w14:paraId="270DD01C">
            <w:pPr>
              <w:pStyle w:val="16"/>
              <w:spacing w:before="0" w:beforeAutospacing="0" w:after="0" w:afterAutospacing="0" w:line="360" w:lineRule="auto"/>
              <w:ind w:firstLine="482" w:firstLineChars="200"/>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五、生物资源</w:t>
            </w:r>
          </w:p>
          <w:p w14:paraId="7AE47926">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安居区境内地势平坦，土壤肥沃，适宜水稻、玉米、小麦等多种粮食作物；棉花、油料、</w:t>
            </w:r>
            <w:r>
              <w:rPr>
                <w:rFonts w:hint="eastAsia" w:ascii="宋体" w:hAnsi="宋体" w:cs="宋体"/>
                <w:b w:val="0"/>
                <w:bCs/>
                <w:color w:val="auto"/>
                <w:sz w:val="24"/>
                <w:szCs w:val="24"/>
                <w:lang w:eastAsia="zh-CN"/>
              </w:rPr>
              <w:t>甘蔗</w:t>
            </w:r>
            <w:r>
              <w:rPr>
                <w:rFonts w:hint="eastAsia" w:ascii="宋体" w:hAnsi="宋体" w:eastAsia="宋体" w:cs="宋体"/>
                <w:b w:val="0"/>
                <w:bCs/>
                <w:color w:val="auto"/>
                <w:sz w:val="24"/>
                <w:szCs w:val="24"/>
              </w:rPr>
              <w:t>、海椒、麻竹笋、中药材等经济作物；柑桔、苹果、梨、桃等多种水果。</w:t>
            </w:r>
          </w:p>
          <w:p w14:paraId="6072387B">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安居区林地总面积41990.21公顷，森林覆盖率32.6%；全区共有木本植物110种，隶属于61科、66属。属国家保护植物的有水杉、攀枝花苏铁、银杏、鹅掌楸、翠柏、红豆树等，还有百年以上的黄桷树等古树。</w:t>
            </w:r>
          </w:p>
          <w:p w14:paraId="6D50BDA3">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本项目建设区属</w:t>
            </w:r>
            <w:r>
              <w:rPr>
                <w:rFonts w:hint="eastAsia" w:ascii="宋体" w:hAnsi="宋体" w:cs="宋体"/>
                <w:b/>
                <w:color w:val="auto"/>
                <w:sz w:val="24"/>
                <w:szCs w:val="24"/>
                <w:lang w:eastAsia="zh-CN"/>
              </w:rPr>
              <w:t>遂宁市安居区化工工业园四川维斯泰汽车零部件有限公司内</w:t>
            </w:r>
            <w:r>
              <w:rPr>
                <w:rFonts w:hint="eastAsia" w:ascii="宋体" w:hAnsi="宋体" w:eastAsia="宋体" w:cs="宋体"/>
                <w:b/>
                <w:color w:val="auto"/>
                <w:sz w:val="24"/>
                <w:szCs w:val="24"/>
              </w:rPr>
              <w:t>，目前主要为</w:t>
            </w:r>
            <w:r>
              <w:rPr>
                <w:rFonts w:hint="eastAsia" w:ascii="宋体" w:hAnsi="宋体" w:eastAsia="宋体" w:cs="宋体"/>
                <w:b/>
                <w:color w:val="auto"/>
                <w:sz w:val="24"/>
                <w:szCs w:val="24"/>
                <w:lang w:eastAsia="zh-CN"/>
              </w:rPr>
              <w:t>已建厂房和待建空地</w:t>
            </w:r>
            <w:r>
              <w:rPr>
                <w:rFonts w:hint="eastAsia" w:ascii="宋体" w:hAnsi="宋体" w:eastAsia="宋体" w:cs="宋体"/>
                <w:b/>
                <w:color w:val="auto"/>
                <w:sz w:val="24"/>
                <w:szCs w:val="24"/>
              </w:rPr>
              <w:t>，评价区域内无珍稀保护动植物、古大树木、文物古迹、风景名胜区、自然保护区等敏感点分布。</w:t>
            </w:r>
          </w:p>
        </w:tc>
      </w:tr>
      <w:tr w14:paraId="07B15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19E1DFB0">
            <w:pPr>
              <w:snapToGrid w:val="0"/>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遂宁</w:t>
            </w:r>
            <w:r>
              <w:rPr>
                <w:rFonts w:hint="eastAsia" w:ascii="宋体" w:hAnsi="宋体" w:eastAsia="宋体" w:cs="宋体"/>
                <w:b/>
                <w:bCs/>
                <w:color w:val="auto"/>
                <w:sz w:val="28"/>
                <w:szCs w:val="28"/>
                <w:lang w:eastAsia="zh-CN"/>
              </w:rPr>
              <w:t>安居区化工工业园区</w:t>
            </w:r>
            <w:r>
              <w:rPr>
                <w:rFonts w:hint="eastAsia" w:ascii="宋体" w:hAnsi="宋体" w:eastAsia="宋体" w:cs="宋体"/>
                <w:b/>
                <w:bCs/>
                <w:color w:val="auto"/>
                <w:sz w:val="28"/>
                <w:szCs w:val="28"/>
              </w:rPr>
              <w:t>概况：</w:t>
            </w:r>
          </w:p>
          <w:p w14:paraId="0D46FB1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化工工业园</w:t>
            </w:r>
            <w:r>
              <w:rPr>
                <w:rFonts w:hint="eastAsia" w:ascii="宋体" w:hAnsi="宋体" w:eastAsia="宋体" w:cs="宋体"/>
                <w:color w:val="auto"/>
                <w:sz w:val="24"/>
                <w:szCs w:val="24"/>
              </w:rPr>
              <w:t>位于安居</w:t>
            </w:r>
            <w:r>
              <w:rPr>
                <w:rFonts w:hint="eastAsia" w:ascii="宋体" w:hAnsi="宋体" w:eastAsia="宋体" w:cs="宋体"/>
                <w:color w:val="auto"/>
                <w:sz w:val="24"/>
                <w:szCs w:val="24"/>
                <w:lang w:eastAsia="zh-CN"/>
              </w:rPr>
              <w:t>城区</w:t>
            </w:r>
            <w:r>
              <w:rPr>
                <w:rFonts w:hint="eastAsia" w:ascii="宋体" w:hAnsi="宋体" w:eastAsia="宋体" w:cs="宋体"/>
                <w:color w:val="auto"/>
                <w:sz w:val="24"/>
                <w:szCs w:val="24"/>
              </w:rPr>
              <w:t>东</w:t>
            </w:r>
            <w:r>
              <w:rPr>
                <w:rFonts w:hint="eastAsia" w:ascii="宋体" w:hAnsi="宋体" w:eastAsia="宋体" w:cs="宋体"/>
                <w:color w:val="auto"/>
                <w:sz w:val="24"/>
                <w:szCs w:val="24"/>
                <w:lang w:eastAsia="zh-CN"/>
              </w:rPr>
              <w:t>南</w:t>
            </w:r>
            <w:r>
              <w:rPr>
                <w:rFonts w:hint="eastAsia" w:ascii="宋体" w:hAnsi="宋体" w:eastAsia="宋体" w:cs="宋体"/>
                <w:color w:val="auto"/>
                <w:sz w:val="24"/>
                <w:szCs w:val="24"/>
              </w:rPr>
              <w:t>部，</w:t>
            </w:r>
            <w:r>
              <w:rPr>
                <w:rFonts w:hint="eastAsia" w:ascii="宋体" w:hAnsi="宋体" w:eastAsia="宋体" w:cs="宋体"/>
                <w:color w:val="auto"/>
                <w:sz w:val="24"/>
                <w:szCs w:val="24"/>
                <w:lang w:eastAsia="zh-CN"/>
              </w:rPr>
              <w:t>西靠琼江，北到遂内高速公路连接线，东部边缘有遂内高速公路斜穿基地，规划总用地面积</w:t>
            </w:r>
            <w:r>
              <w:rPr>
                <w:rFonts w:hint="eastAsia" w:ascii="宋体" w:hAnsi="宋体" w:eastAsia="宋体" w:cs="宋体"/>
                <w:color w:val="auto"/>
                <w:sz w:val="24"/>
                <w:szCs w:val="24"/>
                <w:lang w:val="en-US" w:eastAsia="zh-CN"/>
              </w:rPr>
              <w:t>5.75平方公里</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规划区总占地面积</w:t>
            </w:r>
            <w:r>
              <w:rPr>
                <w:rFonts w:hint="eastAsia" w:ascii="宋体" w:hAnsi="宋体" w:eastAsia="宋体" w:cs="宋体"/>
                <w:color w:val="auto"/>
                <w:sz w:val="24"/>
                <w:szCs w:val="24"/>
                <w:lang w:val="en-US" w:eastAsia="zh-CN"/>
              </w:rPr>
              <w:t>570公顷，重点发展天然气制乙炔、氢氰酸、合成氨及盐化工和精细化工产业，规划目标至2020年，产业规模达100亿元</w:t>
            </w:r>
            <w:r>
              <w:rPr>
                <w:rFonts w:hint="eastAsia" w:ascii="宋体" w:hAnsi="宋体" w:eastAsia="宋体" w:cs="宋体"/>
                <w:color w:val="auto"/>
                <w:sz w:val="24"/>
                <w:szCs w:val="24"/>
              </w:rPr>
              <w:t>。以建设循环型和生态型工业理念为宗旨，大力发展绿色经济，实施环境保护和资源再生循环利用，倾力打造特色鲜明、环境优美、健康舒适的生态化工工业园区。　　      </w:t>
            </w:r>
          </w:p>
          <w:p w14:paraId="7A2E2CC5">
            <w:pPr>
              <w:snapToGrid w:val="0"/>
              <w:spacing w:line="360" w:lineRule="auto"/>
              <w:ind w:firstLine="480" w:firstLineChars="200"/>
              <w:rPr>
                <w:rFonts w:hint="eastAsia" w:ascii="宋体" w:hAnsi="宋体" w:eastAsia="宋体" w:cs="宋体"/>
                <w:color w:val="auto"/>
                <w:lang w:val="en-US" w:eastAsia="zh-CN"/>
              </w:rPr>
            </w:pPr>
            <w:r>
              <w:rPr>
                <w:rFonts w:hint="eastAsia" w:ascii="宋体" w:hAnsi="宋体" w:eastAsia="宋体" w:cs="宋体"/>
                <w:color w:val="auto"/>
                <w:sz w:val="24"/>
                <w:szCs w:val="24"/>
              </w:rPr>
              <w:t>园区规划结构为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五轴、六区、多廊道</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的整体空间用地布局。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五轴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即规划区内结合重要的公共服务设施和重要景观要素形成的通达山水轴线；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六区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即美丰工业区、综合服务区、军创工业区、泰禾工业区、滨水生态保护区、山体生态控制区；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多廊道</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指依据场地单元形成以开敞空间为主要内容的视觉通廊及步行走廊。园区将充分利用丰富的盐卤资源和天然气资源，依托已引进的三个化工项目进一步做长产业链，重点发展环保型精细化工产业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力争到2010年培育2家主营业务收入上亿元的化工企业，其中上10亿元的企业1家，园区主营业务收入达到38亿元；力争用五年时间把化工工业园建成百亿园区；到2015年达到176亿元；到2020年达到680亿元。</w:t>
            </w:r>
            <w:r>
              <w:rPr>
                <w:rFonts w:hint="eastAsia" w:ascii="宋体" w:hAnsi="宋体" w:eastAsia="宋体" w:cs="宋体"/>
                <w:b w:val="0"/>
                <w:bCs w:val="0"/>
                <w:color w:val="auto"/>
                <w:sz w:val="24"/>
                <w:szCs w:val="24"/>
                <w:lang w:eastAsia="zh-CN"/>
              </w:rPr>
              <w:t>准入条件：规划区支持发展符合国家产业政策的天然气化工、盐化工及精细化工产业；</w:t>
            </w:r>
            <w:r>
              <w:rPr>
                <w:rFonts w:hint="eastAsia" w:ascii="宋体" w:hAnsi="宋体" w:eastAsia="宋体" w:cs="宋体"/>
                <w:b/>
                <w:bCs/>
                <w:color w:val="auto"/>
                <w:sz w:val="24"/>
                <w:szCs w:val="24"/>
                <w:lang w:eastAsia="zh-CN"/>
              </w:rPr>
              <w:t>禁止发展农副食品、饮料、烟草业，造纸、医药、化学纤维制造业，非金属矿物制品业，黑色、有色金属冶炼及压延加工业。</w:t>
            </w:r>
            <w:r>
              <w:rPr>
                <w:rFonts w:hint="eastAsia" w:ascii="宋体" w:hAnsi="宋体" w:eastAsia="宋体" w:cs="宋体"/>
                <w:b/>
                <w:bCs/>
                <w:color w:val="auto"/>
                <w:sz w:val="24"/>
                <w:szCs w:val="24"/>
                <w:lang w:val="en-US" w:eastAsia="zh-CN"/>
              </w:rPr>
              <w:t>本项目作为废钢材破碎加工项目，属于</w:t>
            </w:r>
            <w:r>
              <w:rPr>
                <w:rFonts w:hint="eastAsia" w:ascii="宋体" w:hAnsi="宋体" w:cs="宋体"/>
                <w:b/>
                <w:bCs/>
                <w:color w:val="auto"/>
                <w:sz w:val="24"/>
                <w:szCs w:val="24"/>
                <w:lang w:val="en-US" w:eastAsia="zh-CN"/>
              </w:rPr>
              <w:t>允许</w:t>
            </w:r>
            <w:r>
              <w:rPr>
                <w:rFonts w:hint="eastAsia" w:ascii="宋体" w:hAnsi="宋体" w:eastAsia="宋体" w:cs="宋体"/>
                <w:b/>
                <w:bCs/>
                <w:color w:val="auto"/>
                <w:sz w:val="24"/>
                <w:szCs w:val="24"/>
                <w:lang w:val="en-US" w:eastAsia="zh-CN"/>
              </w:rPr>
              <w:t>引入的产业。</w:t>
            </w:r>
          </w:p>
        </w:tc>
      </w:tr>
      <w:tr w14:paraId="47B31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51383F94">
            <w:pPr>
              <w:snapToGrid w:val="0"/>
              <w:spacing w:line="360" w:lineRule="auto"/>
              <w:rPr>
                <w:rFonts w:hint="eastAsia" w:ascii="宋体" w:hAnsi="宋体" w:eastAsia="宋体" w:cs="宋体"/>
                <w:b/>
                <w:color w:val="auto"/>
                <w:sz w:val="28"/>
                <w:szCs w:val="24"/>
              </w:rPr>
            </w:pPr>
            <w:r>
              <w:rPr>
                <w:rFonts w:hint="eastAsia" w:ascii="宋体" w:hAnsi="宋体" w:eastAsia="宋体" w:cs="宋体"/>
                <w:b/>
                <w:color w:val="auto"/>
                <w:sz w:val="28"/>
                <w:szCs w:val="24"/>
                <w:lang w:eastAsia="zh-CN"/>
              </w:rPr>
              <w:t>龙眼井污水</w:t>
            </w:r>
            <w:r>
              <w:rPr>
                <w:rFonts w:hint="eastAsia" w:ascii="宋体" w:hAnsi="宋体" w:eastAsia="宋体" w:cs="宋体"/>
                <w:b/>
                <w:color w:val="auto"/>
                <w:sz w:val="28"/>
                <w:szCs w:val="24"/>
              </w:rPr>
              <w:t>处理厂概况：</w:t>
            </w:r>
          </w:p>
          <w:p w14:paraId="6FA7B73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龙眼井污水处理厂位于安居区龙眼井村，占地面积约50亩，设计废水处理规模为1.6万m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采用CASS+D型滤池污水处理工艺，尾水达《城镇污水处理厂污染物排放标准》（GB18918-2002）中一级A标准排入琼江。该污水处理厂工程于2013年10月开工建设，已于2015年4月完工并投入运行。根据园区规划环评可知，龙眼井污水处理厂主要为处理园区所有企业的废水，因此，本项目产生的废水能够进入龙眼井污水处理厂进行处理。</w:t>
            </w:r>
          </w:p>
          <w:p w14:paraId="5CCED80C">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rPr>
              <w:t>本项目废水排放量为</w:t>
            </w:r>
            <w:r>
              <w:rPr>
                <w:rFonts w:hint="eastAsia" w:ascii="宋体" w:hAnsi="宋体" w:eastAsia="宋体" w:cs="宋体"/>
                <w:b/>
                <w:bCs/>
                <w:color w:val="auto"/>
                <w:kern w:val="0"/>
                <w:sz w:val="24"/>
                <w:szCs w:val="24"/>
                <w:lang w:val="en-US" w:eastAsia="zh-CN"/>
              </w:rPr>
              <w:t>2.88</w:t>
            </w:r>
            <w:r>
              <w:rPr>
                <w:rFonts w:hint="eastAsia" w:ascii="宋体" w:hAnsi="宋体" w:eastAsia="宋体" w:cs="宋体"/>
                <w:b/>
                <w:bCs/>
                <w:color w:val="auto"/>
                <w:kern w:val="0"/>
                <w:sz w:val="24"/>
                <w:szCs w:val="24"/>
              </w:rPr>
              <w:t>m</w:t>
            </w:r>
            <w:r>
              <w:rPr>
                <w:rFonts w:hint="eastAsia" w:ascii="宋体" w:hAnsi="宋体" w:eastAsia="宋体" w:cs="宋体"/>
                <w:b/>
                <w:bCs/>
                <w:color w:val="auto"/>
                <w:kern w:val="0"/>
                <w:sz w:val="24"/>
                <w:szCs w:val="24"/>
                <w:vertAlign w:val="superscript"/>
              </w:rPr>
              <w:t>3</w:t>
            </w:r>
            <w:r>
              <w:rPr>
                <w:rFonts w:hint="eastAsia" w:ascii="宋体" w:hAnsi="宋体" w:eastAsia="宋体" w:cs="宋体"/>
                <w:b/>
                <w:bCs/>
                <w:color w:val="auto"/>
                <w:kern w:val="0"/>
                <w:sz w:val="24"/>
                <w:szCs w:val="24"/>
              </w:rPr>
              <w:t>/d，仅占龙眼井污水处理厂处理能力的0.</w:t>
            </w:r>
            <w:r>
              <w:rPr>
                <w:rFonts w:hint="eastAsia" w:ascii="宋体" w:hAnsi="宋体" w:eastAsia="宋体" w:cs="宋体"/>
                <w:b/>
                <w:bCs/>
                <w:color w:val="auto"/>
                <w:kern w:val="0"/>
                <w:sz w:val="24"/>
                <w:szCs w:val="24"/>
                <w:lang w:val="en-US" w:eastAsia="zh-CN"/>
              </w:rPr>
              <w:t>02</w:t>
            </w:r>
            <w:r>
              <w:rPr>
                <w:rFonts w:hint="eastAsia" w:ascii="宋体" w:hAnsi="宋体" w:eastAsia="宋体" w:cs="宋体"/>
                <w:b/>
                <w:bCs/>
                <w:color w:val="auto"/>
                <w:kern w:val="0"/>
                <w:sz w:val="24"/>
                <w:szCs w:val="24"/>
              </w:rPr>
              <w:t>%，因此，不会对污水处理厂的污水处理系统造成冲击。</w:t>
            </w:r>
          </w:p>
          <w:p w14:paraId="10B4557B">
            <w:pPr>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rPr>
              <w:t xml:space="preserve">  </w:t>
            </w:r>
          </w:p>
          <w:p w14:paraId="2C185156">
            <w:pPr>
              <w:snapToGrid w:val="0"/>
              <w:spacing w:line="360" w:lineRule="auto"/>
              <w:rPr>
                <w:rFonts w:hint="eastAsia" w:ascii="宋体" w:hAnsi="宋体" w:eastAsia="宋体" w:cs="宋体"/>
                <w:color w:val="auto"/>
                <w:sz w:val="24"/>
                <w:szCs w:val="24"/>
              </w:rPr>
            </w:pPr>
          </w:p>
          <w:p w14:paraId="25F8F6E3">
            <w:pPr>
              <w:spacing w:line="360" w:lineRule="auto"/>
              <w:ind w:firstLine="480" w:firstLineChars="200"/>
              <w:rPr>
                <w:rFonts w:hint="eastAsia" w:ascii="宋体" w:hAnsi="宋体" w:eastAsia="宋体" w:cs="宋体"/>
                <w:color w:val="auto"/>
                <w:sz w:val="24"/>
                <w:szCs w:val="24"/>
              </w:rPr>
            </w:pPr>
          </w:p>
          <w:p w14:paraId="7E192115">
            <w:pPr>
              <w:spacing w:line="360" w:lineRule="auto"/>
              <w:rPr>
                <w:rFonts w:hint="eastAsia" w:ascii="宋体" w:hAnsi="宋体" w:eastAsia="宋体" w:cs="宋体"/>
                <w:b/>
                <w:color w:val="auto"/>
                <w:sz w:val="28"/>
                <w:szCs w:val="24"/>
              </w:rPr>
            </w:pPr>
          </w:p>
        </w:tc>
      </w:tr>
    </w:tbl>
    <w:p w14:paraId="4D535027">
      <w:pPr>
        <w:pStyle w:val="3"/>
        <w:spacing w:before="0" w:after="0" w:line="240" w:lineRule="auto"/>
        <w:rPr>
          <w:rFonts w:hint="eastAsia" w:ascii="宋体" w:hAnsi="宋体" w:eastAsia="宋体" w:cs="宋体"/>
          <w:color w:val="auto"/>
          <w:sz w:val="28"/>
          <w:szCs w:val="28"/>
        </w:rPr>
      </w:pPr>
    </w:p>
    <w:p w14:paraId="6AE440A6">
      <w:pPr>
        <w:pStyle w:val="3"/>
        <w:spacing w:before="0" w:after="0" w:line="240" w:lineRule="auto"/>
        <w:rPr>
          <w:rFonts w:hint="eastAsia" w:ascii="宋体" w:hAnsi="宋体" w:eastAsia="宋体" w:cs="宋体"/>
          <w:color w:val="auto"/>
          <w:sz w:val="28"/>
          <w:szCs w:val="28"/>
        </w:rPr>
      </w:pPr>
    </w:p>
    <w:p w14:paraId="3F84122D">
      <w:pPr>
        <w:pStyle w:val="3"/>
        <w:spacing w:before="0" w:after="0" w:line="240" w:lineRule="auto"/>
        <w:rPr>
          <w:rFonts w:hint="eastAsia" w:ascii="宋体" w:hAnsi="宋体" w:eastAsia="宋体" w:cs="宋体"/>
          <w:color w:val="auto"/>
          <w:sz w:val="28"/>
          <w:szCs w:val="28"/>
        </w:rPr>
      </w:pPr>
    </w:p>
    <w:p w14:paraId="174C96FC">
      <w:pPr>
        <w:pStyle w:val="3"/>
        <w:spacing w:before="0" w:after="0" w:line="240" w:lineRule="auto"/>
        <w:rPr>
          <w:rFonts w:hint="eastAsia" w:ascii="宋体" w:hAnsi="宋体" w:eastAsia="宋体" w:cs="宋体"/>
          <w:color w:val="auto"/>
          <w:sz w:val="28"/>
          <w:szCs w:val="28"/>
        </w:rPr>
      </w:pPr>
    </w:p>
    <w:p w14:paraId="1BAA40F0">
      <w:pPr>
        <w:pStyle w:val="3"/>
        <w:spacing w:before="0" w:after="0" w:line="240" w:lineRule="auto"/>
        <w:rPr>
          <w:rFonts w:hint="eastAsia" w:ascii="宋体" w:hAnsi="宋体" w:eastAsia="宋体" w:cs="宋体"/>
          <w:color w:val="auto"/>
          <w:sz w:val="28"/>
          <w:szCs w:val="28"/>
        </w:rPr>
      </w:pPr>
    </w:p>
    <w:p w14:paraId="48ECDFE7">
      <w:pPr>
        <w:pStyle w:val="3"/>
        <w:spacing w:before="0" w:after="0" w:line="240" w:lineRule="auto"/>
        <w:rPr>
          <w:rFonts w:hint="eastAsia" w:ascii="宋体" w:hAnsi="宋体" w:eastAsia="宋体" w:cs="宋体"/>
          <w:color w:val="auto"/>
          <w:sz w:val="28"/>
          <w:szCs w:val="28"/>
        </w:rPr>
      </w:pPr>
    </w:p>
    <w:p w14:paraId="33473FD1">
      <w:pPr>
        <w:pStyle w:val="3"/>
        <w:spacing w:before="0" w:after="0" w:line="240" w:lineRule="auto"/>
        <w:rPr>
          <w:rFonts w:hint="eastAsia" w:ascii="宋体" w:hAnsi="宋体" w:eastAsia="宋体" w:cs="宋体"/>
          <w:color w:val="auto"/>
          <w:sz w:val="28"/>
          <w:szCs w:val="28"/>
        </w:rPr>
      </w:pPr>
    </w:p>
    <w:p w14:paraId="411C404D">
      <w:pPr>
        <w:pStyle w:val="3"/>
        <w:spacing w:before="0" w:after="0" w:line="240" w:lineRule="auto"/>
        <w:rPr>
          <w:rFonts w:hint="eastAsia" w:ascii="宋体" w:hAnsi="宋体" w:eastAsia="宋体" w:cs="宋体"/>
          <w:color w:val="auto"/>
          <w:sz w:val="28"/>
          <w:szCs w:val="28"/>
        </w:rPr>
      </w:pPr>
    </w:p>
    <w:p w14:paraId="12037DE4">
      <w:pPr>
        <w:pStyle w:val="3"/>
        <w:spacing w:before="0" w:after="0" w:line="240" w:lineRule="auto"/>
        <w:rPr>
          <w:rFonts w:hint="eastAsia" w:ascii="宋体" w:hAnsi="宋体" w:eastAsia="宋体" w:cs="宋体"/>
          <w:color w:val="auto"/>
          <w:sz w:val="28"/>
          <w:szCs w:val="28"/>
        </w:rPr>
      </w:pPr>
    </w:p>
    <w:p w14:paraId="55BC22F3">
      <w:pPr>
        <w:pStyle w:val="3"/>
        <w:spacing w:before="0" w:after="0" w:line="240" w:lineRule="auto"/>
        <w:rPr>
          <w:rFonts w:hint="eastAsia" w:ascii="宋体" w:hAnsi="宋体" w:eastAsia="宋体" w:cs="宋体"/>
          <w:color w:val="auto"/>
          <w:sz w:val="28"/>
          <w:szCs w:val="28"/>
        </w:rPr>
      </w:pPr>
    </w:p>
    <w:p w14:paraId="2BFE7353">
      <w:pPr>
        <w:pStyle w:val="3"/>
        <w:spacing w:before="0" w:after="0" w:line="240" w:lineRule="auto"/>
        <w:rPr>
          <w:rFonts w:hint="eastAsia" w:ascii="宋体" w:hAnsi="宋体" w:eastAsia="宋体" w:cs="宋体"/>
          <w:color w:val="auto"/>
          <w:sz w:val="28"/>
          <w:szCs w:val="28"/>
        </w:rPr>
      </w:pPr>
    </w:p>
    <w:p w14:paraId="70397498">
      <w:pPr>
        <w:pStyle w:val="3"/>
        <w:spacing w:before="0" w:after="0" w:line="240" w:lineRule="auto"/>
        <w:rPr>
          <w:rFonts w:hint="eastAsia" w:ascii="宋体" w:hAnsi="宋体" w:eastAsia="宋体" w:cs="宋体"/>
          <w:color w:val="auto"/>
          <w:sz w:val="28"/>
          <w:szCs w:val="28"/>
        </w:rPr>
      </w:pPr>
      <w:r>
        <w:rPr>
          <w:rFonts w:hint="eastAsia" w:ascii="宋体" w:hAnsi="宋体" w:eastAsia="宋体" w:cs="宋体"/>
          <w:color w:val="auto"/>
          <w:sz w:val="28"/>
          <w:szCs w:val="28"/>
        </w:rPr>
        <w:t>环境质量状况                                                     （表三）</w:t>
      </w:r>
    </w:p>
    <w:tbl>
      <w:tblPr>
        <w:tblStyle w:val="19"/>
        <w:tblW w:w="10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14:paraId="0D91A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080F5748">
            <w:pPr>
              <w:spacing w:line="360" w:lineRule="auto"/>
              <w:rPr>
                <w:rFonts w:hint="eastAsia" w:ascii="宋体" w:hAnsi="宋体" w:eastAsia="宋体" w:cs="宋体"/>
                <w:b/>
                <w:color w:val="auto"/>
                <w:sz w:val="28"/>
                <w:szCs w:val="24"/>
              </w:rPr>
            </w:pPr>
            <w:r>
              <w:rPr>
                <w:rFonts w:hint="eastAsia" w:ascii="宋体" w:hAnsi="宋体" w:eastAsia="宋体" w:cs="宋体"/>
                <w:b/>
                <w:color w:val="auto"/>
                <w:sz w:val="28"/>
                <w:szCs w:val="24"/>
              </w:rPr>
              <w:t>建设项目所在地区域环境质量现状及主要环境问题（环境空气、地表水、地下水、声环境、生态环境等）：</w:t>
            </w:r>
          </w:p>
          <w:p w14:paraId="491DDABF">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一、大气环境质量现状评价</w:t>
            </w:r>
          </w:p>
          <w:p w14:paraId="74F210D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本项目位于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rPr>
              <w:t>，本次环评</w:t>
            </w:r>
            <w:r>
              <w:rPr>
                <w:rFonts w:hint="eastAsia" w:ascii="宋体" w:hAnsi="宋体" w:eastAsia="宋体" w:cs="宋体"/>
                <w:color w:val="auto"/>
                <w:sz w:val="24"/>
                <w:szCs w:val="24"/>
                <w:lang w:eastAsia="zh-CN"/>
              </w:rPr>
              <w:t>委托四川衡测检测技术股份有限公司于</w:t>
            </w:r>
            <w:r>
              <w:rPr>
                <w:rFonts w:hint="eastAsia" w:ascii="宋体" w:hAnsi="宋体" w:eastAsia="宋体" w:cs="宋体"/>
                <w:color w:val="auto"/>
                <w:sz w:val="24"/>
                <w:szCs w:val="24"/>
              </w:rPr>
              <w:t>201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日～201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rPr>
              <w:t>日对项目所在地</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rPr>
              <w:t>大气特征因子进行监测。</w:t>
            </w:r>
            <w:r>
              <w:rPr>
                <w:rFonts w:hint="eastAsia" w:ascii="宋体" w:hAnsi="宋体" w:eastAsia="宋体" w:cs="宋体"/>
                <w:color w:val="auto"/>
                <w:sz w:val="24"/>
                <w:szCs w:val="24"/>
                <w:lang w:eastAsia="zh-CN"/>
              </w:rPr>
              <w:t>本次在项目未投入正式运营工况下的监测，属项目所在地环境质量本底值监测。</w:t>
            </w:r>
          </w:p>
          <w:p w14:paraId="6C953B75">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1、大气环境质量现状监测</w:t>
            </w:r>
          </w:p>
          <w:p w14:paraId="18224F31">
            <w:pPr>
              <w:spacing w:line="360" w:lineRule="auto"/>
              <w:ind w:firstLine="482" w:firstLineChars="200"/>
              <w:rPr>
                <w:rFonts w:hint="eastAsia" w:ascii="宋体" w:hAnsi="宋体" w:eastAsia="宋体" w:cs="宋体"/>
                <w:b/>
                <w:color w:val="auto"/>
                <w:sz w:val="24"/>
              </w:rPr>
            </w:pPr>
            <w:r>
              <w:rPr>
                <w:rFonts w:hint="eastAsia" w:ascii="宋体" w:hAnsi="宋体" w:eastAsia="宋体" w:cs="宋体"/>
                <w:b/>
                <w:color w:val="auto"/>
                <w:sz w:val="24"/>
              </w:rPr>
              <w:t>（1）监测项目</w:t>
            </w:r>
          </w:p>
          <w:p w14:paraId="6B050B1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SO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、NO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TSP</w:t>
            </w:r>
            <w:r>
              <w:rPr>
                <w:rFonts w:hint="eastAsia" w:ascii="宋体" w:hAnsi="宋体" w:eastAsia="宋体" w:cs="宋体"/>
                <w:color w:val="auto"/>
                <w:sz w:val="24"/>
                <w:szCs w:val="24"/>
              </w:rPr>
              <w:t>，共</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项。</w:t>
            </w:r>
          </w:p>
          <w:p w14:paraId="5754F641">
            <w:pPr>
              <w:spacing w:line="360" w:lineRule="auto"/>
              <w:ind w:firstLine="482" w:firstLineChars="200"/>
              <w:rPr>
                <w:rFonts w:hint="eastAsia" w:ascii="宋体" w:hAnsi="宋体" w:eastAsia="宋体" w:cs="宋体"/>
                <w:b/>
                <w:color w:val="auto"/>
                <w:sz w:val="24"/>
              </w:rPr>
            </w:pPr>
            <w:r>
              <w:rPr>
                <w:rFonts w:hint="eastAsia" w:ascii="宋体" w:hAnsi="宋体" w:eastAsia="宋体" w:cs="宋体"/>
                <w:b/>
                <w:color w:val="auto"/>
                <w:sz w:val="24"/>
              </w:rPr>
              <w:t>（2）监测时间</w:t>
            </w:r>
          </w:p>
          <w:p w14:paraId="1EEEE638">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SO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、NO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：201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日～201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rPr>
              <w:t>日，共</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天；</w:t>
            </w:r>
          </w:p>
          <w:p w14:paraId="03F61F83">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TSP</w:t>
            </w:r>
            <w:r>
              <w:rPr>
                <w:rFonts w:hint="eastAsia" w:ascii="宋体" w:hAnsi="宋体" w:eastAsia="宋体" w:cs="宋体"/>
                <w:color w:val="auto"/>
                <w:sz w:val="24"/>
                <w:szCs w:val="24"/>
              </w:rPr>
              <w:t>：201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日～201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rPr>
              <w:t>日，共</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天。</w:t>
            </w:r>
          </w:p>
          <w:p w14:paraId="268D6629">
            <w:pPr>
              <w:spacing w:line="360" w:lineRule="auto"/>
              <w:ind w:firstLine="482" w:firstLineChars="200"/>
              <w:rPr>
                <w:rFonts w:hint="eastAsia" w:ascii="宋体" w:hAnsi="宋体" w:eastAsia="宋体" w:cs="宋体"/>
                <w:b/>
                <w:color w:val="auto"/>
                <w:sz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hint="eastAsia" w:ascii="宋体" w:hAnsi="宋体" w:eastAsia="宋体" w:cs="宋体"/>
                <w:b/>
                <w:color w:val="auto"/>
                <w:sz w:val="24"/>
              </w:rPr>
              <w:t>监测</w:t>
            </w:r>
            <w:r>
              <w:rPr>
                <w:rFonts w:hint="eastAsia" w:ascii="宋体" w:hAnsi="宋体" w:eastAsia="宋体" w:cs="宋体"/>
                <w:b/>
                <w:color w:val="auto"/>
                <w:sz w:val="24"/>
                <w:lang w:eastAsia="zh-CN"/>
              </w:rPr>
              <w:t>点位</w:t>
            </w:r>
          </w:p>
          <w:p w14:paraId="34E00EC7">
            <w:pPr>
              <w:numPr>
                <w:ilvl w:val="0"/>
                <w:numId w:val="0"/>
              </w:numPr>
              <w:spacing w:line="360" w:lineRule="auto"/>
              <w:ind w:firstLine="480" w:firstLineChars="200"/>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监测点位置见表3-1及附图。</w:t>
            </w:r>
          </w:p>
          <w:p w14:paraId="69C2010B">
            <w:pPr>
              <w:keepNext w:val="0"/>
              <w:keepLines w:val="0"/>
              <w:pageBreakBefore w:val="0"/>
              <w:widowControl w:val="0"/>
              <w:numPr>
                <w:ilvl w:val="0"/>
                <w:numId w:val="0"/>
              </w:numPr>
              <w:tabs>
                <w:tab w:val="center" w:pos="4153"/>
              </w:tabs>
              <w:kinsoku/>
              <w:wordWrap/>
              <w:overflowPunct/>
              <w:topLinePunct w:val="0"/>
              <w:autoSpaceDE/>
              <w:autoSpaceDN/>
              <w:bidi w:val="0"/>
              <w:adjustRightInd/>
              <w:snapToGrid/>
              <w:spacing w:line="360" w:lineRule="auto"/>
              <w:ind w:leftChars="0" w:right="0" w:rightChars="0"/>
              <w:jc w:val="center"/>
              <w:textAlignment w:val="auto"/>
              <w:outlineLvl w:val="9"/>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val="en-US" w:eastAsia="zh-CN"/>
              </w:rPr>
              <w:t>表3-1环境空气监测点位</w:t>
            </w:r>
          </w:p>
          <w:tbl>
            <w:tblPr>
              <w:tblStyle w:val="20"/>
              <w:tblW w:w="9003"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46"/>
              <w:gridCol w:w="2174"/>
              <w:gridCol w:w="4583"/>
            </w:tblGrid>
            <w:tr w14:paraId="04FA247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46" w:type="dxa"/>
                  <w:tcBorders>
                    <w:bottom w:val="single" w:color="auto" w:sz="12" w:space="0"/>
                  </w:tcBorders>
                  <w:vAlign w:val="center"/>
                </w:tcPr>
                <w:p w14:paraId="7A00772E">
                  <w:pPr>
                    <w:tabs>
                      <w:tab w:val="center" w:pos="4153"/>
                    </w:tabs>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监测类别</w:t>
                  </w:r>
                </w:p>
              </w:tc>
              <w:tc>
                <w:tcPr>
                  <w:tcW w:w="2174" w:type="dxa"/>
                  <w:tcBorders>
                    <w:bottom w:val="single" w:color="auto" w:sz="12" w:space="0"/>
                  </w:tcBorders>
                  <w:vAlign w:val="center"/>
                </w:tcPr>
                <w:p w14:paraId="70AC9369">
                  <w:pPr>
                    <w:tabs>
                      <w:tab w:val="center" w:pos="4153"/>
                    </w:tabs>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监测点位编号</w:t>
                  </w:r>
                </w:p>
              </w:tc>
              <w:tc>
                <w:tcPr>
                  <w:tcW w:w="4583" w:type="dxa"/>
                  <w:tcBorders>
                    <w:bottom w:val="single" w:color="auto" w:sz="12" w:space="0"/>
                  </w:tcBorders>
                  <w:vAlign w:val="center"/>
                </w:tcPr>
                <w:p w14:paraId="516A1969">
                  <w:pPr>
                    <w:tabs>
                      <w:tab w:val="center" w:pos="4153"/>
                    </w:tabs>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监测点位置</w:t>
                  </w:r>
                </w:p>
              </w:tc>
            </w:tr>
            <w:tr w14:paraId="1D4DF4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46" w:type="dxa"/>
                  <w:tcBorders>
                    <w:top w:val="single" w:color="auto" w:sz="12" w:space="0"/>
                    <w:bottom w:val="single" w:color="auto" w:sz="12" w:space="0"/>
                  </w:tcBorders>
                  <w:vAlign w:val="center"/>
                </w:tcPr>
                <w:p w14:paraId="3DB1CAC7">
                  <w:pPr>
                    <w:tabs>
                      <w:tab w:val="center" w:pos="4153"/>
                    </w:tabs>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环境空气</w:t>
                  </w:r>
                </w:p>
              </w:tc>
              <w:tc>
                <w:tcPr>
                  <w:tcW w:w="2174" w:type="dxa"/>
                  <w:tcBorders>
                    <w:top w:val="single" w:color="auto" w:sz="12" w:space="0"/>
                    <w:bottom w:val="single" w:color="auto" w:sz="12" w:space="0"/>
                  </w:tcBorders>
                  <w:vAlign w:val="center"/>
                </w:tcPr>
                <w:p w14:paraId="4D8B5E44">
                  <w:pPr>
                    <w:tabs>
                      <w:tab w:val="center" w:pos="4153"/>
                    </w:tabs>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1#</w:t>
                  </w:r>
                </w:p>
              </w:tc>
              <w:tc>
                <w:tcPr>
                  <w:tcW w:w="4583" w:type="dxa"/>
                  <w:tcBorders>
                    <w:top w:val="single" w:color="auto" w:sz="12" w:space="0"/>
                    <w:bottom w:val="single" w:color="auto" w:sz="12" w:space="0"/>
                  </w:tcBorders>
                  <w:vAlign w:val="center"/>
                </w:tcPr>
                <w:p w14:paraId="08A9F3C9">
                  <w:pPr>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项目所在地</w:t>
                  </w:r>
                </w:p>
              </w:tc>
            </w:tr>
          </w:tbl>
          <w:p w14:paraId="0667FB96">
            <w:pPr>
              <w:numPr>
                <w:ilvl w:val="0"/>
                <w:numId w:val="0"/>
              </w:numPr>
              <w:spacing w:line="360" w:lineRule="auto"/>
              <w:ind w:firstLine="482" w:firstLineChars="200"/>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（4）监测结果</w:t>
            </w:r>
          </w:p>
          <w:p w14:paraId="1827BCA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本次大气环境质量现状监测数据见表3-</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p>
          <w:p w14:paraId="7DA88334">
            <w:pPr>
              <w:snapToGrid w:val="0"/>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表3-</w:t>
            </w:r>
            <w:r>
              <w:rPr>
                <w:rFonts w:hint="eastAsia" w:ascii="宋体" w:hAnsi="宋体" w:eastAsia="宋体" w:cs="宋体"/>
                <w:b/>
                <w:bCs/>
                <w:color w:val="auto"/>
                <w:szCs w:val="21"/>
                <w:lang w:val="en-US" w:eastAsia="zh-CN"/>
              </w:rPr>
              <w:t>2</w:t>
            </w:r>
            <w:r>
              <w:rPr>
                <w:rFonts w:hint="eastAsia" w:ascii="宋体" w:hAnsi="宋体" w:eastAsia="宋体" w:cs="宋体"/>
                <w:b/>
                <w:bCs/>
                <w:color w:val="auto"/>
                <w:szCs w:val="21"/>
              </w:rPr>
              <w:t xml:space="preserve">  大气环境质量现状监测结果  单位：mg/m</w:t>
            </w:r>
            <w:r>
              <w:rPr>
                <w:rFonts w:hint="eastAsia" w:ascii="宋体" w:hAnsi="宋体" w:eastAsia="宋体" w:cs="宋体"/>
                <w:b/>
                <w:bCs/>
                <w:color w:val="auto"/>
                <w:szCs w:val="21"/>
                <w:vertAlign w:val="superscript"/>
              </w:rPr>
              <w:t>3</w:t>
            </w:r>
          </w:p>
          <w:tbl>
            <w:tblPr>
              <w:tblStyle w:val="20"/>
              <w:tblW w:w="900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43"/>
              <w:gridCol w:w="1287"/>
              <w:gridCol w:w="1057"/>
              <w:gridCol w:w="1068"/>
              <w:gridCol w:w="1069"/>
              <w:gridCol w:w="1028"/>
              <w:gridCol w:w="1075"/>
              <w:gridCol w:w="1074"/>
            </w:tblGrid>
            <w:tr w14:paraId="42DE24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43" w:type="dxa"/>
                  <w:vMerge w:val="restart"/>
                  <w:tcBorders>
                    <w:bottom w:val="single" w:color="auto" w:sz="4" w:space="0"/>
                    <w:right w:val="single" w:color="auto" w:sz="4" w:space="0"/>
                  </w:tcBorders>
                  <w:vAlign w:val="center"/>
                </w:tcPr>
                <w:p w14:paraId="6FCA8C15">
                  <w:pPr>
                    <w:jc w:val="center"/>
                    <w:rPr>
                      <w:rFonts w:hint="eastAsia" w:ascii="宋体" w:hAnsi="宋体" w:eastAsia="宋体" w:cs="宋体"/>
                      <w:color w:val="auto"/>
                      <w:sz w:val="21"/>
                      <w:szCs w:val="21"/>
                    </w:rPr>
                  </w:pPr>
                  <w:bookmarkStart w:id="2" w:name="OLE_LINK22"/>
                  <w:r>
                    <w:rPr>
                      <w:rFonts w:hint="eastAsia" w:ascii="宋体" w:hAnsi="宋体" w:eastAsia="宋体" w:cs="宋体"/>
                      <w:color w:val="auto"/>
                      <w:sz w:val="21"/>
                      <w:szCs w:val="21"/>
                    </w:rPr>
                    <w:t>监测</w:t>
                  </w:r>
                </w:p>
                <w:p w14:paraId="2F382CE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w:t>
                  </w:r>
                </w:p>
              </w:tc>
              <w:tc>
                <w:tcPr>
                  <w:tcW w:w="1287" w:type="dxa"/>
                  <w:vMerge w:val="restart"/>
                  <w:tcBorders>
                    <w:left w:val="single" w:color="auto" w:sz="4" w:space="0"/>
                    <w:bottom w:val="single" w:color="auto" w:sz="4" w:space="0"/>
                    <w:right w:val="single" w:color="auto" w:sz="4" w:space="0"/>
                  </w:tcBorders>
                  <w:vAlign w:val="center"/>
                </w:tcPr>
                <w:p w14:paraId="1803AD91">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监测日期</w:t>
                  </w:r>
                </w:p>
              </w:tc>
              <w:tc>
                <w:tcPr>
                  <w:tcW w:w="1057" w:type="dxa"/>
                  <w:vMerge w:val="restart"/>
                  <w:tcBorders>
                    <w:left w:val="single" w:color="auto" w:sz="4" w:space="0"/>
                    <w:bottom w:val="single" w:color="auto" w:sz="4" w:space="0"/>
                    <w:right w:val="single" w:color="auto" w:sz="4" w:space="0"/>
                  </w:tcBorders>
                  <w:vAlign w:val="center"/>
                </w:tcPr>
                <w:p w14:paraId="0D0F1B3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监测点</w:t>
                  </w:r>
                </w:p>
                <w:p w14:paraId="7F4D5FC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编 号</w:t>
                  </w:r>
                </w:p>
              </w:tc>
              <w:tc>
                <w:tcPr>
                  <w:tcW w:w="4240" w:type="dxa"/>
                  <w:gridSpan w:val="4"/>
                  <w:tcBorders>
                    <w:left w:val="single" w:color="auto" w:sz="4" w:space="0"/>
                    <w:bottom w:val="single" w:color="auto" w:sz="4" w:space="0"/>
                    <w:right w:val="nil"/>
                  </w:tcBorders>
                  <w:vAlign w:val="center"/>
                </w:tcPr>
                <w:p w14:paraId="7A0B524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监测</w:t>
                  </w:r>
                  <w:r>
                    <w:rPr>
                      <w:rFonts w:hint="eastAsia" w:ascii="宋体" w:hAnsi="宋体" w:eastAsia="宋体" w:cs="宋体"/>
                      <w:color w:val="auto"/>
                      <w:sz w:val="21"/>
                      <w:szCs w:val="21"/>
                      <w:lang w:eastAsia="zh-CN"/>
                    </w:rPr>
                    <w:t>结果</w:t>
                  </w:r>
                </w:p>
              </w:tc>
              <w:tc>
                <w:tcPr>
                  <w:tcW w:w="1074" w:type="dxa"/>
                  <w:vMerge w:val="restart"/>
                  <w:tcBorders>
                    <w:left w:val="single" w:color="auto" w:sz="4" w:space="0"/>
                    <w:right w:val="nil"/>
                  </w:tcBorders>
                  <w:vAlign w:val="center"/>
                </w:tcPr>
                <w:p w14:paraId="42DB58F0">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标准限值</w:t>
                  </w:r>
                </w:p>
              </w:tc>
            </w:tr>
            <w:tr w14:paraId="364958A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343" w:type="dxa"/>
                  <w:vMerge w:val="continue"/>
                  <w:tcBorders>
                    <w:top w:val="single" w:color="auto" w:sz="4" w:space="0"/>
                    <w:bottom w:val="single" w:color="auto" w:sz="12" w:space="0"/>
                    <w:right w:val="single" w:color="auto" w:sz="4" w:space="0"/>
                  </w:tcBorders>
                  <w:vAlign w:val="center"/>
                </w:tcPr>
                <w:p w14:paraId="122AB709">
                  <w:pPr>
                    <w:jc w:val="center"/>
                    <w:rPr>
                      <w:rFonts w:hint="eastAsia" w:ascii="宋体" w:hAnsi="宋体" w:eastAsia="宋体" w:cs="宋体"/>
                      <w:color w:val="auto"/>
                      <w:sz w:val="21"/>
                      <w:szCs w:val="21"/>
                    </w:rPr>
                  </w:pPr>
                </w:p>
              </w:tc>
              <w:tc>
                <w:tcPr>
                  <w:tcW w:w="1287" w:type="dxa"/>
                  <w:vMerge w:val="continue"/>
                  <w:tcBorders>
                    <w:top w:val="single" w:color="auto" w:sz="4" w:space="0"/>
                    <w:left w:val="single" w:color="auto" w:sz="4" w:space="0"/>
                    <w:bottom w:val="single" w:color="auto" w:sz="12" w:space="0"/>
                    <w:right w:val="single" w:color="auto" w:sz="4" w:space="0"/>
                  </w:tcBorders>
                  <w:vAlign w:val="center"/>
                </w:tcPr>
                <w:p w14:paraId="767E3F84">
                  <w:pPr>
                    <w:jc w:val="center"/>
                    <w:rPr>
                      <w:rFonts w:hint="eastAsia" w:ascii="宋体" w:hAnsi="宋体" w:eastAsia="宋体" w:cs="宋体"/>
                      <w:color w:val="auto"/>
                      <w:sz w:val="21"/>
                      <w:szCs w:val="21"/>
                    </w:rPr>
                  </w:pPr>
                </w:p>
              </w:tc>
              <w:tc>
                <w:tcPr>
                  <w:tcW w:w="1057" w:type="dxa"/>
                  <w:vMerge w:val="continue"/>
                  <w:tcBorders>
                    <w:top w:val="single" w:color="auto" w:sz="4" w:space="0"/>
                    <w:left w:val="single" w:color="auto" w:sz="4" w:space="0"/>
                    <w:bottom w:val="single" w:color="auto" w:sz="12" w:space="0"/>
                    <w:right w:val="single" w:color="auto" w:sz="4" w:space="0"/>
                  </w:tcBorders>
                  <w:vAlign w:val="center"/>
                </w:tcPr>
                <w:p w14:paraId="26D00B23">
                  <w:pPr>
                    <w:jc w:val="center"/>
                    <w:rPr>
                      <w:rFonts w:hint="eastAsia" w:ascii="宋体" w:hAnsi="宋体" w:eastAsia="宋体" w:cs="宋体"/>
                      <w:color w:val="auto"/>
                      <w:sz w:val="21"/>
                      <w:szCs w:val="21"/>
                    </w:rPr>
                  </w:pPr>
                </w:p>
              </w:tc>
              <w:tc>
                <w:tcPr>
                  <w:tcW w:w="1068" w:type="dxa"/>
                  <w:tcBorders>
                    <w:top w:val="single" w:color="auto" w:sz="4" w:space="0"/>
                    <w:left w:val="single" w:color="auto" w:sz="4" w:space="0"/>
                    <w:bottom w:val="single" w:color="auto" w:sz="12" w:space="0"/>
                    <w:right w:val="single" w:color="auto" w:sz="4" w:space="0"/>
                  </w:tcBorders>
                  <w:vAlign w:val="center"/>
                </w:tcPr>
                <w:p w14:paraId="0CE8ACD7">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一次</w:t>
                  </w:r>
                </w:p>
              </w:tc>
              <w:tc>
                <w:tcPr>
                  <w:tcW w:w="1069" w:type="dxa"/>
                  <w:tcBorders>
                    <w:top w:val="single" w:color="auto" w:sz="4" w:space="0"/>
                    <w:left w:val="single" w:color="auto" w:sz="4" w:space="0"/>
                    <w:bottom w:val="single" w:color="auto" w:sz="12" w:space="0"/>
                    <w:right w:val="single" w:color="auto" w:sz="4" w:space="0"/>
                  </w:tcBorders>
                  <w:vAlign w:val="center"/>
                </w:tcPr>
                <w:p w14:paraId="6586003D">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二次</w:t>
                  </w:r>
                </w:p>
              </w:tc>
              <w:tc>
                <w:tcPr>
                  <w:tcW w:w="1028" w:type="dxa"/>
                  <w:tcBorders>
                    <w:top w:val="single" w:color="auto" w:sz="4" w:space="0"/>
                    <w:left w:val="single" w:color="auto" w:sz="4" w:space="0"/>
                    <w:bottom w:val="single" w:color="auto" w:sz="12" w:space="0"/>
                    <w:right w:val="single" w:color="auto" w:sz="4" w:space="0"/>
                  </w:tcBorders>
                  <w:vAlign w:val="center"/>
                </w:tcPr>
                <w:p w14:paraId="2B3999B5">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三次</w:t>
                  </w:r>
                </w:p>
              </w:tc>
              <w:tc>
                <w:tcPr>
                  <w:tcW w:w="1075" w:type="dxa"/>
                  <w:tcBorders>
                    <w:top w:val="single" w:color="auto" w:sz="4" w:space="0"/>
                    <w:left w:val="single" w:color="auto" w:sz="4" w:space="0"/>
                    <w:bottom w:val="single" w:color="auto" w:sz="12" w:space="0"/>
                    <w:right w:val="nil"/>
                  </w:tcBorders>
                  <w:vAlign w:val="center"/>
                </w:tcPr>
                <w:p w14:paraId="119BA88C">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四次</w:t>
                  </w:r>
                </w:p>
              </w:tc>
              <w:tc>
                <w:tcPr>
                  <w:tcW w:w="1074" w:type="dxa"/>
                  <w:vMerge w:val="continue"/>
                  <w:tcBorders>
                    <w:left w:val="single" w:color="auto" w:sz="4" w:space="0"/>
                    <w:bottom w:val="single" w:color="auto" w:sz="12" w:space="0"/>
                    <w:right w:val="nil"/>
                  </w:tcBorders>
                  <w:vAlign w:val="center"/>
                </w:tcPr>
                <w:p w14:paraId="4DD4A7C4">
                  <w:pPr>
                    <w:jc w:val="center"/>
                    <w:rPr>
                      <w:rFonts w:hint="eastAsia" w:ascii="宋体" w:hAnsi="宋体" w:eastAsia="宋体" w:cs="宋体"/>
                      <w:color w:val="auto"/>
                      <w:sz w:val="21"/>
                      <w:szCs w:val="21"/>
                      <w:lang w:eastAsia="zh-CN"/>
                    </w:rPr>
                  </w:pPr>
                </w:p>
              </w:tc>
            </w:tr>
            <w:bookmarkEnd w:id="2"/>
            <w:tr w14:paraId="79C361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343" w:type="dxa"/>
                  <w:vMerge w:val="restart"/>
                  <w:tcBorders>
                    <w:top w:val="single" w:color="auto" w:sz="12" w:space="0"/>
                    <w:bottom w:val="single" w:color="auto" w:sz="4" w:space="0"/>
                    <w:right w:val="single" w:color="auto" w:sz="4" w:space="0"/>
                  </w:tcBorders>
                  <w:vAlign w:val="center"/>
                </w:tcPr>
                <w:p w14:paraId="108B2F8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二氧化硫</w:t>
                  </w:r>
                </w:p>
              </w:tc>
              <w:tc>
                <w:tcPr>
                  <w:tcW w:w="1287" w:type="dxa"/>
                  <w:tcBorders>
                    <w:top w:val="single" w:color="auto" w:sz="12" w:space="0"/>
                    <w:left w:val="single" w:color="auto" w:sz="4" w:space="0"/>
                    <w:bottom w:val="single" w:color="auto" w:sz="4" w:space="0"/>
                    <w:right w:val="single" w:color="auto" w:sz="4" w:space="0"/>
                  </w:tcBorders>
                  <w:vAlign w:val="center"/>
                </w:tcPr>
                <w:p w14:paraId="76AD2F2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val="en-US" w:eastAsia="zh-CN"/>
                    </w:rPr>
                    <w:t>8.03.20</w:t>
                  </w:r>
                </w:p>
              </w:tc>
              <w:tc>
                <w:tcPr>
                  <w:tcW w:w="1057" w:type="dxa"/>
                  <w:vMerge w:val="restart"/>
                  <w:tcBorders>
                    <w:top w:val="single" w:color="auto" w:sz="12" w:space="0"/>
                    <w:left w:val="single" w:color="auto" w:sz="4" w:space="0"/>
                    <w:right w:val="single" w:color="auto" w:sz="4" w:space="0"/>
                  </w:tcBorders>
                  <w:vAlign w:val="center"/>
                </w:tcPr>
                <w:p w14:paraId="1FA94C2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068" w:type="dxa"/>
                  <w:tcBorders>
                    <w:top w:val="single" w:color="auto" w:sz="12" w:space="0"/>
                    <w:left w:val="single" w:color="auto" w:sz="4" w:space="0"/>
                    <w:bottom w:val="single" w:color="auto" w:sz="4" w:space="0"/>
                    <w:right w:val="single" w:color="auto" w:sz="4" w:space="0"/>
                  </w:tcBorders>
                  <w:shd w:val="clear" w:color="auto" w:fill="auto"/>
                  <w:vAlign w:val="center"/>
                </w:tcPr>
                <w:p w14:paraId="1004EB22">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0.029</w:t>
                  </w:r>
                </w:p>
              </w:tc>
              <w:tc>
                <w:tcPr>
                  <w:tcW w:w="1069" w:type="dxa"/>
                  <w:tcBorders>
                    <w:top w:val="single" w:color="auto" w:sz="12" w:space="0"/>
                    <w:left w:val="single" w:color="auto" w:sz="4" w:space="0"/>
                    <w:bottom w:val="single" w:color="auto" w:sz="4" w:space="0"/>
                    <w:right w:val="single" w:color="auto" w:sz="4" w:space="0"/>
                  </w:tcBorders>
                  <w:shd w:val="clear" w:color="auto" w:fill="auto"/>
                  <w:vAlign w:val="center"/>
                </w:tcPr>
                <w:p w14:paraId="3BB8F978">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0.027</w:t>
                  </w:r>
                </w:p>
              </w:tc>
              <w:tc>
                <w:tcPr>
                  <w:tcW w:w="1028" w:type="dxa"/>
                  <w:tcBorders>
                    <w:top w:val="single" w:color="auto" w:sz="12" w:space="0"/>
                    <w:left w:val="single" w:color="auto" w:sz="4" w:space="0"/>
                    <w:bottom w:val="single" w:color="auto" w:sz="4" w:space="0"/>
                    <w:right w:val="single" w:color="auto" w:sz="4" w:space="0"/>
                  </w:tcBorders>
                  <w:shd w:val="clear" w:color="auto" w:fill="auto"/>
                  <w:vAlign w:val="center"/>
                </w:tcPr>
                <w:p w14:paraId="44809A0C">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0.022</w:t>
                  </w:r>
                </w:p>
              </w:tc>
              <w:tc>
                <w:tcPr>
                  <w:tcW w:w="1075" w:type="dxa"/>
                  <w:tcBorders>
                    <w:top w:val="single" w:color="auto" w:sz="12" w:space="0"/>
                    <w:left w:val="single" w:color="auto" w:sz="4" w:space="0"/>
                    <w:bottom w:val="single" w:color="auto" w:sz="4" w:space="0"/>
                    <w:right w:val="single" w:color="auto" w:sz="4" w:space="0"/>
                  </w:tcBorders>
                  <w:shd w:val="clear" w:color="auto" w:fill="auto"/>
                  <w:vAlign w:val="center"/>
                </w:tcPr>
                <w:p w14:paraId="23C7DA66">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0.025</w:t>
                  </w:r>
                </w:p>
              </w:tc>
              <w:tc>
                <w:tcPr>
                  <w:tcW w:w="1074" w:type="dxa"/>
                  <w:vMerge w:val="restart"/>
                  <w:tcBorders>
                    <w:top w:val="single" w:color="auto" w:sz="12" w:space="0"/>
                    <w:left w:val="single" w:color="auto" w:sz="4" w:space="0"/>
                    <w:right w:val="nil"/>
                  </w:tcBorders>
                  <w:shd w:val="clear" w:color="auto" w:fill="auto"/>
                  <w:vAlign w:val="center"/>
                </w:tcPr>
                <w:p w14:paraId="0B0D117D">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0.5</w:t>
                  </w:r>
                </w:p>
              </w:tc>
            </w:tr>
            <w:tr w14:paraId="261FAAF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343" w:type="dxa"/>
                  <w:vMerge w:val="continue"/>
                  <w:tcBorders>
                    <w:top w:val="single" w:color="auto" w:sz="4" w:space="0"/>
                    <w:bottom w:val="single" w:color="auto" w:sz="4" w:space="0"/>
                    <w:right w:val="single" w:color="auto" w:sz="4" w:space="0"/>
                  </w:tcBorders>
                  <w:vAlign w:val="center"/>
                </w:tcPr>
                <w:p w14:paraId="29163DA9">
                  <w:pPr>
                    <w:jc w:val="center"/>
                    <w:rPr>
                      <w:rFonts w:hint="eastAsia" w:ascii="宋体" w:hAnsi="宋体" w:eastAsia="宋体" w:cs="宋体"/>
                      <w:color w:val="auto"/>
                      <w:sz w:val="21"/>
                      <w:szCs w:val="21"/>
                    </w:rPr>
                  </w:pPr>
                </w:p>
              </w:tc>
              <w:tc>
                <w:tcPr>
                  <w:tcW w:w="1287" w:type="dxa"/>
                  <w:tcBorders>
                    <w:top w:val="single" w:color="auto" w:sz="4" w:space="0"/>
                    <w:left w:val="single" w:color="auto" w:sz="4" w:space="0"/>
                    <w:bottom w:val="single" w:color="auto" w:sz="4" w:space="0"/>
                    <w:right w:val="single" w:color="auto" w:sz="4" w:space="0"/>
                  </w:tcBorders>
                  <w:vAlign w:val="center"/>
                </w:tcPr>
                <w:p w14:paraId="4378F041">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val="en-US" w:eastAsia="zh-CN"/>
                    </w:rPr>
                    <w:t>8.03.21</w:t>
                  </w:r>
                </w:p>
              </w:tc>
              <w:tc>
                <w:tcPr>
                  <w:tcW w:w="1057" w:type="dxa"/>
                  <w:vMerge w:val="continue"/>
                  <w:tcBorders>
                    <w:left w:val="single" w:color="auto" w:sz="4" w:space="0"/>
                    <w:right w:val="single" w:color="auto" w:sz="4" w:space="0"/>
                  </w:tcBorders>
                  <w:vAlign w:val="center"/>
                </w:tcPr>
                <w:p w14:paraId="4C04482C">
                  <w:pPr>
                    <w:jc w:val="center"/>
                    <w:rPr>
                      <w:rFonts w:hint="eastAsia" w:ascii="宋体" w:hAnsi="宋体" w:eastAsia="宋体" w:cs="宋体"/>
                      <w:color w:val="auto"/>
                      <w:sz w:val="21"/>
                      <w:szCs w:val="21"/>
                    </w:rPr>
                  </w:pP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457A940E">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0.029</w:t>
                  </w:r>
                </w:p>
              </w:tc>
              <w:tc>
                <w:tcPr>
                  <w:tcW w:w="1069" w:type="dxa"/>
                  <w:tcBorders>
                    <w:top w:val="single" w:color="auto" w:sz="4" w:space="0"/>
                    <w:left w:val="single" w:color="auto" w:sz="4" w:space="0"/>
                    <w:bottom w:val="single" w:color="auto" w:sz="4" w:space="0"/>
                    <w:right w:val="single" w:color="auto" w:sz="4" w:space="0"/>
                  </w:tcBorders>
                  <w:shd w:val="clear" w:color="auto" w:fill="auto"/>
                  <w:vAlign w:val="center"/>
                </w:tcPr>
                <w:p w14:paraId="385546D5">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0.023</w:t>
                  </w:r>
                </w:p>
              </w:tc>
              <w:tc>
                <w:tcPr>
                  <w:tcW w:w="1028" w:type="dxa"/>
                  <w:tcBorders>
                    <w:top w:val="single" w:color="auto" w:sz="4" w:space="0"/>
                    <w:left w:val="single" w:color="auto" w:sz="4" w:space="0"/>
                    <w:bottom w:val="single" w:color="auto" w:sz="4" w:space="0"/>
                    <w:right w:val="single" w:color="auto" w:sz="4" w:space="0"/>
                  </w:tcBorders>
                  <w:shd w:val="clear" w:color="auto" w:fill="auto"/>
                  <w:vAlign w:val="center"/>
                </w:tcPr>
                <w:p w14:paraId="131035C4">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0.022</w:t>
                  </w: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14:paraId="20B9D7A3">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0.026</w:t>
                  </w:r>
                </w:p>
              </w:tc>
              <w:tc>
                <w:tcPr>
                  <w:tcW w:w="1074" w:type="dxa"/>
                  <w:vMerge w:val="continue"/>
                  <w:tcBorders>
                    <w:left w:val="single" w:color="auto" w:sz="4" w:space="0"/>
                    <w:bottom w:val="single" w:color="auto" w:sz="4" w:space="0"/>
                    <w:right w:val="nil"/>
                  </w:tcBorders>
                  <w:shd w:val="clear" w:color="auto" w:fill="auto"/>
                  <w:vAlign w:val="center"/>
                </w:tcPr>
                <w:p w14:paraId="16A0A685">
                  <w:pPr>
                    <w:jc w:val="center"/>
                    <w:rPr>
                      <w:rFonts w:hint="eastAsia" w:ascii="宋体" w:hAnsi="宋体" w:eastAsia="宋体" w:cs="宋体"/>
                      <w:color w:val="auto"/>
                      <w:sz w:val="21"/>
                      <w:szCs w:val="21"/>
                      <w:lang w:val="en-US" w:eastAsia="zh-CN"/>
                    </w:rPr>
                  </w:pPr>
                </w:p>
              </w:tc>
            </w:tr>
            <w:tr w14:paraId="2D43380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343" w:type="dxa"/>
                  <w:vMerge w:val="restart"/>
                  <w:tcBorders>
                    <w:top w:val="single" w:color="auto" w:sz="4" w:space="0"/>
                    <w:bottom w:val="single" w:color="auto" w:sz="4" w:space="0"/>
                    <w:right w:val="single" w:color="auto" w:sz="4" w:space="0"/>
                  </w:tcBorders>
                  <w:vAlign w:val="center"/>
                </w:tcPr>
                <w:p w14:paraId="1C050E9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二氧化氮</w:t>
                  </w:r>
                </w:p>
              </w:tc>
              <w:tc>
                <w:tcPr>
                  <w:tcW w:w="1287" w:type="dxa"/>
                  <w:tcBorders>
                    <w:top w:val="single" w:color="auto" w:sz="4" w:space="0"/>
                    <w:left w:val="single" w:color="auto" w:sz="4" w:space="0"/>
                    <w:bottom w:val="single" w:color="auto" w:sz="4" w:space="0"/>
                    <w:right w:val="single" w:color="auto" w:sz="4" w:space="0"/>
                  </w:tcBorders>
                  <w:vAlign w:val="center"/>
                </w:tcPr>
                <w:p w14:paraId="491A58B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val="en-US" w:eastAsia="zh-CN"/>
                    </w:rPr>
                    <w:t>8.03.20</w:t>
                  </w:r>
                </w:p>
              </w:tc>
              <w:tc>
                <w:tcPr>
                  <w:tcW w:w="1057" w:type="dxa"/>
                  <w:vMerge w:val="continue"/>
                  <w:tcBorders>
                    <w:left w:val="single" w:color="auto" w:sz="4" w:space="0"/>
                    <w:right w:val="single" w:color="auto" w:sz="4" w:space="0"/>
                  </w:tcBorders>
                  <w:vAlign w:val="center"/>
                </w:tcPr>
                <w:p w14:paraId="3DAFF561">
                  <w:pPr>
                    <w:jc w:val="center"/>
                    <w:rPr>
                      <w:rFonts w:hint="eastAsia" w:ascii="宋体" w:hAnsi="宋体" w:eastAsia="宋体" w:cs="宋体"/>
                      <w:color w:val="auto"/>
                      <w:sz w:val="21"/>
                      <w:szCs w:val="21"/>
                    </w:rPr>
                  </w:pP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6678DD73">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0.034</w:t>
                  </w:r>
                </w:p>
              </w:tc>
              <w:tc>
                <w:tcPr>
                  <w:tcW w:w="1069" w:type="dxa"/>
                  <w:tcBorders>
                    <w:top w:val="single" w:color="auto" w:sz="4" w:space="0"/>
                    <w:left w:val="single" w:color="auto" w:sz="4" w:space="0"/>
                    <w:bottom w:val="single" w:color="auto" w:sz="4" w:space="0"/>
                    <w:right w:val="single" w:color="auto" w:sz="4" w:space="0"/>
                  </w:tcBorders>
                  <w:shd w:val="clear" w:color="auto" w:fill="auto"/>
                  <w:vAlign w:val="center"/>
                </w:tcPr>
                <w:p w14:paraId="7E67D085">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0.031</w:t>
                  </w:r>
                </w:p>
              </w:tc>
              <w:tc>
                <w:tcPr>
                  <w:tcW w:w="1028" w:type="dxa"/>
                  <w:tcBorders>
                    <w:top w:val="single" w:color="auto" w:sz="4" w:space="0"/>
                    <w:left w:val="single" w:color="auto" w:sz="4" w:space="0"/>
                    <w:bottom w:val="single" w:color="auto" w:sz="4" w:space="0"/>
                    <w:right w:val="single" w:color="auto" w:sz="4" w:space="0"/>
                  </w:tcBorders>
                  <w:shd w:val="clear" w:color="auto" w:fill="auto"/>
                  <w:vAlign w:val="center"/>
                </w:tcPr>
                <w:p w14:paraId="651F3A08">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0.028</w:t>
                  </w: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14:paraId="5BCE1C6A">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0.029</w:t>
                  </w:r>
                </w:p>
              </w:tc>
              <w:tc>
                <w:tcPr>
                  <w:tcW w:w="1074" w:type="dxa"/>
                  <w:vMerge w:val="restart"/>
                  <w:tcBorders>
                    <w:top w:val="single" w:color="auto" w:sz="4" w:space="0"/>
                    <w:left w:val="single" w:color="auto" w:sz="4" w:space="0"/>
                    <w:right w:val="nil"/>
                  </w:tcBorders>
                  <w:shd w:val="clear" w:color="auto" w:fill="auto"/>
                  <w:vAlign w:val="center"/>
                </w:tcPr>
                <w:p w14:paraId="55CB19EE">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0.2</w:t>
                  </w:r>
                </w:p>
              </w:tc>
            </w:tr>
            <w:tr w14:paraId="43D5CA7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343" w:type="dxa"/>
                  <w:vMerge w:val="continue"/>
                  <w:tcBorders>
                    <w:top w:val="single" w:color="auto" w:sz="4" w:space="0"/>
                    <w:bottom w:val="single" w:color="auto" w:sz="4" w:space="0"/>
                    <w:right w:val="single" w:color="auto" w:sz="4" w:space="0"/>
                  </w:tcBorders>
                  <w:vAlign w:val="center"/>
                </w:tcPr>
                <w:p w14:paraId="0AE2476E">
                  <w:pPr>
                    <w:jc w:val="center"/>
                    <w:rPr>
                      <w:rFonts w:hint="eastAsia" w:ascii="宋体" w:hAnsi="宋体" w:eastAsia="宋体" w:cs="宋体"/>
                      <w:color w:val="auto"/>
                      <w:sz w:val="21"/>
                      <w:szCs w:val="21"/>
                    </w:rPr>
                  </w:pPr>
                </w:p>
              </w:tc>
              <w:tc>
                <w:tcPr>
                  <w:tcW w:w="1287" w:type="dxa"/>
                  <w:tcBorders>
                    <w:top w:val="single" w:color="auto" w:sz="4" w:space="0"/>
                    <w:left w:val="single" w:color="auto" w:sz="4" w:space="0"/>
                    <w:bottom w:val="single" w:color="auto" w:sz="4" w:space="0"/>
                    <w:right w:val="single" w:color="auto" w:sz="4" w:space="0"/>
                  </w:tcBorders>
                  <w:vAlign w:val="center"/>
                </w:tcPr>
                <w:p w14:paraId="523B3329">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val="en-US" w:eastAsia="zh-CN"/>
                    </w:rPr>
                    <w:t>8.03.21</w:t>
                  </w:r>
                </w:p>
              </w:tc>
              <w:tc>
                <w:tcPr>
                  <w:tcW w:w="1057" w:type="dxa"/>
                  <w:vMerge w:val="continue"/>
                  <w:tcBorders>
                    <w:left w:val="single" w:color="auto" w:sz="4" w:space="0"/>
                    <w:right w:val="single" w:color="auto" w:sz="4" w:space="0"/>
                  </w:tcBorders>
                  <w:vAlign w:val="center"/>
                </w:tcPr>
                <w:p w14:paraId="7BD9BE66">
                  <w:pPr>
                    <w:jc w:val="center"/>
                    <w:rPr>
                      <w:rFonts w:hint="eastAsia" w:ascii="宋体" w:hAnsi="宋体" w:eastAsia="宋体" w:cs="宋体"/>
                      <w:color w:val="auto"/>
                      <w:sz w:val="21"/>
                      <w:szCs w:val="21"/>
                    </w:rPr>
                  </w:pP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40190FD8">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0.036</w:t>
                  </w:r>
                </w:p>
              </w:tc>
              <w:tc>
                <w:tcPr>
                  <w:tcW w:w="1069" w:type="dxa"/>
                  <w:tcBorders>
                    <w:top w:val="single" w:color="auto" w:sz="4" w:space="0"/>
                    <w:left w:val="single" w:color="auto" w:sz="4" w:space="0"/>
                    <w:bottom w:val="single" w:color="auto" w:sz="4" w:space="0"/>
                    <w:right w:val="single" w:color="auto" w:sz="4" w:space="0"/>
                  </w:tcBorders>
                  <w:shd w:val="clear" w:color="auto" w:fill="auto"/>
                  <w:vAlign w:val="center"/>
                </w:tcPr>
                <w:p w14:paraId="4941AC1C">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0.034</w:t>
                  </w:r>
                </w:p>
              </w:tc>
              <w:tc>
                <w:tcPr>
                  <w:tcW w:w="1028" w:type="dxa"/>
                  <w:tcBorders>
                    <w:top w:val="single" w:color="auto" w:sz="4" w:space="0"/>
                    <w:left w:val="single" w:color="auto" w:sz="4" w:space="0"/>
                    <w:bottom w:val="single" w:color="auto" w:sz="4" w:space="0"/>
                    <w:right w:val="single" w:color="auto" w:sz="4" w:space="0"/>
                  </w:tcBorders>
                  <w:shd w:val="clear" w:color="auto" w:fill="auto"/>
                  <w:vAlign w:val="center"/>
                </w:tcPr>
                <w:p w14:paraId="7D4270E5">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0.028</w:t>
                  </w: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14:paraId="47DDA058">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0.031</w:t>
                  </w:r>
                </w:p>
              </w:tc>
              <w:tc>
                <w:tcPr>
                  <w:tcW w:w="1074" w:type="dxa"/>
                  <w:vMerge w:val="continue"/>
                  <w:tcBorders>
                    <w:left w:val="single" w:color="auto" w:sz="4" w:space="0"/>
                    <w:bottom w:val="single" w:color="auto" w:sz="4" w:space="0"/>
                    <w:right w:val="nil"/>
                  </w:tcBorders>
                  <w:shd w:val="clear" w:color="auto" w:fill="auto"/>
                  <w:vAlign w:val="center"/>
                </w:tcPr>
                <w:p w14:paraId="089B5F56">
                  <w:pPr>
                    <w:jc w:val="center"/>
                    <w:rPr>
                      <w:rFonts w:hint="eastAsia" w:ascii="宋体" w:hAnsi="宋体" w:eastAsia="宋体" w:cs="宋体"/>
                      <w:color w:val="auto"/>
                      <w:sz w:val="21"/>
                      <w:szCs w:val="21"/>
                      <w:lang w:val="en-US" w:eastAsia="zh-CN"/>
                    </w:rPr>
                  </w:pPr>
                </w:p>
              </w:tc>
            </w:tr>
            <w:tr w14:paraId="526323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343" w:type="dxa"/>
                  <w:vMerge w:val="restart"/>
                  <w:tcBorders>
                    <w:top w:val="single" w:color="auto" w:sz="4" w:space="0"/>
                    <w:bottom w:val="single" w:color="auto" w:sz="4" w:space="0"/>
                    <w:right w:val="single" w:color="auto" w:sz="4" w:space="0"/>
                  </w:tcBorders>
                  <w:vAlign w:val="center"/>
                </w:tcPr>
                <w:p w14:paraId="4180CC45">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总悬浮颗粒物</w:t>
                  </w:r>
                </w:p>
              </w:tc>
              <w:tc>
                <w:tcPr>
                  <w:tcW w:w="1287" w:type="dxa"/>
                  <w:tcBorders>
                    <w:top w:val="single" w:color="auto" w:sz="4" w:space="0"/>
                    <w:left w:val="single" w:color="auto" w:sz="4" w:space="0"/>
                    <w:bottom w:val="single" w:color="auto" w:sz="4" w:space="0"/>
                    <w:right w:val="single" w:color="auto" w:sz="4" w:space="0"/>
                  </w:tcBorders>
                  <w:vAlign w:val="center"/>
                </w:tcPr>
                <w:p w14:paraId="56B6623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val="en-US" w:eastAsia="zh-CN"/>
                    </w:rPr>
                    <w:t>8.03.20</w:t>
                  </w:r>
                </w:p>
              </w:tc>
              <w:tc>
                <w:tcPr>
                  <w:tcW w:w="1057" w:type="dxa"/>
                  <w:vMerge w:val="continue"/>
                  <w:tcBorders>
                    <w:left w:val="single" w:color="auto" w:sz="4" w:space="0"/>
                    <w:right w:val="single" w:color="auto" w:sz="4" w:space="0"/>
                  </w:tcBorders>
                  <w:vAlign w:val="center"/>
                </w:tcPr>
                <w:p w14:paraId="7722B293">
                  <w:pPr>
                    <w:jc w:val="center"/>
                    <w:rPr>
                      <w:rFonts w:hint="eastAsia" w:ascii="宋体" w:hAnsi="宋体" w:eastAsia="宋体" w:cs="宋体"/>
                      <w:color w:val="auto"/>
                      <w:sz w:val="21"/>
                      <w:szCs w:val="21"/>
                    </w:rPr>
                  </w:pPr>
                </w:p>
              </w:tc>
              <w:tc>
                <w:tcPr>
                  <w:tcW w:w="424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ACEA9B8">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0.193</w:t>
                  </w:r>
                </w:p>
              </w:tc>
              <w:tc>
                <w:tcPr>
                  <w:tcW w:w="1074" w:type="dxa"/>
                  <w:vMerge w:val="restart"/>
                  <w:tcBorders>
                    <w:top w:val="single" w:color="auto" w:sz="4" w:space="0"/>
                    <w:left w:val="single" w:color="auto" w:sz="4" w:space="0"/>
                    <w:right w:val="nil"/>
                  </w:tcBorders>
                  <w:shd w:val="clear" w:color="auto" w:fill="auto"/>
                  <w:vAlign w:val="center"/>
                </w:tcPr>
                <w:p w14:paraId="0AB17E3C">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0.3</w:t>
                  </w:r>
                </w:p>
              </w:tc>
            </w:tr>
            <w:tr w14:paraId="4C192DF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343" w:type="dxa"/>
                  <w:vMerge w:val="continue"/>
                  <w:tcBorders>
                    <w:top w:val="single" w:color="auto" w:sz="4" w:space="0"/>
                    <w:bottom w:val="single" w:color="auto" w:sz="12" w:space="0"/>
                    <w:right w:val="single" w:color="auto" w:sz="4" w:space="0"/>
                  </w:tcBorders>
                  <w:vAlign w:val="center"/>
                </w:tcPr>
                <w:p w14:paraId="70694DF1">
                  <w:pPr>
                    <w:jc w:val="center"/>
                    <w:rPr>
                      <w:rFonts w:hint="eastAsia" w:ascii="宋体" w:hAnsi="宋体" w:eastAsia="宋体" w:cs="宋体"/>
                      <w:color w:val="auto"/>
                      <w:sz w:val="21"/>
                      <w:szCs w:val="21"/>
                    </w:rPr>
                  </w:pPr>
                </w:p>
              </w:tc>
              <w:tc>
                <w:tcPr>
                  <w:tcW w:w="1287" w:type="dxa"/>
                  <w:tcBorders>
                    <w:top w:val="single" w:color="auto" w:sz="4" w:space="0"/>
                    <w:left w:val="single" w:color="auto" w:sz="4" w:space="0"/>
                    <w:bottom w:val="single" w:color="auto" w:sz="12" w:space="0"/>
                    <w:right w:val="single" w:color="auto" w:sz="4" w:space="0"/>
                  </w:tcBorders>
                  <w:vAlign w:val="center"/>
                </w:tcPr>
                <w:p w14:paraId="66910BB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val="en-US" w:eastAsia="zh-CN"/>
                    </w:rPr>
                    <w:t>8.03.21</w:t>
                  </w:r>
                </w:p>
              </w:tc>
              <w:tc>
                <w:tcPr>
                  <w:tcW w:w="1057" w:type="dxa"/>
                  <w:vMerge w:val="continue"/>
                  <w:tcBorders>
                    <w:left w:val="single" w:color="auto" w:sz="4" w:space="0"/>
                    <w:bottom w:val="single" w:color="auto" w:sz="12" w:space="0"/>
                    <w:right w:val="single" w:color="auto" w:sz="4" w:space="0"/>
                  </w:tcBorders>
                  <w:vAlign w:val="center"/>
                </w:tcPr>
                <w:p w14:paraId="78B1A9D3">
                  <w:pPr>
                    <w:jc w:val="center"/>
                    <w:rPr>
                      <w:rFonts w:hint="eastAsia" w:ascii="宋体" w:hAnsi="宋体" w:eastAsia="宋体" w:cs="宋体"/>
                      <w:color w:val="auto"/>
                      <w:sz w:val="21"/>
                      <w:szCs w:val="21"/>
                    </w:rPr>
                  </w:pPr>
                </w:p>
              </w:tc>
              <w:tc>
                <w:tcPr>
                  <w:tcW w:w="4240" w:type="dxa"/>
                  <w:gridSpan w:val="4"/>
                  <w:tcBorders>
                    <w:top w:val="single" w:color="auto" w:sz="4" w:space="0"/>
                    <w:left w:val="single" w:color="auto" w:sz="4" w:space="0"/>
                    <w:bottom w:val="single" w:color="auto" w:sz="12" w:space="0"/>
                    <w:right w:val="single" w:color="auto" w:sz="4" w:space="0"/>
                  </w:tcBorders>
                  <w:shd w:val="clear" w:color="auto" w:fill="auto"/>
                  <w:vAlign w:val="center"/>
                </w:tcPr>
                <w:p w14:paraId="51F54F03">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0.201</w:t>
                  </w:r>
                </w:p>
              </w:tc>
              <w:tc>
                <w:tcPr>
                  <w:tcW w:w="1074" w:type="dxa"/>
                  <w:vMerge w:val="continue"/>
                  <w:tcBorders>
                    <w:left w:val="single" w:color="auto" w:sz="4" w:space="0"/>
                    <w:bottom w:val="single" w:color="auto" w:sz="12" w:space="0"/>
                    <w:right w:val="nil"/>
                  </w:tcBorders>
                  <w:shd w:val="clear" w:color="auto" w:fill="auto"/>
                  <w:vAlign w:val="center"/>
                </w:tcPr>
                <w:p w14:paraId="770A391B">
                  <w:pPr>
                    <w:jc w:val="center"/>
                    <w:rPr>
                      <w:rFonts w:hint="eastAsia" w:ascii="宋体" w:hAnsi="宋体" w:eastAsia="宋体" w:cs="宋体"/>
                      <w:color w:val="auto"/>
                      <w:sz w:val="21"/>
                      <w:szCs w:val="21"/>
                      <w:lang w:val="en-US" w:eastAsia="zh-CN"/>
                    </w:rPr>
                  </w:pPr>
                </w:p>
              </w:tc>
            </w:tr>
          </w:tbl>
          <w:p w14:paraId="0E7C600F">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2、大气环境质量现状评价</w:t>
            </w:r>
          </w:p>
          <w:p w14:paraId="0E98AC12">
            <w:pPr>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（1）评价因子</w:t>
            </w:r>
          </w:p>
          <w:p w14:paraId="3B25EC5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szCs w:val="24"/>
              </w:rPr>
              <w:t>SO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、NO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TSP</w:t>
            </w:r>
            <w:r>
              <w:rPr>
                <w:rFonts w:hint="eastAsia" w:ascii="宋体" w:hAnsi="宋体" w:eastAsia="宋体" w:cs="宋体"/>
                <w:color w:val="auto"/>
                <w:sz w:val="24"/>
              </w:rPr>
              <w:t>。</w:t>
            </w:r>
          </w:p>
          <w:p w14:paraId="2FBAF46B">
            <w:pPr>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（2）评价标准</w:t>
            </w:r>
          </w:p>
          <w:p w14:paraId="7BEB97F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执行《环境空气质量标准》（GB3095-2012）二级标准</w:t>
            </w:r>
            <w:r>
              <w:rPr>
                <w:rFonts w:hint="eastAsia" w:ascii="宋体" w:hAnsi="宋体" w:eastAsia="宋体" w:cs="宋体"/>
                <w:color w:val="auto"/>
                <w:sz w:val="24"/>
                <w:lang w:eastAsia="zh-CN"/>
              </w:rPr>
              <w:t>。</w:t>
            </w:r>
          </w:p>
          <w:p w14:paraId="507BD5C5">
            <w:pPr>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（3）评价方法</w:t>
            </w:r>
          </w:p>
          <w:p w14:paraId="640EE24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szCs w:val="24"/>
              </w:rPr>
              <w:t>采用</w:t>
            </w:r>
            <w:r>
              <w:rPr>
                <w:rFonts w:hint="eastAsia" w:ascii="宋体" w:hAnsi="宋体" w:eastAsia="宋体" w:cs="宋体"/>
                <w:color w:val="auto"/>
                <w:sz w:val="24"/>
              </w:rPr>
              <w:t>单项质量指数法，公式为：</w:t>
            </w:r>
          </w:p>
          <w:p w14:paraId="52EFF833">
            <w:pPr>
              <w:spacing w:line="360" w:lineRule="auto"/>
              <w:jc w:val="center"/>
              <w:rPr>
                <w:rFonts w:hint="eastAsia" w:ascii="宋体" w:hAnsi="宋体" w:eastAsia="宋体" w:cs="宋体"/>
                <w:i/>
                <w:color w:val="auto"/>
                <w:sz w:val="24"/>
              </w:rPr>
            </w:pPr>
            <w:r>
              <w:rPr>
                <w:rFonts w:hint="eastAsia" w:ascii="宋体" w:hAnsi="宋体" w:eastAsia="宋体" w:cs="宋体"/>
                <w:i/>
                <w:color w:val="auto"/>
                <w:sz w:val="24"/>
                <w:szCs w:val="24"/>
              </w:rPr>
              <w:t>P</w:t>
            </w:r>
            <w:r>
              <w:rPr>
                <w:rFonts w:hint="eastAsia" w:ascii="宋体" w:hAnsi="宋体" w:eastAsia="宋体" w:cs="宋体"/>
                <w:i/>
                <w:color w:val="auto"/>
                <w:sz w:val="24"/>
                <w:szCs w:val="24"/>
                <w:vertAlign w:val="subscript"/>
              </w:rPr>
              <w:t>i</w:t>
            </w:r>
            <w:r>
              <w:rPr>
                <w:rFonts w:hint="eastAsia" w:ascii="宋体" w:hAnsi="宋体" w:eastAsia="宋体" w:cs="宋体"/>
                <w:color w:val="auto"/>
                <w:sz w:val="24"/>
                <w:szCs w:val="24"/>
              </w:rPr>
              <w:t xml:space="preserve"> = </w:t>
            </w:r>
            <w:r>
              <w:rPr>
                <w:rFonts w:hint="eastAsia" w:ascii="宋体" w:hAnsi="宋体" w:eastAsia="宋体" w:cs="宋体"/>
                <w:i/>
                <w:color w:val="auto"/>
                <w:sz w:val="24"/>
                <w:szCs w:val="24"/>
              </w:rPr>
              <w:t>C</w:t>
            </w:r>
            <w:r>
              <w:rPr>
                <w:rFonts w:hint="eastAsia" w:ascii="宋体" w:hAnsi="宋体" w:eastAsia="宋体" w:cs="宋体"/>
                <w:i/>
                <w:color w:val="auto"/>
                <w:sz w:val="24"/>
                <w:szCs w:val="24"/>
                <w:vertAlign w:val="subscript"/>
              </w:rPr>
              <w:t>i</w:t>
            </w:r>
            <w:r>
              <w:rPr>
                <w:rFonts w:hint="eastAsia" w:ascii="宋体" w:hAnsi="宋体" w:eastAsia="宋体" w:cs="宋体"/>
                <w:color w:val="auto"/>
                <w:sz w:val="24"/>
                <w:szCs w:val="24"/>
              </w:rPr>
              <w:t xml:space="preserve"> / </w:t>
            </w:r>
            <w:r>
              <w:rPr>
                <w:rFonts w:hint="eastAsia" w:ascii="宋体" w:hAnsi="宋体" w:eastAsia="宋体" w:cs="宋体"/>
                <w:i/>
                <w:color w:val="auto"/>
                <w:sz w:val="24"/>
                <w:szCs w:val="24"/>
              </w:rPr>
              <w:t>S</w:t>
            </w:r>
            <w:r>
              <w:rPr>
                <w:rFonts w:hint="eastAsia" w:ascii="宋体" w:hAnsi="宋体" w:eastAsia="宋体" w:cs="宋体"/>
                <w:i/>
                <w:color w:val="auto"/>
                <w:sz w:val="24"/>
                <w:szCs w:val="24"/>
                <w:vertAlign w:val="subscript"/>
              </w:rPr>
              <w:t>i</w:t>
            </w:r>
          </w:p>
          <w:p w14:paraId="040AFFF6">
            <w:pPr>
              <w:pStyle w:val="10"/>
              <w:spacing w:after="0" w:line="360" w:lineRule="auto"/>
              <w:ind w:firstLine="600"/>
              <w:rPr>
                <w:rFonts w:hint="eastAsia" w:ascii="宋体" w:hAnsi="宋体" w:eastAsia="宋体" w:cs="宋体"/>
                <w:color w:val="auto"/>
                <w:sz w:val="24"/>
              </w:rPr>
            </w:pPr>
            <w:r>
              <w:rPr>
                <w:rFonts w:hint="eastAsia" w:ascii="宋体" w:hAnsi="宋体" w:eastAsia="宋体" w:cs="宋体"/>
                <w:color w:val="auto"/>
                <w:sz w:val="24"/>
              </w:rPr>
              <w:t xml:space="preserve">   式中，</w:t>
            </w:r>
            <w:r>
              <w:rPr>
                <w:rFonts w:hint="eastAsia" w:ascii="宋体" w:hAnsi="宋体" w:eastAsia="宋体" w:cs="宋体"/>
                <w:i/>
                <w:color w:val="auto"/>
                <w:sz w:val="24"/>
              </w:rPr>
              <w:t>P</w:t>
            </w:r>
            <w:r>
              <w:rPr>
                <w:rFonts w:hint="eastAsia" w:ascii="宋体" w:hAnsi="宋体" w:eastAsia="宋体" w:cs="宋体"/>
                <w:i/>
                <w:color w:val="auto"/>
                <w:sz w:val="24"/>
                <w:vertAlign w:val="subscript"/>
              </w:rPr>
              <w:t>i</w:t>
            </w:r>
            <w:r>
              <w:rPr>
                <w:rFonts w:hint="eastAsia" w:ascii="宋体" w:hAnsi="宋体" w:eastAsia="宋体" w:cs="宋体"/>
                <w:i/>
                <w:color w:val="auto"/>
                <w:sz w:val="24"/>
              </w:rPr>
              <w:t xml:space="preserve"> </w:t>
            </w:r>
            <w:r>
              <w:rPr>
                <w:rFonts w:hint="eastAsia" w:ascii="宋体" w:hAnsi="宋体" w:eastAsia="宋体" w:cs="宋体"/>
                <w:color w:val="auto"/>
                <w:sz w:val="24"/>
              </w:rPr>
              <w:t>——第</w:t>
            </w:r>
            <w:r>
              <w:rPr>
                <w:rFonts w:hint="eastAsia" w:ascii="宋体" w:hAnsi="宋体" w:eastAsia="宋体" w:cs="宋体"/>
                <w:i/>
                <w:color w:val="auto"/>
                <w:sz w:val="24"/>
              </w:rPr>
              <w:t>i</w:t>
            </w:r>
            <w:r>
              <w:rPr>
                <w:rFonts w:hint="eastAsia" w:ascii="宋体" w:hAnsi="宋体" w:eastAsia="宋体" w:cs="宋体"/>
                <w:color w:val="auto"/>
                <w:sz w:val="24"/>
              </w:rPr>
              <w:t>个污染物标准指数值；</w:t>
            </w:r>
          </w:p>
          <w:p w14:paraId="09099C76">
            <w:pPr>
              <w:pStyle w:val="10"/>
              <w:spacing w:after="0" w:line="360" w:lineRule="auto"/>
              <w:ind w:firstLine="600"/>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i/>
                <w:color w:val="auto"/>
                <w:sz w:val="24"/>
              </w:rPr>
              <w:t>C</w:t>
            </w:r>
            <w:r>
              <w:rPr>
                <w:rFonts w:hint="eastAsia" w:ascii="宋体" w:hAnsi="宋体" w:eastAsia="宋体" w:cs="宋体"/>
                <w:i/>
                <w:color w:val="auto"/>
                <w:sz w:val="24"/>
                <w:vertAlign w:val="subscript"/>
              </w:rPr>
              <w:t>i</w:t>
            </w:r>
            <w:r>
              <w:rPr>
                <w:rFonts w:hint="eastAsia" w:ascii="宋体" w:hAnsi="宋体" w:eastAsia="宋体" w:cs="宋体"/>
                <w:i/>
                <w:color w:val="auto"/>
                <w:sz w:val="24"/>
              </w:rPr>
              <w:t xml:space="preserve"> </w:t>
            </w:r>
            <w:r>
              <w:rPr>
                <w:rFonts w:hint="eastAsia" w:ascii="宋体" w:hAnsi="宋体" w:eastAsia="宋体" w:cs="宋体"/>
                <w:color w:val="auto"/>
                <w:sz w:val="24"/>
              </w:rPr>
              <w:t>——第</w:t>
            </w:r>
            <w:r>
              <w:rPr>
                <w:rFonts w:hint="eastAsia" w:ascii="宋体" w:hAnsi="宋体" w:eastAsia="宋体" w:cs="宋体"/>
                <w:i/>
                <w:color w:val="auto"/>
                <w:sz w:val="24"/>
              </w:rPr>
              <w:t>i</w:t>
            </w:r>
            <w:r>
              <w:rPr>
                <w:rFonts w:hint="eastAsia" w:ascii="宋体" w:hAnsi="宋体" w:eastAsia="宋体" w:cs="宋体"/>
                <w:color w:val="auto"/>
                <w:sz w:val="24"/>
              </w:rPr>
              <w:t>个污染物实测浓度值，mg/m</w:t>
            </w:r>
            <w:r>
              <w:rPr>
                <w:rFonts w:hint="eastAsia" w:ascii="宋体" w:hAnsi="宋体" w:eastAsia="宋体" w:cs="宋体"/>
                <w:color w:val="auto"/>
                <w:sz w:val="24"/>
                <w:vertAlign w:val="superscript"/>
              </w:rPr>
              <w:t>3</w:t>
            </w:r>
            <w:r>
              <w:rPr>
                <w:rFonts w:hint="eastAsia" w:ascii="宋体" w:hAnsi="宋体" w:eastAsia="宋体" w:cs="宋体"/>
                <w:color w:val="auto"/>
                <w:sz w:val="24"/>
              </w:rPr>
              <w:t>；</w:t>
            </w:r>
          </w:p>
          <w:p w14:paraId="01B4DB35">
            <w:pPr>
              <w:pStyle w:val="10"/>
              <w:spacing w:after="0" w:line="360" w:lineRule="auto"/>
              <w:ind w:firstLine="600"/>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i/>
                <w:color w:val="auto"/>
                <w:sz w:val="24"/>
              </w:rPr>
              <w:t>S</w:t>
            </w:r>
            <w:r>
              <w:rPr>
                <w:rFonts w:hint="eastAsia" w:ascii="宋体" w:hAnsi="宋体" w:eastAsia="宋体" w:cs="宋体"/>
                <w:i/>
                <w:color w:val="auto"/>
                <w:sz w:val="24"/>
                <w:vertAlign w:val="subscript"/>
              </w:rPr>
              <w:t>i</w:t>
            </w:r>
            <w:r>
              <w:rPr>
                <w:rFonts w:hint="eastAsia" w:ascii="宋体" w:hAnsi="宋体" w:eastAsia="宋体" w:cs="宋体"/>
                <w:i/>
                <w:color w:val="auto"/>
                <w:sz w:val="24"/>
              </w:rPr>
              <w:t xml:space="preserve"> </w:t>
            </w:r>
            <w:r>
              <w:rPr>
                <w:rFonts w:hint="eastAsia" w:ascii="宋体" w:hAnsi="宋体" w:eastAsia="宋体" w:cs="宋体"/>
                <w:color w:val="auto"/>
                <w:sz w:val="24"/>
              </w:rPr>
              <w:t>——第</w:t>
            </w:r>
            <w:r>
              <w:rPr>
                <w:rFonts w:hint="eastAsia" w:ascii="宋体" w:hAnsi="宋体" w:eastAsia="宋体" w:cs="宋体"/>
                <w:i/>
                <w:color w:val="auto"/>
                <w:sz w:val="24"/>
              </w:rPr>
              <w:t>i</w:t>
            </w:r>
            <w:r>
              <w:rPr>
                <w:rFonts w:hint="eastAsia" w:ascii="宋体" w:hAnsi="宋体" w:eastAsia="宋体" w:cs="宋体"/>
                <w:color w:val="auto"/>
                <w:sz w:val="24"/>
              </w:rPr>
              <w:t>个污染物评价标准限值，mg/m</w:t>
            </w:r>
            <w:r>
              <w:rPr>
                <w:rFonts w:hint="eastAsia" w:ascii="宋体" w:hAnsi="宋体" w:eastAsia="宋体" w:cs="宋体"/>
                <w:color w:val="auto"/>
                <w:sz w:val="24"/>
                <w:vertAlign w:val="superscript"/>
              </w:rPr>
              <w:t>3</w:t>
            </w:r>
            <w:r>
              <w:rPr>
                <w:rFonts w:hint="eastAsia" w:ascii="宋体" w:hAnsi="宋体" w:eastAsia="宋体" w:cs="宋体"/>
                <w:color w:val="auto"/>
                <w:sz w:val="24"/>
              </w:rPr>
              <w:t>。</w:t>
            </w:r>
          </w:p>
          <w:p w14:paraId="39A8802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当</w:t>
            </w:r>
            <w:r>
              <w:rPr>
                <w:rFonts w:hint="eastAsia" w:ascii="宋体" w:hAnsi="宋体" w:eastAsia="宋体" w:cs="宋体"/>
                <w:i/>
                <w:color w:val="auto"/>
                <w:sz w:val="24"/>
              </w:rPr>
              <w:t>P</w:t>
            </w:r>
            <w:r>
              <w:rPr>
                <w:rFonts w:hint="eastAsia" w:ascii="宋体" w:hAnsi="宋体" w:eastAsia="宋体" w:cs="宋体"/>
                <w:i/>
                <w:color w:val="auto"/>
                <w:sz w:val="24"/>
                <w:vertAlign w:val="subscript"/>
              </w:rPr>
              <w:t>i</w:t>
            </w:r>
            <w:r>
              <w:rPr>
                <w:rFonts w:hint="eastAsia" w:ascii="宋体" w:hAnsi="宋体" w:eastAsia="宋体" w:cs="宋体"/>
                <w:color w:val="auto"/>
                <w:sz w:val="24"/>
              </w:rPr>
              <w:t>值大于1.0时，表明大气环境已受到该项评价因子所表征的污染物的污染。</w:t>
            </w:r>
            <w:r>
              <w:rPr>
                <w:rFonts w:hint="eastAsia" w:ascii="宋体" w:hAnsi="宋体" w:eastAsia="宋体" w:cs="宋体"/>
                <w:i/>
                <w:color w:val="auto"/>
                <w:sz w:val="24"/>
              </w:rPr>
              <w:t>P</w:t>
            </w:r>
            <w:r>
              <w:rPr>
                <w:rFonts w:hint="eastAsia" w:ascii="宋体" w:hAnsi="宋体" w:eastAsia="宋体" w:cs="宋体"/>
                <w:i/>
                <w:color w:val="auto"/>
                <w:sz w:val="24"/>
                <w:vertAlign w:val="subscript"/>
              </w:rPr>
              <w:t>i</w:t>
            </w:r>
            <w:r>
              <w:rPr>
                <w:rFonts w:hint="eastAsia" w:ascii="宋体" w:hAnsi="宋体" w:eastAsia="宋体" w:cs="宋体"/>
                <w:color w:val="auto"/>
                <w:sz w:val="24"/>
              </w:rPr>
              <w:t>值越大，受污染程度越重；</w:t>
            </w:r>
            <w:r>
              <w:rPr>
                <w:rFonts w:hint="eastAsia" w:ascii="宋体" w:hAnsi="宋体" w:eastAsia="宋体" w:cs="宋体"/>
                <w:i/>
                <w:color w:val="auto"/>
                <w:sz w:val="24"/>
              </w:rPr>
              <w:t>P</w:t>
            </w:r>
            <w:r>
              <w:rPr>
                <w:rFonts w:hint="eastAsia" w:ascii="宋体" w:hAnsi="宋体" w:eastAsia="宋体" w:cs="宋体"/>
                <w:i/>
                <w:color w:val="auto"/>
                <w:sz w:val="24"/>
                <w:vertAlign w:val="subscript"/>
              </w:rPr>
              <w:t>i</w:t>
            </w:r>
            <w:r>
              <w:rPr>
                <w:rFonts w:hint="eastAsia" w:ascii="宋体" w:hAnsi="宋体" w:eastAsia="宋体" w:cs="宋体"/>
                <w:color w:val="auto"/>
                <w:sz w:val="24"/>
              </w:rPr>
              <w:t>值越小，受污染程度越轻。</w:t>
            </w:r>
          </w:p>
          <w:p w14:paraId="37773142">
            <w:pPr>
              <w:snapToGrid w:val="0"/>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（4）评价结果</w:t>
            </w:r>
          </w:p>
          <w:p w14:paraId="497D1835">
            <w:pPr>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本项目所在区域大气环境质量现状评价结果见表3-</w:t>
            </w:r>
            <w:r>
              <w:rPr>
                <w:rFonts w:hint="eastAsia" w:ascii="宋体" w:hAnsi="宋体" w:eastAsia="宋体" w:cs="宋体"/>
                <w:color w:val="auto"/>
                <w:sz w:val="24"/>
                <w:lang w:val="en-US" w:eastAsia="zh-CN"/>
              </w:rPr>
              <w:t>3</w:t>
            </w:r>
            <w:r>
              <w:rPr>
                <w:rFonts w:hint="eastAsia" w:ascii="宋体" w:hAnsi="宋体" w:eastAsia="宋体" w:cs="宋体"/>
                <w:color w:val="auto"/>
                <w:sz w:val="24"/>
              </w:rPr>
              <w:t>。</w:t>
            </w:r>
          </w:p>
          <w:p w14:paraId="62161819">
            <w:pPr>
              <w:snapToGrid w:val="0"/>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表3-</w:t>
            </w:r>
            <w:r>
              <w:rPr>
                <w:rFonts w:hint="eastAsia" w:ascii="宋体" w:hAnsi="宋体" w:eastAsia="宋体" w:cs="宋体"/>
                <w:b/>
                <w:bCs/>
                <w:color w:val="auto"/>
                <w:szCs w:val="21"/>
                <w:lang w:val="en-US" w:eastAsia="zh-CN"/>
              </w:rPr>
              <w:t>3</w:t>
            </w:r>
            <w:r>
              <w:rPr>
                <w:rFonts w:hint="eastAsia" w:ascii="宋体" w:hAnsi="宋体" w:eastAsia="宋体" w:cs="宋体"/>
                <w:b/>
                <w:bCs/>
                <w:color w:val="auto"/>
                <w:szCs w:val="21"/>
              </w:rPr>
              <w:t xml:space="preserve">  大气环境质量现状评价结果</w:t>
            </w:r>
          </w:p>
          <w:tbl>
            <w:tblPr>
              <w:tblStyle w:val="19"/>
              <w:tblW w:w="996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23"/>
              <w:gridCol w:w="1649"/>
              <w:gridCol w:w="1649"/>
              <w:gridCol w:w="1649"/>
              <w:gridCol w:w="1649"/>
              <w:gridCol w:w="1649"/>
            </w:tblGrid>
            <w:tr w14:paraId="0536E36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3" w:hRule="atLeast"/>
                <w:tblHeader/>
              </w:trPr>
              <w:tc>
                <w:tcPr>
                  <w:tcW w:w="1723" w:type="dxa"/>
                  <w:shd w:val="clear" w:color="auto" w:fill="auto"/>
                  <w:vAlign w:val="center"/>
                </w:tcPr>
                <w:p w14:paraId="3BBD3007">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评价标准</w:t>
                  </w:r>
                </w:p>
              </w:tc>
              <w:tc>
                <w:tcPr>
                  <w:tcW w:w="1649" w:type="dxa"/>
                  <w:shd w:val="clear" w:color="auto" w:fill="auto"/>
                  <w:vAlign w:val="center"/>
                </w:tcPr>
                <w:p w14:paraId="1B38233A">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评价因子</w:t>
                  </w:r>
                </w:p>
              </w:tc>
              <w:tc>
                <w:tcPr>
                  <w:tcW w:w="1649" w:type="dxa"/>
                  <w:shd w:val="clear" w:color="auto" w:fill="auto"/>
                  <w:vAlign w:val="center"/>
                </w:tcPr>
                <w:p w14:paraId="39CB1592">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浓度（mg/m</w:t>
                  </w:r>
                  <w:r>
                    <w:rPr>
                      <w:rFonts w:hint="eastAsia" w:ascii="宋体" w:hAnsi="宋体" w:eastAsia="宋体" w:cs="宋体"/>
                      <w:b w:val="0"/>
                      <w:color w:val="auto"/>
                      <w:sz w:val="21"/>
                      <w:szCs w:val="21"/>
                      <w:vertAlign w:val="superscript"/>
                    </w:rPr>
                    <w:t>3</w:t>
                  </w:r>
                  <w:r>
                    <w:rPr>
                      <w:rFonts w:hint="eastAsia" w:ascii="宋体" w:hAnsi="宋体" w:eastAsia="宋体" w:cs="宋体"/>
                      <w:b w:val="0"/>
                      <w:color w:val="auto"/>
                      <w:sz w:val="21"/>
                      <w:szCs w:val="21"/>
                    </w:rPr>
                    <w:t>）</w:t>
                  </w:r>
                </w:p>
              </w:tc>
              <w:tc>
                <w:tcPr>
                  <w:tcW w:w="1649" w:type="dxa"/>
                  <w:shd w:val="clear" w:color="auto" w:fill="auto"/>
                  <w:vAlign w:val="center"/>
                </w:tcPr>
                <w:p w14:paraId="2D436DB9">
                  <w:pPr>
                    <w:pStyle w:val="31"/>
                    <w:spacing w:line="276" w:lineRule="auto"/>
                    <w:rPr>
                      <w:rFonts w:hint="eastAsia" w:ascii="宋体" w:hAnsi="宋体" w:eastAsia="宋体" w:cs="宋体"/>
                      <w:b w:val="0"/>
                      <w:i/>
                      <w:color w:val="auto"/>
                      <w:sz w:val="21"/>
                      <w:szCs w:val="21"/>
                    </w:rPr>
                  </w:pPr>
                  <w:r>
                    <w:rPr>
                      <w:rFonts w:hint="eastAsia" w:ascii="宋体" w:hAnsi="宋体" w:eastAsia="宋体" w:cs="宋体"/>
                      <w:b w:val="0"/>
                      <w:bCs/>
                      <w:i/>
                      <w:color w:val="auto"/>
                      <w:sz w:val="21"/>
                      <w:szCs w:val="21"/>
                    </w:rPr>
                    <w:t>P</w:t>
                  </w:r>
                  <w:r>
                    <w:rPr>
                      <w:rFonts w:hint="eastAsia" w:ascii="宋体" w:hAnsi="宋体" w:eastAsia="宋体" w:cs="宋体"/>
                      <w:b w:val="0"/>
                      <w:bCs/>
                      <w:i/>
                      <w:color w:val="auto"/>
                      <w:sz w:val="21"/>
                      <w:szCs w:val="21"/>
                      <w:vertAlign w:val="subscript"/>
                    </w:rPr>
                    <w:t>max</w:t>
                  </w:r>
                </w:p>
              </w:tc>
              <w:tc>
                <w:tcPr>
                  <w:tcW w:w="1649" w:type="dxa"/>
                  <w:shd w:val="clear" w:color="auto" w:fill="auto"/>
                  <w:vAlign w:val="center"/>
                </w:tcPr>
                <w:p w14:paraId="60A8A3F7">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超标率</w:t>
                  </w:r>
                </w:p>
              </w:tc>
              <w:tc>
                <w:tcPr>
                  <w:tcW w:w="1649" w:type="dxa"/>
                  <w:shd w:val="clear" w:color="auto" w:fill="auto"/>
                  <w:vAlign w:val="center"/>
                </w:tcPr>
                <w:p w14:paraId="6A16CE32">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最大超标倍数</w:t>
                  </w:r>
                </w:p>
              </w:tc>
            </w:tr>
            <w:tr w14:paraId="11AC0F4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2" w:hRule="atLeast"/>
              </w:trPr>
              <w:tc>
                <w:tcPr>
                  <w:tcW w:w="1723" w:type="dxa"/>
                  <w:vMerge w:val="restart"/>
                  <w:shd w:val="clear" w:color="auto" w:fill="auto"/>
                  <w:vAlign w:val="center"/>
                </w:tcPr>
                <w:p w14:paraId="1A64996C">
                  <w:pPr>
                    <w:pStyle w:val="29"/>
                    <w:spacing w:line="276" w:lineRule="auto"/>
                    <w:rPr>
                      <w:rFonts w:hint="eastAsia" w:ascii="宋体" w:hAnsi="宋体" w:eastAsia="宋体" w:cs="宋体"/>
                      <w:color w:val="auto"/>
                      <w:sz w:val="21"/>
                      <w:szCs w:val="21"/>
                    </w:rPr>
                  </w:pPr>
                  <w:r>
                    <w:rPr>
                      <w:rFonts w:hint="eastAsia" w:ascii="宋体" w:hAnsi="宋体" w:eastAsia="宋体" w:cs="宋体"/>
                      <w:color w:val="auto"/>
                      <w:sz w:val="21"/>
                      <w:szCs w:val="21"/>
                    </w:rPr>
                    <w:t>GB3095-2012</w:t>
                  </w:r>
                </w:p>
                <w:p w14:paraId="487D256A">
                  <w:pPr>
                    <w:pStyle w:val="29"/>
                    <w:spacing w:line="276" w:lineRule="auto"/>
                    <w:rPr>
                      <w:rFonts w:hint="eastAsia" w:ascii="宋体" w:hAnsi="宋体" w:eastAsia="宋体" w:cs="宋体"/>
                      <w:color w:val="auto"/>
                      <w:sz w:val="21"/>
                      <w:szCs w:val="21"/>
                    </w:rPr>
                  </w:pPr>
                  <w:r>
                    <w:rPr>
                      <w:rFonts w:hint="eastAsia" w:ascii="宋体" w:hAnsi="宋体" w:eastAsia="宋体" w:cs="宋体"/>
                      <w:color w:val="auto"/>
                      <w:sz w:val="21"/>
                      <w:szCs w:val="21"/>
                    </w:rPr>
                    <w:t>二级标准</w:t>
                  </w:r>
                </w:p>
              </w:tc>
              <w:tc>
                <w:tcPr>
                  <w:tcW w:w="1649" w:type="dxa"/>
                  <w:shd w:val="clear" w:color="auto" w:fill="auto"/>
                  <w:vAlign w:val="center"/>
                </w:tcPr>
                <w:p w14:paraId="74A31747">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SO</w:t>
                  </w:r>
                  <w:r>
                    <w:rPr>
                      <w:rFonts w:hint="eastAsia" w:ascii="宋体" w:hAnsi="宋体" w:eastAsia="宋体" w:cs="宋体"/>
                      <w:b w:val="0"/>
                      <w:color w:val="auto"/>
                      <w:sz w:val="21"/>
                      <w:szCs w:val="21"/>
                      <w:vertAlign w:val="subscript"/>
                    </w:rPr>
                    <w:t>2</w:t>
                  </w:r>
                </w:p>
              </w:tc>
              <w:tc>
                <w:tcPr>
                  <w:tcW w:w="1649" w:type="dxa"/>
                  <w:shd w:val="clear" w:color="auto" w:fill="auto"/>
                  <w:vAlign w:val="center"/>
                </w:tcPr>
                <w:p w14:paraId="2E8BFC5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0.0</w:t>
                  </w:r>
                  <w:r>
                    <w:rPr>
                      <w:rFonts w:hint="eastAsia" w:ascii="宋体" w:hAnsi="宋体" w:eastAsia="宋体" w:cs="宋体"/>
                      <w:color w:val="auto"/>
                      <w:sz w:val="21"/>
                      <w:szCs w:val="21"/>
                      <w:lang w:val="en-US" w:eastAsia="zh-CN"/>
                    </w:rPr>
                    <w:t>22</w:t>
                  </w:r>
                  <w:r>
                    <w:rPr>
                      <w:rFonts w:hint="eastAsia" w:ascii="宋体" w:hAnsi="宋体" w:eastAsia="宋体" w:cs="宋体"/>
                      <w:color w:val="auto"/>
                      <w:sz w:val="21"/>
                      <w:szCs w:val="21"/>
                    </w:rPr>
                    <w:t>~0.0</w:t>
                  </w:r>
                  <w:r>
                    <w:rPr>
                      <w:rFonts w:hint="eastAsia" w:ascii="宋体" w:hAnsi="宋体" w:eastAsia="宋体" w:cs="宋体"/>
                      <w:color w:val="auto"/>
                      <w:sz w:val="21"/>
                      <w:szCs w:val="21"/>
                      <w:lang w:val="en-US" w:eastAsia="zh-CN"/>
                    </w:rPr>
                    <w:t>29</w:t>
                  </w:r>
                </w:p>
              </w:tc>
              <w:tc>
                <w:tcPr>
                  <w:tcW w:w="1649" w:type="dxa"/>
                  <w:shd w:val="clear" w:color="auto" w:fill="auto"/>
                  <w:vAlign w:val="center"/>
                </w:tcPr>
                <w:p w14:paraId="0D9BD816">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0.0</w:t>
                  </w:r>
                  <w:r>
                    <w:rPr>
                      <w:rFonts w:hint="eastAsia" w:ascii="宋体" w:hAnsi="宋体" w:eastAsia="宋体" w:cs="宋体"/>
                      <w:b w:val="0"/>
                      <w:color w:val="auto"/>
                      <w:sz w:val="21"/>
                      <w:szCs w:val="21"/>
                      <w:lang w:val="en-US" w:eastAsia="zh-CN"/>
                    </w:rPr>
                    <w:t>6</w:t>
                  </w:r>
                </w:p>
              </w:tc>
              <w:tc>
                <w:tcPr>
                  <w:tcW w:w="1649" w:type="dxa"/>
                  <w:shd w:val="clear" w:color="auto" w:fill="auto"/>
                  <w:vAlign w:val="center"/>
                </w:tcPr>
                <w:p w14:paraId="77FFF8B2">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0</w:t>
                  </w:r>
                </w:p>
              </w:tc>
              <w:tc>
                <w:tcPr>
                  <w:tcW w:w="1649" w:type="dxa"/>
                  <w:shd w:val="clear" w:color="auto" w:fill="auto"/>
                  <w:vAlign w:val="center"/>
                </w:tcPr>
                <w:p w14:paraId="28B7FBA8">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w:t>
                  </w:r>
                </w:p>
              </w:tc>
            </w:tr>
            <w:tr w14:paraId="572B42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3" w:hRule="atLeast"/>
              </w:trPr>
              <w:tc>
                <w:tcPr>
                  <w:tcW w:w="1723" w:type="dxa"/>
                  <w:vMerge w:val="continue"/>
                  <w:shd w:val="clear" w:color="auto" w:fill="auto"/>
                  <w:vAlign w:val="center"/>
                </w:tcPr>
                <w:p w14:paraId="5778149B">
                  <w:pPr>
                    <w:pStyle w:val="29"/>
                    <w:spacing w:line="276" w:lineRule="auto"/>
                    <w:ind w:firstLine="480"/>
                    <w:rPr>
                      <w:rFonts w:hint="eastAsia" w:ascii="宋体" w:hAnsi="宋体" w:eastAsia="宋体" w:cs="宋体"/>
                      <w:color w:val="auto"/>
                      <w:sz w:val="21"/>
                      <w:szCs w:val="21"/>
                    </w:rPr>
                  </w:pPr>
                </w:p>
              </w:tc>
              <w:tc>
                <w:tcPr>
                  <w:tcW w:w="1649" w:type="dxa"/>
                  <w:shd w:val="clear" w:color="auto" w:fill="auto"/>
                  <w:vAlign w:val="center"/>
                </w:tcPr>
                <w:p w14:paraId="10D1B9CA">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NO</w:t>
                  </w:r>
                  <w:r>
                    <w:rPr>
                      <w:rFonts w:hint="eastAsia" w:ascii="宋体" w:hAnsi="宋体" w:eastAsia="宋体" w:cs="宋体"/>
                      <w:b w:val="0"/>
                      <w:color w:val="auto"/>
                      <w:sz w:val="21"/>
                      <w:szCs w:val="21"/>
                      <w:vertAlign w:val="subscript"/>
                    </w:rPr>
                    <w:t>2</w:t>
                  </w:r>
                </w:p>
              </w:tc>
              <w:tc>
                <w:tcPr>
                  <w:tcW w:w="1649" w:type="dxa"/>
                  <w:shd w:val="clear" w:color="auto" w:fill="auto"/>
                  <w:vAlign w:val="center"/>
                </w:tcPr>
                <w:p w14:paraId="28B56CE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0.0</w:t>
                  </w:r>
                  <w:r>
                    <w:rPr>
                      <w:rFonts w:hint="eastAsia" w:ascii="宋体" w:hAnsi="宋体" w:eastAsia="宋体" w:cs="宋体"/>
                      <w:color w:val="auto"/>
                      <w:sz w:val="21"/>
                      <w:szCs w:val="21"/>
                      <w:lang w:val="en-US" w:eastAsia="zh-CN"/>
                    </w:rPr>
                    <w:t>28</w:t>
                  </w:r>
                  <w:r>
                    <w:rPr>
                      <w:rFonts w:hint="eastAsia" w:ascii="宋体" w:hAnsi="宋体" w:eastAsia="宋体" w:cs="宋体"/>
                      <w:color w:val="auto"/>
                      <w:sz w:val="21"/>
                      <w:szCs w:val="21"/>
                    </w:rPr>
                    <w:t>~0.0</w:t>
                  </w:r>
                  <w:r>
                    <w:rPr>
                      <w:rFonts w:hint="eastAsia" w:ascii="宋体" w:hAnsi="宋体" w:eastAsia="宋体" w:cs="宋体"/>
                      <w:color w:val="auto"/>
                      <w:sz w:val="21"/>
                      <w:szCs w:val="21"/>
                      <w:lang w:val="en-US" w:eastAsia="zh-CN"/>
                    </w:rPr>
                    <w:t>36</w:t>
                  </w:r>
                </w:p>
              </w:tc>
              <w:tc>
                <w:tcPr>
                  <w:tcW w:w="1649" w:type="dxa"/>
                  <w:shd w:val="clear" w:color="auto" w:fill="auto"/>
                  <w:vAlign w:val="center"/>
                </w:tcPr>
                <w:p w14:paraId="7518A6C0">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0.</w:t>
                  </w:r>
                  <w:r>
                    <w:rPr>
                      <w:rFonts w:hint="eastAsia" w:ascii="宋体" w:hAnsi="宋体" w:eastAsia="宋体" w:cs="宋体"/>
                      <w:b w:val="0"/>
                      <w:color w:val="auto"/>
                      <w:sz w:val="21"/>
                      <w:szCs w:val="21"/>
                      <w:lang w:val="en-US" w:eastAsia="zh-CN"/>
                    </w:rPr>
                    <w:t>18</w:t>
                  </w:r>
                </w:p>
              </w:tc>
              <w:tc>
                <w:tcPr>
                  <w:tcW w:w="1649" w:type="dxa"/>
                  <w:shd w:val="clear" w:color="auto" w:fill="auto"/>
                  <w:vAlign w:val="center"/>
                </w:tcPr>
                <w:p w14:paraId="55B3B300">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0</w:t>
                  </w:r>
                </w:p>
              </w:tc>
              <w:tc>
                <w:tcPr>
                  <w:tcW w:w="1649" w:type="dxa"/>
                  <w:shd w:val="clear" w:color="auto" w:fill="auto"/>
                  <w:vAlign w:val="center"/>
                </w:tcPr>
                <w:p w14:paraId="5716B001">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w:t>
                  </w:r>
                </w:p>
              </w:tc>
            </w:tr>
            <w:tr w14:paraId="1A447E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3" w:hRule="atLeast"/>
              </w:trPr>
              <w:tc>
                <w:tcPr>
                  <w:tcW w:w="1723" w:type="dxa"/>
                  <w:vMerge w:val="continue"/>
                  <w:shd w:val="clear" w:color="auto" w:fill="auto"/>
                  <w:vAlign w:val="center"/>
                </w:tcPr>
                <w:p w14:paraId="7554A2B0">
                  <w:pPr>
                    <w:pStyle w:val="29"/>
                    <w:spacing w:line="276" w:lineRule="auto"/>
                    <w:ind w:firstLine="480"/>
                    <w:rPr>
                      <w:rFonts w:hint="eastAsia" w:ascii="宋体" w:hAnsi="宋体" w:eastAsia="宋体" w:cs="宋体"/>
                      <w:color w:val="auto"/>
                      <w:sz w:val="21"/>
                      <w:szCs w:val="21"/>
                    </w:rPr>
                  </w:pPr>
                </w:p>
              </w:tc>
              <w:tc>
                <w:tcPr>
                  <w:tcW w:w="1649" w:type="dxa"/>
                  <w:shd w:val="clear" w:color="auto" w:fill="auto"/>
                  <w:vAlign w:val="center"/>
                </w:tcPr>
                <w:p w14:paraId="5C676657">
                  <w:pPr>
                    <w:pStyle w:val="31"/>
                    <w:spacing w:line="276" w:lineRule="auto"/>
                    <w:rPr>
                      <w:rFonts w:hint="eastAsia" w:ascii="宋体" w:hAnsi="宋体" w:eastAsia="宋体" w:cs="宋体"/>
                      <w:b w:val="0"/>
                      <w:color w:val="auto"/>
                      <w:sz w:val="21"/>
                      <w:szCs w:val="21"/>
                      <w:lang w:eastAsia="zh-CN"/>
                    </w:rPr>
                  </w:pPr>
                  <w:r>
                    <w:rPr>
                      <w:rFonts w:hint="eastAsia" w:ascii="宋体" w:hAnsi="宋体" w:eastAsia="宋体" w:cs="宋体"/>
                      <w:b w:val="0"/>
                      <w:color w:val="auto"/>
                      <w:sz w:val="21"/>
                      <w:szCs w:val="21"/>
                      <w:lang w:val="en-US" w:eastAsia="zh-CN"/>
                    </w:rPr>
                    <w:t>TSP</w:t>
                  </w:r>
                </w:p>
              </w:tc>
              <w:tc>
                <w:tcPr>
                  <w:tcW w:w="1649" w:type="dxa"/>
                  <w:shd w:val="clear" w:color="auto" w:fill="auto"/>
                  <w:vAlign w:val="center"/>
                </w:tcPr>
                <w:p w14:paraId="69C9FB6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w:t>
                  </w:r>
                  <w:r>
                    <w:rPr>
                      <w:rFonts w:hint="eastAsia" w:ascii="宋体" w:hAnsi="宋体" w:eastAsia="宋体" w:cs="宋体"/>
                      <w:color w:val="auto"/>
                      <w:sz w:val="21"/>
                      <w:szCs w:val="21"/>
                      <w:lang w:val="en-US" w:eastAsia="zh-CN"/>
                    </w:rPr>
                    <w:t>193</w:t>
                  </w:r>
                  <w:r>
                    <w:rPr>
                      <w:rFonts w:hint="eastAsia" w:ascii="宋体" w:hAnsi="宋体" w:eastAsia="宋体" w:cs="宋体"/>
                      <w:color w:val="auto"/>
                      <w:sz w:val="21"/>
                      <w:szCs w:val="21"/>
                    </w:rPr>
                    <w:t>~0.</w:t>
                  </w:r>
                  <w:r>
                    <w:rPr>
                      <w:rFonts w:hint="eastAsia" w:ascii="宋体" w:hAnsi="宋体" w:eastAsia="宋体" w:cs="宋体"/>
                      <w:color w:val="auto"/>
                      <w:sz w:val="21"/>
                      <w:szCs w:val="21"/>
                      <w:lang w:val="en-US" w:eastAsia="zh-CN"/>
                    </w:rPr>
                    <w:t>201</w:t>
                  </w:r>
                </w:p>
              </w:tc>
              <w:tc>
                <w:tcPr>
                  <w:tcW w:w="1649" w:type="dxa"/>
                  <w:shd w:val="clear" w:color="auto" w:fill="auto"/>
                  <w:vAlign w:val="center"/>
                </w:tcPr>
                <w:p w14:paraId="472D9920">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0.</w:t>
                  </w:r>
                  <w:r>
                    <w:rPr>
                      <w:rFonts w:hint="eastAsia" w:ascii="宋体" w:hAnsi="宋体" w:eastAsia="宋体" w:cs="宋体"/>
                      <w:b w:val="0"/>
                      <w:color w:val="auto"/>
                      <w:sz w:val="21"/>
                      <w:szCs w:val="21"/>
                      <w:lang w:val="en-US" w:eastAsia="zh-CN"/>
                    </w:rPr>
                    <w:t>67</w:t>
                  </w:r>
                </w:p>
              </w:tc>
              <w:tc>
                <w:tcPr>
                  <w:tcW w:w="1649" w:type="dxa"/>
                  <w:shd w:val="clear" w:color="auto" w:fill="auto"/>
                  <w:vAlign w:val="center"/>
                </w:tcPr>
                <w:p w14:paraId="4EBC7DD0">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0</w:t>
                  </w:r>
                </w:p>
              </w:tc>
              <w:tc>
                <w:tcPr>
                  <w:tcW w:w="1649" w:type="dxa"/>
                  <w:shd w:val="clear" w:color="auto" w:fill="auto"/>
                  <w:vAlign w:val="center"/>
                </w:tcPr>
                <w:p w14:paraId="42A78B98">
                  <w:pPr>
                    <w:pStyle w:val="31"/>
                    <w:spacing w:line="276"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w:t>
                  </w:r>
                </w:p>
              </w:tc>
            </w:tr>
          </w:tbl>
          <w:p w14:paraId="4ED1E54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由上表可知，项目所在区域环境空气中SO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、NO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TSP</w:t>
            </w:r>
            <w:r>
              <w:rPr>
                <w:rFonts w:hint="eastAsia" w:ascii="宋体" w:hAnsi="宋体" w:eastAsia="宋体" w:cs="宋体"/>
                <w:color w:val="auto"/>
                <w:sz w:val="24"/>
                <w:szCs w:val="24"/>
              </w:rPr>
              <w:t>标准指数均小于1.0，超标率为0，可以达到《环境空气质量标准》（GB3095-2012）二级标准。因此，项目所在地环境空气质量良好。</w:t>
            </w:r>
          </w:p>
          <w:p w14:paraId="2A7C3EA9">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二、地表水环境质量现状评价</w:t>
            </w:r>
          </w:p>
          <w:p w14:paraId="3F84D3E3">
            <w:pPr>
              <w:spacing w:line="360" w:lineRule="auto"/>
              <w:ind w:firstLine="480"/>
              <w:rPr>
                <w:rFonts w:hint="eastAsia" w:ascii="宋体" w:hAnsi="宋体" w:eastAsia="宋体" w:cs="宋体"/>
                <w:color w:val="auto"/>
                <w:szCs w:val="28"/>
              </w:rPr>
            </w:pPr>
            <w:r>
              <w:rPr>
                <w:rFonts w:hint="eastAsia" w:ascii="宋体" w:hAnsi="宋体" w:eastAsia="宋体" w:cs="宋体"/>
                <w:bCs/>
                <w:color w:val="auto"/>
                <w:sz w:val="24"/>
                <w:szCs w:val="24"/>
              </w:rPr>
              <w:t xml:space="preserve">为了解项目所在区域地表水环境质量现状, </w:t>
            </w:r>
            <w:r>
              <w:rPr>
                <w:rFonts w:hint="eastAsia" w:ascii="宋体" w:hAnsi="宋体" w:eastAsia="宋体" w:cs="宋体"/>
                <w:bCs/>
                <w:color w:val="auto"/>
                <w:sz w:val="24"/>
                <w:szCs w:val="24"/>
                <w:lang w:eastAsia="zh-CN"/>
              </w:rPr>
              <w:t>本次评价</w:t>
            </w:r>
            <w:r>
              <w:rPr>
                <w:rFonts w:hint="eastAsia" w:ascii="宋体" w:hAnsi="宋体" w:eastAsia="宋体" w:cs="宋体"/>
                <w:bCs/>
                <w:color w:val="auto"/>
                <w:sz w:val="24"/>
                <w:szCs w:val="24"/>
              </w:rPr>
              <w:t>引用</w:t>
            </w:r>
            <w:r>
              <w:rPr>
                <w:rFonts w:hint="eastAsia" w:ascii="宋体" w:hAnsi="宋体" w:eastAsia="宋体" w:cs="宋体"/>
                <w:bCs/>
                <w:color w:val="auto"/>
                <w:sz w:val="24"/>
                <w:szCs w:val="24"/>
                <w:lang w:eastAsia="zh-CN"/>
              </w:rPr>
              <w:t>四川衡测检测技术股份有限公司于</w:t>
            </w:r>
            <w:r>
              <w:rPr>
                <w:rFonts w:hint="eastAsia" w:ascii="宋体" w:hAnsi="宋体" w:eastAsia="宋体" w:cs="宋体"/>
                <w:bCs/>
                <w:color w:val="auto"/>
                <w:sz w:val="24"/>
                <w:szCs w:val="24"/>
              </w:rPr>
              <w:t>201</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年</w:t>
            </w: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月</w:t>
            </w:r>
            <w:r>
              <w:rPr>
                <w:rFonts w:hint="eastAsia" w:ascii="宋体" w:hAnsi="宋体" w:eastAsia="宋体" w:cs="宋体"/>
                <w:bCs/>
                <w:color w:val="auto"/>
                <w:sz w:val="24"/>
                <w:szCs w:val="24"/>
                <w:lang w:val="en-US" w:eastAsia="zh-CN"/>
              </w:rPr>
              <w:t>11</w:t>
            </w:r>
            <w:r>
              <w:rPr>
                <w:rFonts w:hint="eastAsia" w:ascii="宋体" w:hAnsi="宋体" w:eastAsia="宋体" w:cs="宋体"/>
                <w:bCs/>
                <w:color w:val="auto"/>
                <w:sz w:val="24"/>
                <w:szCs w:val="24"/>
              </w:rPr>
              <w:t>日至</w:t>
            </w:r>
            <w:r>
              <w:rPr>
                <w:rFonts w:hint="eastAsia" w:ascii="宋体" w:hAnsi="宋体" w:eastAsia="宋体" w:cs="宋体"/>
                <w:bCs/>
                <w:color w:val="auto"/>
                <w:sz w:val="24"/>
                <w:szCs w:val="24"/>
                <w:lang w:val="en-US" w:eastAsia="zh-CN"/>
              </w:rPr>
              <w:t>13</w:t>
            </w:r>
            <w:r>
              <w:rPr>
                <w:rFonts w:hint="eastAsia" w:ascii="宋体" w:hAnsi="宋体" w:eastAsia="宋体" w:cs="宋体"/>
                <w:bCs/>
                <w:color w:val="auto"/>
                <w:sz w:val="24"/>
                <w:szCs w:val="24"/>
              </w:rPr>
              <w:t>日对遂宁市安居区四川亿豪机械制造有限公司汽车零配件涂装生产线项目的监测数据；</w:t>
            </w:r>
            <w:r>
              <w:rPr>
                <w:rFonts w:hint="eastAsia" w:ascii="宋体" w:hAnsi="宋体" w:eastAsia="宋体" w:cs="宋体"/>
                <w:color w:val="auto"/>
                <w:sz w:val="24"/>
                <w:szCs w:val="24"/>
              </w:rPr>
              <w:t>引用的地表水监测点位为该项目所在地</w:t>
            </w:r>
            <w:r>
              <w:rPr>
                <w:rFonts w:hint="eastAsia" w:ascii="宋体" w:hAnsi="宋体" w:eastAsia="宋体" w:cs="宋体"/>
                <w:color w:val="auto"/>
                <w:sz w:val="24"/>
                <w:szCs w:val="24"/>
                <w:lang w:eastAsia="zh-CN"/>
              </w:rPr>
              <w:t>污水处理厂排口</w:t>
            </w:r>
            <w:r>
              <w:rPr>
                <w:rFonts w:hint="eastAsia" w:ascii="宋体" w:hAnsi="宋体" w:eastAsia="宋体" w:cs="宋体"/>
                <w:color w:val="auto"/>
                <w:sz w:val="24"/>
                <w:szCs w:val="24"/>
              </w:rPr>
              <w:t>上游500m、</w:t>
            </w:r>
            <w:r>
              <w:rPr>
                <w:rFonts w:hint="eastAsia" w:ascii="宋体" w:hAnsi="宋体" w:eastAsia="宋体" w:cs="宋体"/>
                <w:color w:val="auto"/>
                <w:sz w:val="24"/>
                <w:szCs w:val="24"/>
                <w:lang w:eastAsia="zh-CN"/>
              </w:rPr>
              <w:t>污水处理厂排口</w:t>
            </w:r>
            <w:r>
              <w:rPr>
                <w:rFonts w:hint="eastAsia" w:ascii="宋体" w:hAnsi="宋体" w:eastAsia="宋体" w:cs="宋体"/>
                <w:color w:val="auto"/>
                <w:sz w:val="24"/>
                <w:szCs w:val="24"/>
              </w:rPr>
              <w:t>下游1000m；本项目距离该项目监测断面最近约1000m，在这段时间内，该区域内未发生重大变化，未引入大型的污染工业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水环境基本未发生变化，具有一定的时效性和代表性</w:t>
            </w:r>
            <w:r>
              <w:rPr>
                <w:rFonts w:hint="eastAsia" w:ascii="宋体" w:hAnsi="宋体" w:eastAsia="宋体" w:cs="宋体"/>
                <w:bCs/>
                <w:color w:val="auto"/>
                <w:sz w:val="24"/>
                <w:szCs w:val="24"/>
              </w:rPr>
              <w:t>。</w:t>
            </w:r>
            <w:r>
              <w:rPr>
                <w:rFonts w:hint="eastAsia" w:ascii="宋体" w:hAnsi="宋体" w:eastAsia="宋体" w:cs="宋体"/>
                <w:color w:val="auto"/>
                <w:sz w:val="24"/>
                <w:szCs w:val="24"/>
              </w:rPr>
              <w:t>利用该断面的监测数据来反映项目所在区域琼江水质状况</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监测结果见表3-</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w:t>
            </w:r>
          </w:p>
          <w:p w14:paraId="4C2DE7B5">
            <w:pPr>
              <w:spacing w:line="46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1、</w:t>
            </w:r>
            <w:r>
              <w:rPr>
                <w:rFonts w:hint="eastAsia" w:ascii="宋体" w:hAnsi="宋体" w:eastAsia="宋体" w:cs="宋体"/>
                <w:color w:val="auto"/>
                <w:sz w:val="24"/>
              </w:rPr>
              <w:t>监测断面</w:t>
            </w:r>
          </w:p>
          <w:p w14:paraId="376177DD">
            <w:pPr>
              <w:pStyle w:val="48"/>
              <w:rPr>
                <w:rFonts w:hint="eastAsia" w:ascii="宋体" w:hAnsi="宋体" w:eastAsia="宋体" w:cs="宋体"/>
                <w:color w:val="auto"/>
                <w:shd w:val="clear" w:color="auto" w:fill="CCFFCC"/>
              </w:rPr>
            </w:pPr>
            <w:r>
              <w:rPr>
                <w:rFonts w:hint="eastAsia" w:ascii="宋体" w:hAnsi="宋体" w:eastAsia="宋体" w:cs="宋体"/>
                <w:color w:val="auto"/>
              </w:rPr>
              <w:t>在本区域附近共设置2个监测断面，地表水采样断面见表</w:t>
            </w:r>
            <w:r>
              <w:rPr>
                <w:rFonts w:hint="eastAsia" w:ascii="宋体" w:hAnsi="宋体" w:eastAsia="宋体" w:cs="宋体"/>
                <w:color w:val="auto"/>
                <w:lang w:val="en-US" w:eastAsia="zh-CN"/>
              </w:rPr>
              <w:t>3</w:t>
            </w:r>
            <w:r>
              <w:rPr>
                <w:rFonts w:hint="eastAsia" w:ascii="宋体" w:hAnsi="宋体" w:eastAsia="宋体" w:cs="宋体"/>
                <w:color w:val="auto"/>
              </w:rPr>
              <w:t>-4。</w:t>
            </w:r>
          </w:p>
          <w:p w14:paraId="20748C97">
            <w:pPr>
              <w:spacing w:before="156" w:beforeLines="50"/>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表</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-4  地表水环境质量现状监测点布设情况表</w:t>
            </w:r>
          </w:p>
          <w:tbl>
            <w:tblPr>
              <w:tblStyle w:val="19"/>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038"/>
              <w:gridCol w:w="1800"/>
              <w:gridCol w:w="5684"/>
            </w:tblGrid>
            <w:tr w14:paraId="466D476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38" w:type="dxa"/>
                  <w:shd w:val="clear" w:color="auto" w:fill="auto"/>
                  <w:vAlign w:val="center"/>
                </w:tcPr>
                <w:p w14:paraId="41A24D6F">
                  <w:pPr>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序号</w:t>
                  </w:r>
                </w:p>
              </w:tc>
              <w:tc>
                <w:tcPr>
                  <w:tcW w:w="1800" w:type="dxa"/>
                  <w:shd w:val="clear" w:color="auto" w:fill="auto"/>
                  <w:vAlign w:val="center"/>
                </w:tcPr>
                <w:p w14:paraId="5A2DF1BB">
                  <w:pPr>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河流名称</w:t>
                  </w:r>
                </w:p>
              </w:tc>
              <w:tc>
                <w:tcPr>
                  <w:tcW w:w="5684" w:type="dxa"/>
                  <w:shd w:val="clear" w:color="auto" w:fill="auto"/>
                  <w:vAlign w:val="center"/>
                </w:tcPr>
                <w:p w14:paraId="7696E9E6">
                  <w:pPr>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断面位置</w:t>
                  </w:r>
                </w:p>
              </w:tc>
            </w:tr>
            <w:tr w14:paraId="33E595ED">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038" w:type="dxa"/>
                  <w:shd w:val="clear" w:color="auto" w:fill="auto"/>
                  <w:vAlign w:val="center"/>
                </w:tcPr>
                <w:p w14:paraId="2FB15D3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800" w:type="dxa"/>
                  <w:vMerge w:val="restart"/>
                  <w:shd w:val="clear" w:color="auto" w:fill="auto"/>
                  <w:vAlign w:val="center"/>
                </w:tcPr>
                <w:p w14:paraId="5F2C209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琼江河</w:t>
                  </w:r>
                </w:p>
              </w:tc>
              <w:tc>
                <w:tcPr>
                  <w:tcW w:w="5684" w:type="dxa"/>
                  <w:shd w:val="clear" w:color="auto" w:fill="auto"/>
                  <w:vAlign w:val="center"/>
                </w:tcPr>
                <w:p w14:paraId="6D0D6AE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污水处理站排放口上游500m</w:t>
                  </w:r>
                </w:p>
              </w:tc>
            </w:tr>
            <w:tr w14:paraId="7822125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038" w:type="dxa"/>
                  <w:shd w:val="clear" w:color="auto" w:fill="auto"/>
                  <w:vAlign w:val="center"/>
                </w:tcPr>
                <w:p w14:paraId="575E822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800" w:type="dxa"/>
                  <w:vMerge w:val="continue"/>
                  <w:shd w:val="clear" w:color="auto" w:fill="auto"/>
                  <w:vAlign w:val="center"/>
                </w:tcPr>
                <w:p w14:paraId="374B046C">
                  <w:pPr>
                    <w:jc w:val="center"/>
                    <w:rPr>
                      <w:rFonts w:hint="eastAsia" w:ascii="宋体" w:hAnsi="宋体" w:eastAsia="宋体" w:cs="宋体"/>
                      <w:color w:val="auto"/>
                      <w:sz w:val="21"/>
                      <w:szCs w:val="21"/>
                    </w:rPr>
                  </w:pPr>
                </w:p>
              </w:tc>
              <w:tc>
                <w:tcPr>
                  <w:tcW w:w="5684" w:type="dxa"/>
                  <w:shd w:val="clear" w:color="auto" w:fill="auto"/>
                  <w:vAlign w:val="center"/>
                </w:tcPr>
                <w:p w14:paraId="2808C7A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污水处理站排放口下游1000m</w:t>
                  </w:r>
                </w:p>
              </w:tc>
            </w:tr>
          </w:tbl>
          <w:p w14:paraId="102138A3">
            <w:pPr>
              <w:spacing w:line="46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监测项目</w:t>
            </w:r>
          </w:p>
          <w:p w14:paraId="0AD5477E">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pH、COD、BOD、NH</w:t>
            </w:r>
            <w:r>
              <w:rPr>
                <w:rFonts w:hint="eastAsia" w:ascii="宋体" w:hAnsi="宋体" w:eastAsia="宋体" w:cs="宋体"/>
                <w:color w:val="auto"/>
                <w:sz w:val="24"/>
                <w:vertAlign w:val="subscript"/>
              </w:rPr>
              <w:t>3</w:t>
            </w:r>
            <w:r>
              <w:rPr>
                <w:rFonts w:hint="eastAsia" w:ascii="宋体" w:hAnsi="宋体" w:eastAsia="宋体" w:cs="宋体"/>
                <w:color w:val="auto"/>
                <w:sz w:val="24"/>
              </w:rPr>
              <w:t>-N、石油类、粪大肠菌群等6项。</w:t>
            </w:r>
          </w:p>
          <w:p w14:paraId="25CCC1B5">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监测时间及频率</w:t>
            </w:r>
          </w:p>
          <w:p w14:paraId="291EC48A">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2017年4月11日~13日连续三天，每天一次取样。</w:t>
            </w:r>
          </w:p>
          <w:p w14:paraId="62D97B93">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lang w:val="en-US" w:eastAsia="zh-CN"/>
              </w:rPr>
              <w:t>4、</w:t>
            </w:r>
            <w:r>
              <w:rPr>
                <w:rFonts w:hint="eastAsia" w:ascii="宋体" w:hAnsi="宋体" w:eastAsia="宋体" w:cs="宋体"/>
                <w:color w:val="auto"/>
                <w:sz w:val="24"/>
              </w:rPr>
              <w:t>采样及分析方法</w:t>
            </w:r>
          </w:p>
          <w:p w14:paraId="5F7AF37D">
            <w:pPr>
              <w:spacing w:line="460" w:lineRule="exact"/>
              <w:ind w:firstLine="482"/>
              <w:rPr>
                <w:rFonts w:hint="eastAsia" w:ascii="宋体" w:hAnsi="宋体" w:eastAsia="宋体" w:cs="宋体"/>
                <w:color w:val="auto"/>
                <w:kern w:val="0"/>
                <w:sz w:val="24"/>
              </w:rPr>
            </w:pPr>
            <w:r>
              <w:rPr>
                <w:rFonts w:hint="eastAsia" w:ascii="宋体" w:hAnsi="宋体" w:eastAsia="宋体" w:cs="宋体"/>
                <w:color w:val="auto"/>
                <w:kern w:val="0"/>
                <w:sz w:val="24"/>
              </w:rPr>
              <w:t>采样方法按</w:t>
            </w:r>
            <w:r>
              <w:rPr>
                <w:rFonts w:hint="eastAsia" w:ascii="宋体" w:hAnsi="宋体" w:eastAsia="宋体" w:cs="宋体"/>
                <w:color w:val="auto"/>
                <w:sz w:val="24"/>
              </w:rPr>
              <w:t>国家有关规范执行，</w:t>
            </w:r>
            <w:r>
              <w:rPr>
                <w:rFonts w:hint="eastAsia" w:ascii="宋体" w:hAnsi="宋体" w:eastAsia="宋体" w:cs="宋体"/>
                <w:color w:val="auto"/>
                <w:kern w:val="0"/>
                <w:sz w:val="24"/>
              </w:rPr>
              <w:t>监测分析方法按《地表水环境质量标准》（GB 3838-2002）中规定的检测分析方法进行。</w:t>
            </w:r>
          </w:p>
          <w:p w14:paraId="68A14D9F">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lang w:val="en-US" w:eastAsia="zh-CN"/>
              </w:rPr>
              <w:t>5、</w:t>
            </w:r>
            <w:r>
              <w:rPr>
                <w:rFonts w:hint="eastAsia" w:ascii="宋体" w:hAnsi="宋体" w:eastAsia="宋体" w:cs="宋体"/>
                <w:color w:val="auto"/>
                <w:sz w:val="24"/>
              </w:rPr>
              <w:t>评价方法及标准</w:t>
            </w:r>
          </w:p>
          <w:p w14:paraId="49B3DA98">
            <w:pPr>
              <w:spacing w:line="460" w:lineRule="exact"/>
              <w:ind w:firstLine="482"/>
              <w:rPr>
                <w:rFonts w:hint="eastAsia" w:ascii="宋体" w:hAnsi="宋体" w:eastAsia="宋体" w:cs="宋体"/>
                <w:color w:val="auto"/>
                <w:kern w:val="0"/>
                <w:sz w:val="24"/>
              </w:rPr>
            </w:pPr>
            <w:r>
              <w:rPr>
                <w:rFonts w:hint="eastAsia" w:ascii="宋体" w:hAnsi="宋体" w:eastAsia="宋体" w:cs="宋体"/>
                <w:color w:val="auto"/>
                <w:kern w:val="0"/>
                <w:sz w:val="24"/>
              </w:rPr>
              <w:t>为直观反映水质现状，科学评价水体中污染物是否超标，采用单项质量指数法进行评价。</w:t>
            </w:r>
          </w:p>
          <w:p w14:paraId="2AA9BA05">
            <w:pPr>
              <w:spacing w:line="460" w:lineRule="exact"/>
              <w:ind w:firstLine="482"/>
              <w:rPr>
                <w:rFonts w:hint="eastAsia" w:ascii="宋体" w:hAnsi="宋体" w:eastAsia="宋体" w:cs="宋体"/>
                <w:color w:val="auto"/>
                <w:kern w:val="0"/>
                <w:sz w:val="24"/>
              </w:rPr>
            </w:pPr>
            <w:r>
              <w:rPr>
                <w:rFonts w:hint="eastAsia" w:ascii="宋体" w:hAnsi="宋体" w:eastAsia="宋体" w:cs="宋体"/>
                <w:color w:val="auto"/>
                <w:kern w:val="0"/>
                <w:sz w:val="24"/>
              </w:rPr>
              <w:t>单项质量指数法数学模式如下：</w:t>
            </w:r>
          </w:p>
          <w:p w14:paraId="4C8980B1">
            <w:pPr>
              <w:spacing w:line="460" w:lineRule="exact"/>
              <w:ind w:firstLine="482"/>
              <w:rPr>
                <w:rFonts w:hint="eastAsia" w:ascii="宋体" w:hAnsi="宋体" w:eastAsia="宋体" w:cs="宋体"/>
                <w:color w:val="auto"/>
                <w:kern w:val="0"/>
              </w:rPr>
            </w:pPr>
            <w:r>
              <w:rPr>
                <w:rFonts w:hint="eastAsia" w:ascii="宋体" w:hAnsi="宋体" w:eastAsia="宋体" w:cs="宋体"/>
                <w:color w:val="auto"/>
                <w:sz w:val="24"/>
              </w:rPr>
              <w:t>①</w:t>
            </w:r>
            <w:r>
              <w:rPr>
                <w:rFonts w:hint="eastAsia" w:ascii="宋体" w:hAnsi="宋体" w:eastAsia="宋体" w:cs="宋体"/>
                <w:color w:val="auto"/>
                <w:kern w:val="0"/>
                <w:sz w:val="24"/>
              </w:rPr>
              <w:t>对于一般污染物</w:t>
            </w:r>
          </w:p>
          <w:p w14:paraId="14021762">
            <w:pPr>
              <w:adjustRightInd w:val="0"/>
              <w:ind w:firstLine="480"/>
              <w:jc w:val="center"/>
              <w:rPr>
                <w:rFonts w:hint="eastAsia" w:ascii="宋体" w:hAnsi="宋体" w:eastAsia="宋体" w:cs="宋体"/>
                <w:color w:val="auto"/>
              </w:rPr>
            </w:pPr>
            <w:r>
              <w:rPr>
                <w:rFonts w:hint="eastAsia" w:ascii="宋体" w:hAnsi="宋体" w:eastAsia="宋体" w:cs="宋体"/>
                <w:color w:val="auto"/>
                <w:position w:val="-12"/>
              </w:rPr>
              <w:object>
                <v:shape id="_x0000_i1025" o:spt="75" type="#_x0000_t75" style="height:18pt;width:52pt;" o:ole="t" filled="f" stroked="f" coordsize="21600,21600">
                  <v:path/>
                  <v:fill on="f" focussize="0,0"/>
                  <v:stroke on="f"/>
                  <v:imagedata r:id="rId6" o:title=""/>
                  <o:lock v:ext="edit" aspectratio="t"/>
                  <w10:wrap type="none"/>
                  <w10:anchorlock/>
                </v:shape>
                <o:OLEObject Type="Embed" ProgID="Equation.DSMT4" ShapeID="_x0000_i1025" DrawAspect="Content" ObjectID="_1468075725" r:id="rId5">
                  <o:LockedField>false</o:LockedField>
                </o:OLEObject>
              </w:object>
            </w:r>
          </w:p>
          <w:p w14:paraId="4E4E89BB">
            <w:pPr>
              <w:spacing w:line="460" w:lineRule="exact"/>
              <w:ind w:firstLine="482"/>
              <w:rPr>
                <w:rFonts w:hint="eastAsia" w:ascii="宋体" w:hAnsi="宋体" w:eastAsia="宋体" w:cs="宋体"/>
                <w:color w:val="auto"/>
                <w:kern w:val="0"/>
                <w:sz w:val="24"/>
              </w:rPr>
            </w:pPr>
            <w:r>
              <w:rPr>
                <w:rFonts w:hint="eastAsia" w:ascii="宋体" w:hAnsi="宋体" w:eastAsia="宋体" w:cs="宋体"/>
                <w:color w:val="auto"/>
                <w:kern w:val="0"/>
                <w:sz w:val="24"/>
              </w:rPr>
              <w:t>式中：Pi——单项质量指数；</w:t>
            </w:r>
          </w:p>
          <w:p w14:paraId="2C9704C8">
            <w:pPr>
              <w:spacing w:line="460" w:lineRule="exact"/>
              <w:ind w:firstLine="482"/>
              <w:rPr>
                <w:rFonts w:hint="eastAsia" w:ascii="宋体" w:hAnsi="宋体" w:eastAsia="宋体" w:cs="宋体"/>
                <w:color w:val="auto"/>
                <w:kern w:val="0"/>
                <w:sz w:val="24"/>
              </w:rPr>
            </w:pPr>
            <w:r>
              <w:rPr>
                <w:rFonts w:hint="eastAsia" w:ascii="宋体" w:hAnsi="宋体" w:eastAsia="宋体" w:cs="宋体"/>
                <w:color w:val="auto"/>
                <w:kern w:val="0"/>
                <w:sz w:val="24"/>
              </w:rPr>
              <w:t xml:space="preserve">      Ci——评价因子i的实测浓度值（mg/L）；</w:t>
            </w:r>
          </w:p>
          <w:p w14:paraId="530848B2">
            <w:pPr>
              <w:spacing w:line="460" w:lineRule="exact"/>
              <w:ind w:firstLine="482"/>
              <w:rPr>
                <w:rFonts w:hint="eastAsia" w:ascii="宋体" w:hAnsi="宋体" w:eastAsia="宋体" w:cs="宋体"/>
                <w:color w:val="auto"/>
                <w:kern w:val="0"/>
                <w:sz w:val="24"/>
              </w:rPr>
            </w:pPr>
            <w:r>
              <w:rPr>
                <w:rFonts w:hint="eastAsia" w:ascii="宋体" w:hAnsi="宋体" w:eastAsia="宋体" w:cs="宋体"/>
                <w:color w:val="auto"/>
                <w:kern w:val="0"/>
                <w:sz w:val="24"/>
              </w:rPr>
              <w:t xml:space="preserve">      Si——评价因子i的评价标准限值（mg/L）。</w:t>
            </w:r>
          </w:p>
          <w:p w14:paraId="38F17016">
            <w:pPr>
              <w:spacing w:line="460" w:lineRule="exact"/>
              <w:ind w:firstLine="482"/>
              <w:rPr>
                <w:rFonts w:hint="eastAsia" w:ascii="宋体" w:hAnsi="宋体" w:eastAsia="宋体" w:cs="宋体"/>
                <w:color w:val="auto"/>
                <w:kern w:val="0"/>
              </w:rPr>
            </w:pPr>
            <w:r>
              <w:rPr>
                <w:rFonts w:hint="eastAsia" w:ascii="宋体" w:hAnsi="宋体" w:eastAsia="宋体" w:cs="宋体"/>
                <w:color w:val="auto"/>
                <w:kern w:val="0"/>
                <w:sz w:val="24"/>
              </w:rPr>
              <w:t>②对具有上下限标准的项目pH，单项指数模式为：</w:t>
            </w:r>
          </w:p>
          <w:p w14:paraId="50C62C2C">
            <w:pPr>
              <w:spacing w:line="600" w:lineRule="auto"/>
              <w:ind w:firstLine="1108" w:firstLineChars="528"/>
              <w:rPr>
                <w:rFonts w:hint="eastAsia" w:ascii="宋体" w:hAnsi="宋体" w:eastAsia="宋体" w:cs="宋体"/>
                <w:color w:val="auto"/>
                <w:kern w:val="0"/>
              </w:rPr>
            </w:pPr>
            <w:r>
              <w:rPr>
                <w:rFonts w:hint="eastAsia" w:ascii="宋体" w:hAnsi="宋体" w:eastAsia="宋体" w:cs="宋体"/>
                <w:color w:val="auto"/>
                <w:kern w:val="0"/>
                <w:position w:val="-30"/>
              </w:rPr>
              <w:object>
                <v:shape id="_x0000_i1026" o:spt="75" type="#_x0000_t75" style="height:36pt;width:92pt;" o:ole="t" filled="f" stroked="f" coordsize="21600,21600">
                  <v:path/>
                  <v:fill on="f" focussize="0,0"/>
                  <v:stroke on="f"/>
                  <v:imagedata r:id="rId8" o:title=""/>
                  <o:lock v:ext="edit" aspectratio="t"/>
                  <w10:wrap type="none"/>
                  <w10:anchorlock/>
                </v:shape>
                <o:OLEObject Type="Embed" ProgID="Equation.DSMT4" ShapeID="_x0000_i1026" DrawAspect="Content" ObjectID="_1468075726" r:id="rId7">
                  <o:LockedField>false</o:LockedField>
                </o:OLEObject>
              </w:object>
            </w:r>
            <w:r>
              <w:rPr>
                <w:rFonts w:hint="eastAsia" w:ascii="宋体" w:hAnsi="宋体" w:eastAsia="宋体" w:cs="宋体"/>
                <w:color w:val="auto"/>
                <w:kern w:val="0"/>
              </w:rPr>
              <w:t xml:space="preserve">            </w:t>
            </w:r>
            <w:r>
              <w:rPr>
                <w:rFonts w:hint="eastAsia" w:ascii="宋体" w:hAnsi="宋体" w:eastAsia="宋体" w:cs="宋体"/>
                <w:color w:val="auto"/>
                <w:position w:val="-14"/>
              </w:rPr>
              <w:object>
                <v:shape id="_x0000_i1027" o:spt="75" type="#_x0000_t75" style="height:19pt;width:53pt;" o:ole="t" filled="f" stroked="f" coordsize="21600,21600">
                  <v:path/>
                  <v:fill on="f" focussize="0,0"/>
                  <v:stroke on="f"/>
                  <v:imagedata r:id="rId10" o:title=""/>
                  <o:lock v:ext="edit" aspectratio="t"/>
                  <w10:wrap type="none"/>
                  <w10:anchorlock/>
                </v:shape>
                <o:OLEObject Type="Embed" ProgID="Equation.DSMT4" ShapeID="_x0000_i1027" DrawAspect="Content" ObjectID="_1468075727" r:id="rId9">
                  <o:LockedField>false</o:LockedField>
                </o:OLEObject>
              </w:object>
            </w:r>
          </w:p>
          <w:p w14:paraId="5F75C8D3">
            <w:pPr>
              <w:spacing w:line="600" w:lineRule="auto"/>
              <w:ind w:firstLine="1003" w:firstLineChars="478"/>
              <w:rPr>
                <w:rFonts w:hint="eastAsia" w:ascii="宋体" w:hAnsi="宋体" w:eastAsia="宋体" w:cs="宋体"/>
                <w:color w:val="auto"/>
                <w:kern w:val="0"/>
              </w:rPr>
            </w:pPr>
            <w:r>
              <w:rPr>
                <w:rFonts w:hint="eastAsia" w:ascii="宋体" w:hAnsi="宋体" w:eastAsia="宋体" w:cs="宋体"/>
                <w:color w:val="auto"/>
                <w:position w:val="-30"/>
              </w:rPr>
              <w:object>
                <v:shape id="_x0000_i1028" o:spt="75" type="#_x0000_t75" style="height:36pt;width:91pt;" o:ole="t" filled="f" stroked="f" coordsize="21600,21600">
                  <v:path/>
                  <v:fill on="f" focussize="0,0"/>
                  <v:stroke on="f"/>
                  <v:imagedata r:id="rId12" o:title=""/>
                  <o:lock v:ext="edit" aspectratio="t"/>
                  <w10:wrap type="none"/>
                  <w10:anchorlock/>
                </v:shape>
                <o:OLEObject Type="Embed" ProgID="Equation.DSMT4" ShapeID="_x0000_i1028" DrawAspect="Content" ObjectID="_1468075728" r:id="rId11">
                  <o:LockedField>false</o:LockedField>
                </o:OLEObject>
              </w:object>
            </w:r>
            <w:r>
              <w:rPr>
                <w:rFonts w:hint="eastAsia" w:ascii="宋体" w:hAnsi="宋体" w:eastAsia="宋体" w:cs="宋体"/>
                <w:color w:val="auto"/>
              </w:rPr>
              <w:t xml:space="preserve">             </w:t>
            </w:r>
            <w:r>
              <w:rPr>
                <w:rFonts w:hint="eastAsia" w:ascii="宋体" w:hAnsi="宋体" w:eastAsia="宋体" w:cs="宋体"/>
                <w:color w:val="auto"/>
                <w:position w:val="-14"/>
              </w:rPr>
              <w:object>
                <v:shape id="_x0000_i1029" o:spt="75" type="#_x0000_t75" style="height:19pt;width:52pt;" o:ole="t" filled="f" stroked="f" coordsize="21600,21600">
                  <v:path/>
                  <v:fill on="f" focussize="0,0"/>
                  <v:stroke on="f"/>
                  <v:imagedata r:id="rId14" o:title=""/>
                  <o:lock v:ext="edit" aspectratio="t"/>
                  <w10:wrap type="none"/>
                  <w10:anchorlock/>
                </v:shape>
                <o:OLEObject Type="Embed" ProgID="Equation.DSMT4" ShapeID="_x0000_i1029" DrawAspect="Content" ObjectID="_1468075729" r:id="rId13">
                  <o:LockedField>false</o:LockedField>
                </o:OLEObject>
              </w:object>
            </w:r>
          </w:p>
          <w:p w14:paraId="0727ABB3">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式中：pH</w:t>
            </w:r>
            <w:r>
              <w:rPr>
                <w:rFonts w:hint="eastAsia" w:ascii="宋体" w:hAnsi="宋体" w:eastAsia="宋体" w:cs="宋体"/>
                <w:color w:val="auto"/>
                <w:sz w:val="24"/>
                <w:vertAlign w:val="subscript"/>
              </w:rPr>
              <w:t>j</w:t>
            </w:r>
            <w:r>
              <w:rPr>
                <w:rFonts w:hint="eastAsia" w:ascii="宋体" w:hAnsi="宋体" w:eastAsia="宋体" w:cs="宋体"/>
                <w:color w:val="auto"/>
                <w:sz w:val="24"/>
              </w:rPr>
              <w:t>——监测点j的pH值；</w:t>
            </w:r>
          </w:p>
          <w:p w14:paraId="7CAFEB73">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 xml:space="preserve">      pH</w:t>
            </w:r>
            <w:r>
              <w:rPr>
                <w:rFonts w:hint="eastAsia" w:ascii="宋体" w:hAnsi="宋体" w:eastAsia="宋体" w:cs="宋体"/>
                <w:color w:val="auto"/>
                <w:sz w:val="24"/>
                <w:vertAlign w:val="subscript"/>
              </w:rPr>
              <w:t>sd</w:t>
            </w:r>
            <w:r>
              <w:rPr>
                <w:rFonts w:hint="eastAsia" w:ascii="宋体" w:hAnsi="宋体" w:eastAsia="宋体" w:cs="宋体"/>
                <w:color w:val="auto"/>
                <w:sz w:val="24"/>
              </w:rPr>
              <w:t>——水质标准pH下限值；</w:t>
            </w:r>
          </w:p>
          <w:p w14:paraId="2B6B2B54">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 xml:space="preserve">      pH</w:t>
            </w:r>
            <w:r>
              <w:rPr>
                <w:rFonts w:hint="eastAsia" w:ascii="宋体" w:hAnsi="宋体" w:eastAsia="宋体" w:cs="宋体"/>
                <w:color w:val="auto"/>
                <w:sz w:val="24"/>
                <w:vertAlign w:val="subscript"/>
              </w:rPr>
              <w:t>su</w:t>
            </w:r>
            <w:r>
              <w:rPr>
                <w:rFonts w:hint="eastAsia" w:ascii="宋体" w:hAnsi="宋体" w:eastAsia="宋体" w:cs="宋体"/>
                <w:color w:val="auto"/>
                <w:sz w:val="24"/>
              </w:rPr>
              <w:t>——水质标准pH的上限值。</w:t>
            </w:r>
          </w:p>
          <w:p w14:paraId="1F87C8B3">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③对于DO，其单项指数模式为：</w:t>
            </w:r>
          </w:p>
          <w:p w14:paraId="756C397D">
            <w:pPr>
              <w:ind w:firstLine="480"/>
              <w:jc w:val="center"/>
              <w:rPr>
                <w:rFonts w:hint="eastAsia" w:ascii="宋体" w:hAnsi="宋体" w:eastAsia="宋体" w:cs="宋体"/>
                <w:color w:val="auto"/>
              </w:rPr>
            </w:pPr>
            <w:r>
              <w:rPr>
                <w:rFonts w:hint="eastAsia" w:ascii="宋体" w:hAnsi="宋体" w:eastAsia="宋体" w:cs="宋体"/>
                <w:color w:val="auto"/>
                <w:position w:val="-30"/>
              </w:rPr>
              <w:object>
                <v:shape id="_x0000_i1030" o:spt="75" type="#_x0000_t75" style="height:34pt;width:74pt;" o:ole="t" filled="f" stroked="f" coordsize="21600,21600">
                  <v:path/>
                  <v:fill on="f" focussize="0,0"/>
                  <v:stroke on="f"/>
                  <v:imagedata r:id="rId16" o:title=""/>
                  <o:lock v:ext="edit" aspectratio="t"/>
                  <w10:wrap type="none"/>
                  <w10:anchorlock/>
                </v:shape>
                <o:OLEObject Type="Embed" ProgID="Equation.DSMT4" ShapeID="_x0000_i1030" DrawAspect="Content" ObjectID="_1468075730" r:id="rId15">
                  <o:LockedField>false</o:LockedField>
                </o:OLEObject>
              </w:object>
            </w:r>
          </w:p>
          <w:p w14:paraId="77A2A289">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式中：P</w:t>
            </w:r>
            <w:r>
              <w:rPr>
                <w:rFonts w:hint="eastAsia" w:ascii="宋体" w:hAnsi="宋体" w:eastAsia="宋体" w:cs="宋体"/>
                <w:color w:val="auto"/>
                <w:sz w:val="24"/>
                <w:vertAlign w:val="subscript"/>
              </w:rPr>
              <w:t>DO</w:t>
            </w:r>
            <w:r>
              <w:rPr>
                <w:rFonts w:hint="eastAsia" w:ascii="宋体" w:hAnsi="宋体" w:eastAsia="宋体" w:cs="宋体"/>
                <w:color w:val="auto"/>
                <w:sz w:val="24"/>
              </w:rPr>
              <w:t>——DO的单项水质指数；</w:t>
            </w:r>
          </w:p>
          <w:p w14:paraId="2E52305E">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 xml:space="preserve">      O</w:t>
            </w:r>
            <w:r>
              <w:rPr>
                <w:rFonts w:hint="eastAsia" w:ascii="宋体" w:hAnsi="宋体" w:eastAsia="宋体" w:cs="宋体"/>
                <w:color w:val="auto"/>
                <w:sz w:val="24"/>
                <w:vertAlign w:val="subscript"/>
              </w:rPr>
              <w:t>s</w:t>
            </w:r>
            <w:r>
              <w:rPr>
                <w:rFonts w:hint="eastAsia" w:ascii="宋体" w:hAnsi="宋体" w:eastAsia="宋体" w:cs="宋体"/>
                <w:color w:val="auto"/>
                <w:sz w:val="24"/>
              </w:rPr>
              <w:t>——某水温、气压条件下的饱和溶解氧浓度（mg/L）；其计算公式为：Os=468/（31.6+T），T为水温（℃）；</w:t>
            </w:r>
          </w:p>
          <w:p w14:paraId="29EAB621">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 xml:space="preserve">      DO</w:t>
            </w:r>
            <w:r>
              <w:rPr>
                <w:rFonts w:hint="eastAsia" w:ascii="宋体" w:hAnsi="宋体" w:eastAsia="宋体" w:cs="宋体"/>
                <w:color w:val="auto"/>
                <w:sz w:val="24"/>
                <w:vertAlign w:val="subscript"/>
              </w:rPr>
              <w:t>i</w:t>
            </w:r>
            <w:r>
              <w:rPr>
                <w:rFonts w:hint="eastAsia" w:ascii="宋体" w:hAnsi="宋体" w:eastAsia="宋体" w:cs="宋体"/>
                <w:color w:val="auto"/>
                <w:sz w:val="24"/>
              </w:rPr>
              <w:t>——溶解氧实测值（mg/L）；</w:t>
            </w:r>
          </w:p>
          <w:p w14:paraId="35D5BCCC">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 xml:space="preserve">      DOs——溶解氧的评价标准限值（mg/L）。</w:t>
            </w:r>
          </w:p>
          <w:p w14:paraId="4E92860F">
            <w:pPr>
              <w:spacing w:line="460" w:lineRule="exact"/>
              <w:ind w:firstLine="482"/>
              <w:rPr>
                <w:rFonts w:hint="eastAsia" w:ascii="宋体" w:hAnsi="宋体" w:eastAsia="宋体" w:cs="宋体"/>
                <w:color w:val="auto"/>
                <w:kern w:val="0"/>
                <w:sz w:val="24"/>
              </w:rPr>
            </w:pPr>
            <w:r>
              <w:rPr>
                <w:rFonts w:hint="eastAsia" w:ascii="宋体" w:hAnsi="宋体" w:eastAsia="宋体" w:cs="宋体"/>
                <w:color w:val="auto"/>
                <w:kern w:val="0"/>
                <w:sz w:val="24"/>
              </w:rPr>
              <w:t>水质参数的标准指数&gt;1，表明该项水质参数超过了规定的指数水质指标，已不能满足使用要求；水质参数的标准指数≤1，表明该项水质参数到达或优于规定的水质，完全符合国家标准，可以满足使用要求。</w:t>
            </w:r>
          </w:p>
          <w:p w14:paraId="300FB795">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评价标准：</w:t>
            </w:r>
            <w:r>
              <w:rPr>
                <w:rFonts w:hint="eastAsia" w:ascii="宋体" w:hAnsi="宋体" w:eastAsia="宋体" w:cs="宋体"/>
                <w:color w:val="auto"/>
                <w:kern w:val="0"/>
                <w:sz w:val="24"/>
              </w:rPr>
              <w:t>《地表水环境质量标准》（GB 3838-2002）中的Ⅲ类标准。</w:t>
            </w:r>
          </w:p>
          <w:p w14:paraId="5A62BBBF">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lang w:val="en-US" w:eastAsia="zh-CN"/>
              </w:rPr>
              <w:t>6、</w:t>
            </w:r>
            <w:r>
              <w:rPr>
                <w:rFonts w:hint="eastAsia" w:ascii="宋体" w:hAnsi="宋体" w:eastAsia="宋体" w:cs="宋体"/>
                <w:color w:val="auto"/>
                <w:sz w:val="24"/>
              </w:rPr>
              <w:t>现状监测结果统计与评价</w:t>
            </w:r>
          </w:p>
          <w:p w14:paraId="60B3D5D6">
            <w:pPr>
              <w:spacing w:line="460" w:lineRule="exact"/>
              <w:ind w:firstLine="482"/>
              <w:rPr>
                <w:rFonts w:hint="eastAsia" w:ascii="宋体" w:hAnsi="宋体" w:eastAsia="宋体" w:cs="宋体"/>
                <w:color w:val="auto"/>
                <w:sz w:val="24"/>
              </w:rPr>
            </w:pPr>
            <w:r>
              <w:rPr>
                <w:rFonts w:hint="eastAsia" w:ascii="宋体" w:hAnsi="宋体" w:eastAsia="宋体" w:cs="宋体"/>
                <w:color w:val="auto"/>
                <w:sz w:val="24"/>
              </w:rPr>
              <w:t>地表水环境质量监测统计结果见表</w:t>
            </w:r>
            <w:r>
              <w:rPr>
                <w:rFonts w:hint="eastAsia" w:ascii="宋体" w:hAnsi="宋体" w:eastAsia="宋体" w:cs="宋体"/>
                <w:color w:val="auto"/>
                <w:sz w:val="24"/>
                <w:lang w:val="en-US" w:eastAsia="zh-CN"/>
              </w:rPr>
              <w:t>3</w:t>
            </w:r>
            <w:r>
              <w:rPr>
                <w:rFonts w:hint="eastAsia" w:ascii="宋体" w:hAnsi="宋体" w:eastAsia="宋体" w:cs="宋体"/>
                <w:color w:val="auto"/>
                <w:sz w:val="24"/>
              </w:rPr>
              <w:t>-5。</w:t>
            </w:r>
          </w:p>
          <w:p w14:paraId="7EA33656">
            <w:pPr>
              <w:spacing w:line="460" w:lineRule="exact"/>
              <w:ind w:firstLine="482"/>
              <w:jc w:val="center"/>
              <w:rPr>
                <w:rFonts w:hint="eastAsia" w:ascii="宋体" w:hAnsi="宋体" w:eastAsia="宋体" w:cs="宋体"/>
                <w:color w:val="auto"/>
                <w:sz w:val="24"/>
              </w:rPr>
            </w:pPr>
            <w:r>
              <w:rPr>
                <w:rFonts w:hint="eastAsia" w:ascii="宋体" w:hAnsi="宋体" w:eastAsia="宋体" w:cs="宋体"/>
                <w:b/>
                <w:bCs/>
                <w:color w:val="auto"/>
                <w:sz w:val="21"/>
                <w:szCs w:val="21"/>
              </w:rPr>
              <w:t>表</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-5 地表水环境现状统计表</w:t>
            </w:r>
          </w:p>
          <w:tbl>
            <w:tblPr>
              <w:tblStyle w:val="19"/>
              <w:tblW w:w="852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699"/>
              <w:gridCol w:w="854"/>
              <w:gridCol w:w="999"/>
              <w:gridCol w:w="1137"/>
              <w:gridCol w:w="1009"/>
              <w:gridCol w:w="1023"/>
              <w:gridCol w:w="1023"/>
            </w:tblGrid>
            <w:tr w14:paraId="7988112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5" w:hRule="atLeast"/>
                <w:tblHeader/>
                <w:jc w:val="center"/>
              </w:trPr>
              <w:tc>
                <w:tcPr>
                  <w:tcW w:w="778" w:type="dxa"/>
                  <w:shd w:val="clear" w:color="auto" w:fill="auto"/>
                  <w:vAlign w:val="center"/>
                </w:tcPr>
                <w:p w14:paraId="47FC6C5A">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监测</w:t>
                  </w:r>
                </w:p>
                <w:p w14:paraId="75ED9660">
                  <w:pPr>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断面</w:t>
                  </w:r>
                </w:p>
              </w:tc>
              <w:tc>
                <w:tcPr>
                  <w:tcW w:w="1699" w:type="dxa"/>
                  <w:shd w:val="clear" w:color="auto" w:fill="auto"/>
                  <w:vAlign w:val="center"/>
                </w:tcPr>
                <w:p w14:paraId="2F78145D">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日期</w:t>
                  </w:r>
                </w:p>
              </w:tc>
              <w:tc>
                <w:tcPr>
                  <w:tcW w:w="854" w:type="dxa"/>
                  <w:shd w:val="clear" w:color="auto" w:fill="auto"/>
                  <w:vAlign w:val="center"/>
                </w:tcPr>
                <w:p w14:paraId="170DBD61">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pH</w:t>
                  </w:r>
                </w:p>
              </w:tc>
              <w:tc>
                <w:tcPr>
                  <w:tcW w:w="999" w:type="dxa"/>
                  <w:shd w:val="clear" w:color="auto" w:fill="auto"/>
                  <w:vAlign w:val="center"/>
                </w:tcPr>
                <w:p w14:paraId="0CA5C40A">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COD</w:t>
                  </w:r>
                </w:p>
              </w:tc>
              <w:tc>
                <w:tcPr>
                  <w:tcW w:w="1137" w:type="dxa"/>
                  <w:shd w:val="clear" w:color="auto" w:fill="auto"/>
                  <w:vAlign w:val="center"/>
                </w:tcPr>
                <w:p w14:paraId="04A18328">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BOD5</w:t>
                  </w:r>
                </w:p>
              </w:tc>
              <w:tc>
                <w:tcPr>
                  <w:tcW w:w="1009" w:type="dxa"/>
                  <w:shd w:val="clear" w:color="auto" w:fill="auto"/>
                  <w:vAlign w:val="center"/>
                </w:tcPr>
                <w:p w14:paraId="1B0AD52B">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氨氮</w:t>
                  </w:r>
                </w:p>
              </w:tc>
              <w:tc>
                <w:tcPr>
                  <w:tcW w:w="1023" w:type="dxa"/>
                  <w:shd w:val="clear" w:color="auto" w:fill="auto"/>
                  <w:vAlign w:val="center"/>
                </w:tcPr>
                <w:p w14:paraId="54C67D2D">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石油类</w:t>
                  </w:r>
                </w:p>
              </w:tc>
              <w:tc>
                <w:tcPr>
                  <w:tcW w:w="1023" w:type="dxa"/>
                  <w:shd w:val="clear" w:color="auto" w:fill="auto"/>
                  <w:vAlign w:val="center"/>
                </w:tcPr>
                <w:p w14:paraId="509F7BFC">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粪大肠菌群</w:t>
                  </w:r>
                </w:p>
              </w:tc>
            </w:tr>
            <w:tr w14:paraId="5BB8146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78" w:type="dxa"/>
                  <w:vMerge w:val="restart"/>
                  <w:shd w:val="clear" w:color="auto" w:fill="auto"/>
                  <w:vAlign w:val="center"/>
                </w:tcPr>
                <w:p w14:paraId="3953C961">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1699" w:type="dxa"/>
                  <w:shd w:val="clear" w:color="auto" w:fill="auto"/>
                  <w:vAlign w:val="center"/>
                </w:tcPr>
                <w:p w14:paraId="11DE1E2A">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2017.4.11</w:t>
                  </w:r>
                </w:p>
              </w:tc>
              <w:tc>
                <w:tcPr>
                  <w:tcW w:w="854" w:type="dxa"/>
                  <w:shd w:val="clear" w:color="auto" w:fill="auto"/>
                  <w:vAlign w:val="center"/>
                </w:tcPr>
                <w:p w14:paraId="5EDDB26D">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7.89</w:t>
                  </w:r>
                </w:p>
              </w:tc>
              <w:tc>
                <w:tcPr>
                  <w:tcW w:w="999" w:type="dxa"/>
                  <w:shd w:val="clear" w:color="auto" w:fill="auto"/>
                  <w:vAlign w:val="center"/>
                </w:tcPr>
                <w:p w14:paraId="2C4FD551">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18.5</w:t>
                  </w:r>
                </w:p>
              </w:tc>
              <w:tc>
                <w:tcPr>
                  <w:tcW w:w="1137" w:type="dxa"/>
                  <w:shd w:val="clear" w:color="auto" w:fill="auto"/>
                  <w:vAlign w:val="center"/>
                </w:tcPr>
                <w:p w14:paraId="0F601C5C">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3.4</w:t>
                  </w:r>
                </w:p>
              </w:tc>
              <w:tc>
                <w:tcPr>
                  <w:tcW w:w="1009" w:type="dxa"/>
                  <w:shd w:val="clear" w:color="auto" w:fill="auto"/>
                  <w:vAlign w:val="center"/>
                </w:tcPr>
                <w:p w14:paraId="4206D199">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0.653</w:t>
                  </w:r>
                </w:p>
              </w:tc>
              <w:tc>
                <w:tcPr>
                  <w:tcW w:w="1023" w:type="dxa"/>
                  <w:shd w:val="clear" w:color="auto" w:fill="auto"/>
                  <w:vAlign w:val="center"/>
                </w:tcPr>
                <w:p w14:paraId="4A64C1A4">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0.02</w:t>
                  </w:r>
                </w:p>
              </w:tc>
              <w:tc>
                <w:tcPr>
                  <w:tcW w:w="1023" w:type="dxa"/>
                  <w:shd w:val="clear" w:color="auto" w:fill="auto"/>
                  <w:vAlign w:val="center"/>
                </w:tcPr>
                <w:p w14:paraId="488B1137">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180</w:t>
                  </w:r>
                </w:p>
              </w:tc>
            </w:tr>
            <w:tr w14:paraId="6D60658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78" w:type="dxa"/>
                  <w:vMerge w:val="continue"/>
                  <w:shd w:val="clear" w:color="auto" w:fill="auto"/>
                  <w:vAlign w:val="center"/>
                </w:tcPr>
                <w:p w14:paraId="52128198">
                  <w:pPr>
                    <w:widowControl/>
                    <w:jc w:val="center"/>
                    <w:rPr>
                      <w:rFonts w:hint="eastAsia" w:ascii="宋体" w:hAnsi="宋体" w:eastAsia="宋体" w:cs="宋体"/>
                      <w:color w:val="auto"/>
                      <w:kern w:val="0"/>
                      <w:sz w:val="21"/>
                      <w:szCs w:val="21"/>
                    </w:rPr>
                  </w:pPr>
                </w:p>
              </w:tc>
              <w:tc>
                <w:tcPr>
                  <w:tcW w:w="1699" w:type="dxa"/>
                  <w:shd w:val="clear" w:color="auto" w:fill="auto"/>
                  <w:vAlign w:val="center"/>
                </w:tcPr>
                <w:p w14:paraId="6F071947">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2017.4.12</w:t>
                  </w:r>
                </w:p>
              </w:tc>
              <w:tc>
                <w:tcPr>
                  <w:tcW w:w="854" w:type="dxa"/>
                  <w:shd w:val="clear" w:color="auto" w:fill="auto"/>
                  <w:vAlign w:val="center"/>
                </w:tcPr>
                <w:p w14:paraId="3DB9033B">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7.96</w:t>
                  </w:r>
                </w:p>
              </w:tc>
              <w:tc>
                <w:tcPr>
                  <w:tcW w:w="999" w:type="dxa"/>
                  <w:shd w:val="clear" w:color="auto" w:fill="auto"/>
                  <w:vAlign w:val="center"/>
                </w:tcPr>
                <w:p w14:paraId="3579EB81">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19.2</w:t>
                  </w:r>
                </w:p>
              </w:tc>
              <w:tc>
                <w:tcPr>
                  <w:tcW w:w="1137" w:type="dxa"/>
                  <w:shd w:val="clear" w:color="auto" w:fill="auto"/>
                  <w:vAlign w:val="center"/>
                </w:tcPr>
                <w:p w14:paraId="5E007556">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3.0</w:t>
                  </w:r>
                </w:p>
              </w:tc>
              <w:tc>
                <w:tcPr>
                  <w:tcW w:w="1009" w:type="dxa"/>
                  <w:shd w:val="clear" w:color="auto" w:fill="auto"/>
                  <w:vAlign w:val="center"/>
                </w:tcPr>
                <w:p w14:paraId="5310C848">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0.589</w:t>
                  </w:r>
                </w:p>
              </w:tc>
              <w:tc>
                <w:tcPr>
                  <w:tcW w:w="1023" w:type="dxa"/>
                  <w:shd w:val="clear" w:color="auto" w:fill="auto"/>
                  <w:vAlign w:val="center"/>
                </w:tcPr>
                <w:p w14:paraId="1D752AEB">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0.01</w:t>
                  </w:r>
                </w:p>
              </w:tc>
              <w:tc>
                <w:tcPr>
                  <w:tcW w:w="1023" w:type="dxa"/>
                  <w:shd w:val="clear" w:color="auto" w:fill="auto"/>
                  <w:vAlign w:val="center"/>
                </w:tcPr>
                <w:p w14:paraId="68E2D895">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210</w:t>
                  </w:r>
                </w:p>
              </w:tc>
            </w:tr>
            <w:tr w14:paraId="29EAC4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78" w:type="dxa"/>
                  <w:vMerge w:val="continue"/>
                  <w:shd w:val="clear" w:color="auto" w:fill="auto"/>
                  <w:vAlign w:val="center"/>
                </w:tcPr>
                <w:p w14:paraId="0FCEE379">
                  <w:pPr>
                    <w:widowControl/>
                    <w:jc w:val="center"/>
                    <w:rPr>
                      <w:rFonts w:hint="eastAsia" w:ascii="宋体" w:hAnsi="宋体" w:eastAsia="宋体" w:cs="宋体"/>
                      <w:color w:val="auto"/>
                      <w:kern w:val="0"/>
                      <w:sz w:val="21"/>
                      <w:szCs w:val="21"/>
                    </w:rPr>
                  </w:pPr>
                </w:p>
              </w:tc>
              <w:tc>
                <w:tcPr>
                  <w:tcW w:w="1699" w:type="dxa"/>
                  <w:shd w:val="clear" w:color="auto" w:fill="auto"/>
                  <w:vAlign w:val="center"/>
                </w:tcPr>
                <w:p w14:paraId="44B3F81B">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2017.4.13</w:t>
                  </w:r>
                </w:p>
              </w:tc>
              <w:tc>
                <w:tcPr>
                  <w:tcW w:w="854" w:type="dxa"/>
                  <w:shd w:val="clear" w:color="auto" w:fill="auto"/>
                  <w:vAlign w:val="center"/>
                </w:tcPr>
                <w:p w14:paraId="0BACFC7C">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7.89</w:t>
                  </w:r>
                </w:p>
              </w:tc>
              <w:tc>
                <w:tcPr>
                  <w:tcW w:w="999" w:type="dxa"/>
                  <w:shd w:val="clear" w:color="auto" w:fill="auto"/>
                  <w:vAlign w:val="center"/>
                </w:tcPr>
                <w:p w14:paraId="7F679C5B">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19.4</w:t>
                  </w:r>
                </w:p>
              </w:tc>
              <w:tc>
                <w:tcPr>
                  <w:tcW w:w="1137" w:type="dxa"/>
                  <w:shd w:val="clear" w:color="auto" w:fill="auto"/>
                  <w:vAlign w:val="center"/>
                </w:tcPr>
                <w:p w14:paraId="394EF3E6">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w:t>
                  </w:r>
                </w:p>
              </w:tc>
              <w:tc>
                <w:tcPr>
                  <w:tcW w:w="1009" w:type="dxa"/>
                  <w:shd w:val="clear" w:color="auto" w:fill="auto"/>
                  <w:vAlign w:val="center"/>
                </w:tcPr>
                <w:p w14:paraId="0F6F947F">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0.628</w:t>
                  </w:r>
                </w:p>
              </w:tc>
              <w:tc>
                <w:tcPr>
                  <w:tcW w:w="1023" w:type="dxa"/>
                  <w:shd w:val="clear" w:color="auto" w:fill="auto"/>
                  <w:vAlign w:val="center"/>
                </w:tcPr>
                <w:p w14:paraId="0971C7E6">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0.01</w:t>
                  </w:r>
                </w:p>
              </w:tc>
              <w:tc>
                <w:tcPr>
                  <w:tcW w:w="1023" w:type="dxa"/>
                  <w:shd w:val="clear" w:color="auto" w:fill="auto"/>
                  <w:vAlign w:val="center"/>
                </w:tcPr>
                <w:p w14:paraId="533E6B02">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200</w:t>
                  </w:r>
                </w:p>
              </w:tc>
            </w:tr>
            <w:tr w14:paraId="107ABEA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78" w:type="dxa"/>
                  <w:vMerge w:val="restart"/>
                  <w:shd w:val="clear" w:color="auto" w:fill="auto"/>
                  <w:vAlign w:val="center"/>
                </w:tcPr>
                <w:p w14:paraId="258EF637">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p>
              </w:tc>
              <w:tc>
                <w:tcPr>
                  <w:tcW w:w="1699" w:type="dxa"/>
                  <w:shd w:val="clear" w:color="auto" w:fill="auto"/>
                  <w:vAlign w:val="center"/>
                </w:tcPr>
                <w:p w14:paraId="2EC2F43E">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2017.4.11</w:t>
                  </w:r>
                </w:p>
              </w:tc>
              <w:tc>
                <w:tcPr>
                  <w:tcW w:w="854" w:type="dxa"/>
                  <w:shd w:val="clear" w:color="auto" w:fill="auto"/>
                  <w:vAlign w:val="center"/>
                </w:tcPr>
                <w:p w14:paraId="76577810">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7.92</w:t>
                  </w:r>
                </w:p>
              </w:tc>
              <w:tc>
                <w:tcPr>
                  <w:tcW w:w="999" w:type="dxa"/>
                  <w:shd w:val="clear" w:color="auto" w:fill="auto"/>
                  <w:vAlign w:val="center"/>
                </w:tcPr>
                <w:p w14:paraId="5DF09613">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17.8</w:t>
                  </w:r>
                </w:p>
              </w:tc>
              <w:tc>
                <w:tcPr>
                  <w:tcW w:w="1137" w:type="dxa"/>
                  <w:shd w:val="clear" w:color="auto" w:fill="auto"/>
                  <w:vAlign w:val="center"/>
                </w:tcPr>
                <w:p w14:paraId="6174999F">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3.7</w:t>
                  </w:r>
                </w:p>
              </w:tc>
              <w:tc>
                <w:tcPr>
                  <w:tcW w:w="1009" w:type="dxa"/>
                  <w:shd w:val="clear" w:color="auto" w:fill="auto"/>
                  <w:vAlign w:val="center"/>
                </w:tcPr>
                <w:p w14:paraId="278BB982">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0.701</w:t>
                  </w:r>
                </w:p>
              </w:tc>
              <w:tc>
                <w:tcPr>
                  <w:tcW w:w="1023" w:type="dxa"/>
                  <w:shd w:val="clear" w:color="auto" w:fill="auto"/>
                  <w:vAlign w:val="center"/>
                </w:tcPr>
                <w:p w14:paraId="6F2F9F56">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0.01</w:t>
                  </w:r>
                </w:p>
              </w:tc>
              <w:tc>
                <w:tcPr>
                  <w:tcW w:w="1023" w:type="dxa"/>
                  <w:shd w:val="clear" w:color="auto" w:fill="auto"/>
                  <w:vAlign w:val="center"/>
                </w:tcPr>
                <w:p w14:paraId="78BADF0F">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190</w:t>
                  </w:r>
                </w:p>
              </w:tc>
            </w:tr>
            <w:tr w14:paraId="213F576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78" w:type="dxa"/>
                  <w:vMerge w:val="continue"/>
                  <w:shd w:val="clear" w:color="auto" w:fill="auto"/>
                  <w:vAlign w:val="center"/>
                </w:tcPr>
                <w:p w14:paraId="0BD02F43">
                  <w:pPr>
                    <w:widowControl/>
                    <w:jc w:val="center"/>
                    <w:rPr>
                      <w:rFonts w:hint="eastAsia" w:ascii="宋体" w:hAnsi="宋体" w:eastAsia="宋体" w:cs="宋体"/>
                      <w:color w:val="auto"/>
                      <w:kern w:val="0"/>
                      <w:sz w:val="21"/>
                      <w:szCs w:val="21"/>
                    </w:rPr>
                  </w:pPr>
                </w:p>
              </w:tc>
              <w:tc>
                <w:tcPr>
                  <w:tcW w:w="1699" w:type="dxa"/>
                  <w:shd w:val="clear" w:color="auto" w:fill="auto"/>
                  <w:vAlign w:val="center"/>
                </w:tcPr>
                <w:p w14:paraId="1DA3D6E5">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2017.4.12</w:t>
                  </w:r>
                </w:p>
              </w:tc>
              <w:tc>
                <w:tcPr>
                  <w:tcW w:w="854" w:type="dxa"/>
                  <w:shd w:val="clear" w:color="auto" w:fill="auto"/>
                  <w:vAlign w:val="center"/>
                </w:tcPr>
                <w:p w14:paraId="4C8EEE40">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7.99</w:t>
                  </w:r>
                </w:p>
              </w:tc>
              <w:tc>
                <w:tcPr>
                  <w:tcW w:w="999" w:type="dxa"/>
                  <w:shd w:val="clear" w:color="auto" w:fill="auto"/>
                  <w:vAlign w:val="center"/>
                </w:tcPr>
                <w:p w14:paraId="5D60C47E">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w:t>
                  </w:r>
                </w:p>
              </w:tc>
              <w:tc>
                <w:tcPr>
                  <w:tcW w:w="1137" w:type="dxa"/>
                  <w:shd w:val="clear" w:color="auto" w:fill="auto"/>
                  <w:vAlign w:val="center"/>
                </w:tcPr>
                <w:p w14:paraId="1E0A3B07">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3.4</w:t>
                  </w:r>
                </w:p>
              </w:tc>
              <w:tc>
                <w:tcPr>
                  <w:tcW w:w="1009" w:type="dxa"/>
                  <w:shd w:val="clear" w:color="auto" w:fill="auto"/>
                  <w:vAlign w:val="center"/>
                </w:tcPr>
                <w:p w14:paraId="689B846D">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0.732</w:t>
                  </w:r>
                </w:p>
              </w:tc>
              <w:tc>
                <w:tcPr>
                  <w:tcW w:w="1023" w:type="dxa"/>
                  <w:shd w:val="clear" w:color="auto" w:fill="auto"/>
                  <w:vAlign w:val="center"/>
                </w:tcPr>
                <w:p w14:paraId="2EAB3552">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0.03</w:t>
                  </w:r>
                </w:p>
              </w:tc>
              <w:tc>
                <w:tcPr>
                  <w:tcW w:w="1023" w:type="dxa"/>
                  <w:shd w:val="clear" w:color="auto" w:fill="auto"/>
                  <w:vAlign w:val="center"/>
                </w:tcPr>
                <w:p w14:paraId="4DFB3EA0">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210</w:t>
                  </w:r>
                </w:p>
              </w:tc>
            </w:tr>
            <w:tr w14:paraId="7FAFD23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78" w:type="dxa"/>
                  <w:vMerge w:val="continue"/>
                  <w:shd w:val="clear" w:color="auto" w:fill="auto"/>
                  <w:vAlign w:val="center"/>
                </w:tcPr>
                <w:p w14:paraId="5F25B6E5">
                  <w:pPr>
                    <w:widowControl/>
                    <w:jc w:val="center"/>
                    <w:rPr>
                      <w:rFonts w:hint="eastAsia" w:ascii="宋体" w:hAnsi="宋体" w:eastAsia="宋体" w:cs="宋体"/>
                      <w:color w:val="auto"/>
                      <w:kern w:val="0"/>
                      <w:sz w:val="21"/>
                      <w:szCs w:val="21"/>
                    </w:rPr>
                  </w:pPr>
                </w:p>
              </w:tc>
              <w:tc>
                <w:tcPr>
                  <w:tcW w:w="1699" w:type="dxa"/>
                  <w:shd w:val="clear" w:color="auto" w:fill="auto"/>
                  <w:vAlign w:val="center"/>
                </w:tcPr>
                <w:p w14:paraId="248DE579">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2017.4.13</w:t>
                  </w:r>
                </w:p>
              </w:tc>
              <w:tc>
                <w:tcPr>
                  <w:tcW w:w="854" w:type="dxa"/>
                  <w:shd w:val="clear" w:color="auto" w:fill="auto"/>
                  <w:vAlign w:val="center"/>
                </w:tcPr>
                <w:p w14:paraId="5A3B149C">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7.93</w:t>
                  </w:r>
                </w:p>
              </w:tc>
              <w:tc>
                <w:tcPr>
                  <w:tcW w:w="999" w:type="dxa"/>
                  <w:shd w:val="clear" w:color="auto" w:fill="auto"/>
                  <w:vAlign w:val="center"/>
                </w:tcPr>
                <w:p w14:paraId="2341AA00">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18.9</w:t>
                  </w:r>
                </w:p>
              </w:tc>
              <w:tc>
                <w:tcPr>
                  <w:tcW w:w="1137" w:type="dxa"/>
                  <w:shd w:val="clear" w:color="auto" w:fill="auto"/>
                  <w:vAlign w:val="center"/>
                </w:tcPr>
                <w:p w14:paraId="364A73E5">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w:t>
                  </w:r>
                </w:p>
              </w:tc>
              <w:tc>
                <w:tcPr>
                  <w:tcW w:w="1009" w:type="dxa"/>
                  <w:shd w:val="clear" w:color="auto" w:fill="auto"/>
                  <w:vAlign w:val="center"/>
                </w:tcPr>
                <w:p w14:paraId="741FB120">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0.712</w:t>
                  </w:r>
                </w:p>
              </w:tc>
              <w:tc>
                <w:tcPr>
                  <w:tcW w:w="1023" w:type="dxa"/>
                  <w:shd w:val="clear" w:color="auto" w:fill="auto"/>
                  <w:vAlign w:val="center"/>
                </w:tcPr>
                <w:p w14:paraId="3206BD39">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0.02</w:t>
                  </w:r>
                </w:p>
              </w:tc>
              <w:tc>
                <w:tcPr>
                  <w:tcW w:w="1023" w:type="dxa"/>
                  <w:shd w:val="clear" w:color="auto" w:fill="auto"/>
                  <w:vAlign w:val="center"/>
                </w:tcPr>
                <w:p w14:paraId="3076719B">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210</w:t>
                  </w:r>
                </w:p>
              </w:tc>
            </w:tr>
            <w:tr w14:paraId="22C58B4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477" w:type="dxa"/>
                  <w:gridSpan w:val="2"/>
                  <w:shd w:val="clear" w:color="auto" w:fill="auto"/>
                  <w:vAlign w:val="center"/>
                </w:tcPr>
                <w:p w14:paraId="2B931E6B">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质量标准*</w:t>
                  </w:r>
                </w:p>
              </w:tc>
              <w:tc>
                <w:tcPr>
                  <w:tcW w:w="854" w:type="dxa"/>
                  <w:shd w:val="clear" w:color="auto" w:fill="auto"/>
                  <w:vAlign w:val="center"/>
                </w:tcPr>
                <w:p w14:paraId="6CBCB7E6">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6~9</w:t>
                  </w:r>
                </w:p>
              </w:tc>
              <w:tc>
                <w:tcPr>
                  <w:tcW w:w="999" w:type="dxa"/>
                  <w:shd w:val="clear" w:color="auto" w:fill="auto"/>
                  <w:vAlign w:val="center"/>
                </w:tcPr>
                <w:p w14:paraId="5757D620">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w:t>
                  </w:r>
                </w:p>
              </w:tc>
              <w:tc>
                <w:tcPr>
                  <w:tcW w:w="1137" w:type="dxa"/>
                  <w:shd w:val="clear" w:color="auto" w:fill="auto"/>
                  <w:vAlign w:val="center"/>
                </w:tcPr>
                <w:p w14:paraId="1671F37D">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w:t>
                  </w:r>
                </w:p>
              </w:tc>
              <w:tc>
                <w:tcPr>
                  <w:tcW w:w="1009" w:type="dxa"/>
                  <w:shd w:val="clear" w:color="auto" w:fill="auto"/>
                  <w:vAlign w:val="center"/>
                </w:tcPr>
                <w:p w14:paraId="25CAB8AE">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1023" w:type="dxa"/>
                  <w:shd w:val="clear" w:color="auto" w:fill="auto"/>
                  <w:vAlign w:val="center"/>
                </w:tcPr>
                <w:p w14:paraId="798BE7C8">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≤0.05</w:t>
                  </w:r>
                </w:p>
              </w:tc>
              <w:tc>
                <w:tcPr>
                  <w:tcW w:w="1023" w:type="dxa"/>
                  <w:shd w:val="clear" w:color="auto" w:fill="auto"/>
                  <w:vAlign w:val="center"/>
                </w:tcPr>
                <w:p w14:paraId="1CC868FC">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10000</w:t>
                  </w:r>
                </w:p>
              </w:tc>
            </w:tr>
          </w:tbl>
          <w:p w14:paraId="7A180E46">
            <w:pPr>
              <w:pStyle w:val="57"/>
              <w:ind w:left="780" w:hanging="360"/>
              <w:jc w:val="both"/>
              <w:rPr>
                <w:rFonts w:hint="eastAsia" w:ascii="宋体" w:hAnsi="宋体" w:eastAsia="宋体" w:cs="宋体"/>
                <w:color w:val="auto"/>
                <w:sz w:val="18"/>
                <w:szCs w:val="18"/>
              </w:rPr>
            </w:pPr>
            <w:r>
              <w:rPr>
                <w:rFonts w:hint="eastAsia" w:ascii="宋体" w:hAnsi="宋体" w:eastAsia="宋体" w:cs="宋体"/>
                <w:color w:val="auto"/>
                <w:sz w:val="18"/>
                <w:szCs w:val="18"/>
              </w:rPr>
              <w:t>注：</w:t>
            </w:r>
            <w:r>
              <w:rPr>
                <w:rFonts w:hint="eastAsia" w:ascii="宋体" w:hAnsi="宋体" w:eastAsia="宋体" w:cs="宋体"/>
                <w:color w:val="auto"/>
                <w:sz w:val="18"/>
                <w:szCs w:val="18"/>
              </w:rPr>
              <w:fldChar w:fldCharType="begin"/>
            </w:r>
            <w:r>
              <w:rPr>
                <w:rFonts w:hint="eastAsia" w:ascii="宋体" w:hAnsi="宋体" w:eastAsia="宋体" w:cs="宋体"/>
                <w:color w:val="auto"/>
                <w:sz w:val="18"/>
                <w:szCs w:val="18"/>
              </w:rPr>
              <w:instrText xml:space="preserve"> = 1 \* GB3 </w:instrText>
            </w:r>
            <w:r>
              <w:rPr>
                <w:rFonts w:hint="eastAsia" w:ascii="宋体" w:hAnsi="宋体" w:eastAsia="宋体" w:cs="宋体"/>
                <w:color w:val="auto"/>
                <w:sz w:val="18"/>
                <w:szCs w:val="18"/>
              </w:rPr>
              <w:fldChar w:fldCharType="separate"/>
            </w:r>
            <w:r>
              <w:rPr>
                <w:rFonts w:hint="eastAsia" w:ascii="宋体" w:hAnsi="宋体" w:eastAsia="宋体" w:cs="宋体"/>
                <w:color w:val="auto"/>
                <w:sz w:val="18"/>
                <w:szCs w:val="18"/>
              </w:rPr>
              <w:t>①</w:t>
            </w:r>
            <w:r>
              <w:rPr>
                <w:rFonts w:hint="eastAsia" w:ascii="宋体" w:hAnsi="宋体" w:eastAsia="宋体" w:cs="宋体"/>
                <w:color w:val="auto"/>
                <w:sz w:val="18"/>
                <w:szCs w:val="18"/>
              </w:rPr>
              <w:fldChar w:fldCharType="end"/>
            </w:r>
            <w:r>
              <w:rPr>
                <w:rFonts w:hint="eastAsia" w:ascii="宋体" w:hAnsi="宋体" w:eastAsia="宋体" w:cs="宋体"/>
                <w:color w:val="auto"/>
                <w:sz w:val="18"/>
                <w:szCs w:val="18"/>
              </w:rPr>
              <w:t xml:space="preserve"> 除pH无单位外，其它项目浓度单位mg/L；</w:t>
            </w:r>
          </w:p>
          <w:p w14:paraId="0C340C1C">
            <w:pPr>
              <w:pStyle w:val="57"/>
              <w:ind w:left="691" w:leftChars="329" w:firstLine="90" w:firstLineChars="50"/>
              <w:jc w:val="both"/>
              <w:rPr>
                <w:rFonts w:hint="eastAsia" w:ascii="宋体" w:hAnsi="宋体" w:eastAsia="宋体" w:cs="宋体"/>
                <w:color w:val="auto"/>
                <w:sz w:val="18"/>
                <w:szCs w:val="18"/>
              </w:rPr>
            </w:pPr>
            <w:r>
              <w:rPr>
                <w:rFonts w:hint="eastAsia" w:ascii="宋体" w:hAnsi="宋体" w:eastAsia="宋体" w:cs="宋体"/>
                <w:color w:val="auto"/>
                <w:sz w:val="18"/>
                <w:szCs w:val="18"/>
              </w:rPr>
              <w:fldChar w:fldCharType="begin"/>
            </w:r>
            <w:r>
              <w:rPr>
                <w:rFonts w:hint="eastAsia" w:ascii="宋体" w:hAnsi="宋体" w:eastAsia="宋体" w:cs="宋体"/>
                <w:color w:val="auto"/>
                <w:sz w:val="18"/>
                <w:szCs w:val="18"/>
              </w:rPr>
              <w:instrText xml:space="preserve"> = 2 \* GB3 </w:instrText>
            </w:r>
            <w:r>
              <w:rPr>
                <w:rFonts w:hint="eastAsia" w:ascii="宋体" w:hAnsi="宋体" w:eastAsia="宋体" w:cs="宋体"/>
                <w:color w:val="auto"/>
                <w:sz w:val="18"/>
                <w:szCs w:val="18"/>
              </w:rPr>
              <w:fldChar w:fldCharType="separate"/>
            </w:r>
            <w:r>
              <w:rPr>
                <w:rFonts w:hint="eastAsia" w:ascii="宋体" w:hAnsi="宋体" w:eastAsia="宋体" w:cs="宋体"/>
                <w:color w:val="auto"/>
                <w:sz w:val="18"/>
                <w:szCs w:val="18"/>
              </w:rPr>
              <w:t>②</w:t>
            </w:r>
            <w:r>
              <w:rPr>
                <w:rFonts w:hint="eastAsia" w:ascii="宋体" w:hAnsi="宋体" w:eastAsia="宋体" w:cs="宋体"/>
                <w:color w:val="auto"/>
                <w:sz w:val="18"/>
                <w:szCs w:val="18"/>
              </w:rPr>
              <w:fldChar w:fldCharType="end"/>
            </w:r>
            <w:r>
              <w:rPr>
                <w:rFonts w:hint="eastAsia" w:ascii="宋体" w:hAnsi="宋体" w:eastAsia="宋体" w:cs="宋体"/>
                <w:color w:val="auto"/>
                <w:sz w:val="18"/>
                <w:szCs w:val="18"/>
              </w:rPr>
              <w:t>*执行《地表水环境质量标准》（GB 3838-2002）</w:t>
            </w:r>
            <w:r>
              <w:rPr>
                <w:rFonts w:hint="eastAsia" w:ascii="宋体" w:hAnsi="宋体" w:eastAsia="宋体" w:cs="宋体"/>
                <w:color w:val="auto"/>
                <w:sz w:val="18"/>
                <w:szCs w:val="18"/>
              </w:rPr>
              <w:fldChar w:fldCharType="begin"/>
            </w:r>
            <w:r>
              <w:rPr>
                <w:rFonts w:hint="eastAsia" w:ascii="宋体" w:hAnsi="宋体" w:eastAsia="宋体" w:cs="宋体"/>
                <w:color w:val="auto"/>
                <w:sz w:val="18"/>
                <w:szCs w:val="18"/>
              </w:rPr>
              <w:instrText xml:space="preserve"> = 3 \* ROMAN </w:instrText>
            </w:r>
            <w:r>
              <w:rPr>
                <w:rFonts w:hint="eastAsia" w:ascii="宋体" w:hAnsi="宋体" w:eastAsia="宋体" w:cs="宋体"/>
                <w:color w:val="auto"/>
                <w:sz w:val="18"/>
                <w:szCs w:val="18"/>
              </w:rPr>
              <w:fldChar w:fldCharType="separate"/>
            </w:r>
            <w:r>
              <w:rPr>
                <w:rFonts w:hint="eastAsia" w:ascii="宋体" w:hAnsi="宋体" w:eastAsia="宋体" w:cs="宋体"/>
                <w:color w:val="auto"/>
                <w:sz w:val="18"/>
                <w:szCs w:val="18"/>
              </w:rPr>
              <w:t>III</w:t>
            </w:r>
            <w:r>
              <w:rPr>
                <w:rFonts w:hint="eastAsia" w:ascii="宋体" w:hAnsi="宋体" w:eastAsia="宋体" w:cs="宋体"/>
                <w:color w:val="auto"/>
                <w:sz w:val="18"/>
                <w:szCs w:val="18"/>
              </w:rPr>
              <w:fldChar w:fldCharType="end"/>
            </w:r>
            <w:r>
              <w:rPr>
                <w:rFonts w:hint="eastAsia" w:ascii="宋体" w:hAnsi="宋体" w:eastAsia="宋体" w:cs="宋体"/>
                <w:color w:val="auto"/>
                <w:sz w:val="18"/>
                <w:szCs w:val="18"/>
              </w:rPr>
              <w:t>类水域标准表1和表2；</w:t>
            </w:r>
          </w:p>
          <w:p w14:paraId="509C5E85">
            <w:pPr>
              <w:spacing w:before="156" w:beforeLines="50"/>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表</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6</w:t>
            </w:r>
            <w:r>
              <w:rPr>
                <w:rFonts w:hint="eastAsia" w:ascii="宋体" w:hAnsi="宋体" w:eastAsia="宋体" w:cs="宋体"/>
                <w:b/>
                <w:bCs/>
                <w:color w:val="auto"/>
                <w:sz w:val="21"/>
                <w:szCs w:val="21"/>
              </w:rPr>
              <w:t xml:space="preserve">   地表水环境现状评价表（Pi）</w:t>
            </w:r>
          </w:p>
          <w:tbl>
            <w:tblPr>
              <w:tblStyle w:val="19"/>
              <w:tblW w:w="8522" w:type="dxa"/>
              <w:jc w:val="center"/>
              <w:tblBorders>
                <w:top w:val="single" w:color="auto" w:sz="12" w:space="0"/>
                <w:left w:val="none" w:color="auto" w:sz="0" w:space="0"/>
                <w:bottom w:val="single" w:color="auto" w:sz="12" w:space="0"/>
                <w:right w:val="none" w:color="auto" w:sz="0" w:space="0"/>
                <w:insideH w:val="single" w:color="auto" w:sz="8" w:space="0"/>
                <w:insideV w:val="single" w:color="auto" w:sz="4" w:space="0"/>
              </w:tblBorders>
              <w:tblLayout w:type="fixed"/>
              <w:tblCellMar>
                <w:top w:w="0" w:type="dxa"/>
                <w:left w:w="108" w:type="dxa"/>
                <w:bottom w:w="0" w:type="dxa"/>
                <w:right w:w="108" w:type="dxa"/>
              </w:tblCellMar>
            </w:tblPr>
            <w:tblGrid>
              <w:gridCol w:w="1371"/>
              <w:gridCol w:w="1098"/>
              <w:gridCol w:w="1236"/>
              <w:gridCol w:w="1375"/>
              <w:gridCol w:w="1103"/>
              <w:gridCol w:w="1236"/>
              <w:gridCol w:w="1103"/>
            </w:tblGrid>
            <w:tr w14:paraId="5FCE6129">
              <w:tblPrEx>
                <w:tblBorders>
                  <w:top w:val="single" w:color="auto" w:sz="12" w:space="0"/>
                  <w:left w:val="none" w:color="auto" w:sz="0" w:space="0"/>
                  <w:bottom w:val="single" w:color="auto" w:sz="12" w:space="0"/>
                  <w:right w:val="none" w:color="auto" w:sz="0" w:space="0"/>
                  <w:insideH w:val="single" w:color="auto" w:sz="8" w:space="0"/>
                  <w:insideV w:val="single" w:color="auto" w:sz="4" w:space="0"/>
                </w:tblBorders>
                <w:tblCellMar>
                  <w:top w:w="0" w:type="dxa"/>
                  <w:left w:w="108" w:type="dxa"/>
                  <w:bottom w:w="0" w:type="dxa"/>
                  <w:right w:w="108" w:type="dxa"/>
                </w:tblCellMar>
              </w:tblPrEx>
              <w:trPr>
                <w:trHeight w:val="312" w:hRule="atLeast"/>
                <w:jc w:val="center"/>
              </w:trPr>
              <w:tc>
                <w:tcPr>
                  <w:tcW w:w="1371" w:type="dxa"/>
                  <w:vMerge w:val="restart"/>
                  <w:shd w:val="clear" w:color="auto" w:fill="auto"/>
                  <w:vAlign w:val="center"/>
                </w:tcPr>
                <w:p w14:paraId="66ECF527">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项目</w:t>
                  </w:r>
                </w:p>
              </w:tc>
              <w:tc>
                <w:tcPr>
                  <w:tcW w:w="1098" w:type="dxa"/>
                  <w:vMerge w:val="restart"/>
                  <w:shd w:val="clear" w:color="auto" w:fill="auto"/>
                  <w:vAlign w:val="center"/>
                </w:tcPr>
                <w:p w14:paraId="3D22492A">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pH</w:t>
                  </w:r>
                </w:p>
              </w:tc>
              <w:tc>
                <w:tcPr>
                  <w:tcW w:w="1236" w:type="dxa"/>
                  <w:vMerge w:val="restart"/>
                  <w:shd w:val="clear" w:color="auto" w:fill="auto"/>
                  <w:vAlign w:val="center"/>
                </w:tcPr>
                <w:p w14:paraId="0EBA597E">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COD</w:t>
                  </w:r>
                </w:p>
              </w:tc>
              <w:tc>
                <w:tcPr>
                  <w:tcW w:w="1375" w:type="dxa"/>
                  <w:vMerge w:val="restart"/>
                  <w:shd w:val="clear" w:color="auto" w:fill="auto"/>
                  <w:vAlign w:val="center"/>
                </w:tcPr>
                <w:p w14:paraId="0E31DEB5">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BOD5</w:t>
                  </w:r>
                </w:p>
              </w:tc>
              <w:tc>
                <w:tcPr>
                  <w:tcW w:w="1103" w:type="dxa"/>
                  <w:vMerge w:val="restart"/>
                  <w:shd w:val="clear" w:color="auto" w:fill="auto"/>
                  <w:vAlign w:val="center"/>
                </w:tcPr>
                <w:p w14:paraId="70547572">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氨氮</w:t>
                  </w:r>
                </w:p>
              </w:tc>
              <w:tc>
                <w:tcPr>
                  <w:tcW w:w="1236" w:type="dxa"/>
                  <w:vMerge w:val="restart"/>
                  <w:shd w:val="clear" w:color="auto" w:fill="auto"/>
                  <w:vAlign w:val="center"/>
                </w:tcPr>
                <w:p w14:paraId="13DFEE62">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石油类</w:t>
                  </w:r>
                </w:p>
              </w:tc>
              <w:tc>
                <w:tcPr>
                  <w:tcW w:w="1103" w:type="dxa"/>
                  <w:vMerge w:val="restart"/>
                  <w:shd w:val="clear" w:color="auto" w:fill="auto"/>
                  <w:vAlign w:val="center"/>
                </w:tcPr>
                <w:p w14:paraId="4CF3100C">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粪大肠菌群</w:t>
                  </w:r>
                </w:p>
              </w:tc>
            </w:tr>
            <w:tr w14:paraId="611D461F">
              <w:tblPrEx>
                <w:tblBorders>
                  <w:top w:val="single" w:color="auto" w:sz="12" w:space="0"/>
                  <w:left w:val="none" w:color="auto" w:sz="0" w:space="0"/>
                  <w:bottom w:val="single" w:color="auto" w:sz="12" w:space="0"/>
                  <w:right w:val="none" w:color="auto" w:sz="0" w:space="0"/>
                  <w:insideH w:val="single" w:color="auto" w:sz="8" w:space="0"/>
                  <w:insideV w:val="single" w:color="auto" w:sz="4" w:space="0"/>
                </w:tblBorders>
                <w:tblCellMar>
                  <w:top w:w="0" w:type="dxa"/>
                  <w:left w:w="108" w:type="dxa"/>
                  <w:bottom w:w="0" w:type="dxa"/>
                  <w:right w:w="108" w:type="dxa"/>
                </w:tblCellMar>
              </w:tblPrEx>
              <w:trPr>
                <w:trHeight w:val="312" w:hRule="atLeast"/>
                <w:jc w:val="center"/>
              </w:trPr>
              <w:tc>
                <w:tcPr>
                  <w:tcW w:w="1371" w:type="dxa"/>
                  <w:vMerge w:val="continue"/>
                  <w:shd w:val="clear" w:color="auto" w:fill="auto"/>
                  <w:vAlign w:val="center"/>
                </w:tcPr>
                <w:p w14:paraId="1433D8C4">
                  <w:pPr>
                    <w:widowControl/>
                    <w:jc w:val="center"/>
                    <w:rPr>
                      <w:rFonts w:hint="eastAsia" w:ascii="宋体" w:hAnsi="宋体" w:eastAsia="宋体" w:cs="宋体"/>
                      <w:b/>
                      <w:bCs/>
                      <w:color w:val="auto"/>
                      <w:kern w:val="0"/>
                      <w:sz w:val="21"/>
                      <w:szCs w:val="21"/>
                    </w:rPr>
                  </w:pPr>
                </w:p>
              </w:tc>
              <w:tc>
                <w:tcPr>
                  <w:tcW w:w="1098" w:type="dxa"/>
                  <w:vMerge w:val="continue"/>
                  <w:shd w:val="clear" w:color="auto" w:fill="auto"/>
                  <w:vAlign w:val="center"/>
                </w:tcPr>
                <w:p w14:paraId="78577328">
                  <w:pPr>
                    <w:widowControl/>
                    <w:jc w:val="center"/>
                    <w:rPr>
                      <w:rFonts w:hint="eastAsia" w:ascii="宋体" w:hAnsi="宋体" w:eastAsia="宋体" w:cs="宋体"/>
                      <w:b/>
                      <w:bCs/>
                      <w:color w:val="auto"/>
                      <w:kern w:val="0"/>
                      <w:sz w:val="21"/>
                      <w:szCs w:val="21"/>
                    </w:rPr>
                  </w:pPr>
                </w:p>
              </w:tc>
              <w:tc>
                <w:tcPr>
                  <w:tcW w:w="1236" w:type="dxa"/>
                  <w:vMerge w:val="continue"/>
                  <w:shd w:val="clear" w:color="auto" w:fill="auto"/>
                  <w:vAlign w:val="center"/>
                </w:tcPr>
                <w:p w14:paraId="555EFED3">
                  <w:pPr>
                    <w:widowControl/>
                    <w:jc w:val="center"/>
                    <w:rPr>
                      <w:rFonts w:hint="eastAsia" w:ascii="宋体" w:hAnsi="宋体" w:eastAsia="宋体" w:cs="宋体"/>
                      <w:b/>
                      <w:bCs/>
                      <w:color w:val="auto"/>
                      <w:kern w:val="0"/>
                      <w:sz w:val="21"/>
                      <w:szCs w:val="21"/>
                    </w:rPr>
                  </w:pPr>
                </w:p>
              </w:tc>
              <w:tc>
                <w:tcPr>
                  <w:tcW w:w="1375" w:type="dxa"/>
                  <w:vMerge w:val="continue"/>
                  <w:shd w:val="clear" w:color="auto" w:fill="auto"/>
                  <w:vAlign w:val="center"/>
                </w:tcPr>
                <w:p w14:paraId="2010E7E2">
                  <w:pPr>
                    <w:widowControl/>
                    <w:jc w:val="center"/>
                    <w:rPr>
                      <w:rFonts w:hint="eastAsia" w:ascii="宋体" w:hAnsi="宋体" w:eastAsia="宋体" w:cs="宋体"/>
                      <w:b/>
                      <w:bCs/>
                      <w:color w:val="auto"/>
                      <w:kern w:val="0"/>
                      <w:sz w:val="21"/>
                      <w:szCs w:val="21"/>
                    </w:rPr>
                  </w:pPr>
                </w:p>
              </w:tc>
              <w:tc>
                <w:tcPr>
                  <w:tcW w:w="1103" w:type="dxa"/>
                  <w:vMerge w:val="continue"/>
                  <w:shd w:val="clear" w:color="auto" w:fill="auto"/>
                  <w:vAlign w:val="center"/>
                </w:tcPr>
                <w:p w14:paraId="32C11732">
                  <w:pPr>
                    <w:widowControl/>
                    <w:jc w:val="center"/>
                    <w:rPr>
                      <w:rFonts w:hint="eastAsia" w:ascii="宋体" w:hAnsi="宋体" w:eastAsia="宋体" w:cs="宋体"/>
                      <w:b/>
                      <w:bCs/>
                      <w:color w:val="auto"/>
                      <w:kern w:val="0"/>
                      <w:sz w:val="21"/>
                      <w:szCs w:val="21"/>
                    </w:rPr>
                  </w:pPr>
                </w:p>
              </w:tc>
              <w:tc>
                <w:tcPr>
                  <w:tcW w:w="1236" w:type="dxa"/>
                  <w:vMerge w:val="continue"/>
                  <w:shd w:val="clear" w:color="auto" w:fill="auto"/>
                  <w:vAlign w:val="center"/>
                </w:tcPr>
                <w:p w14:paraId="26335BF4">
                  <w:pPr>
                    <w:widowControl/>
                    <w:jc w:val="center"/>
                    <w:rPr>
                      <w:rFonts w:hint="eastAsia" w:ascii="宋体" w:hAnsi="宋体" w:eastAsia="宋体" w:cs="宋体"/>
                      <w:b/>
                      <w:bCs/>
                      <w:color w:val="auto"/>
                      <w:kern w:val="0"/>
                      <w:sz w:val="21"/>
                      <w:szCs w:val="21"/>
                    </w:rPr>
                  </w:pPr>
                </w:p>
              </w:tc>
              <w:tc>
                <w:tcPr>
                  <w:tcW w:w="1103" w:type="dxa"/>
                  <w:vMerge w:val="continue"/>
                  <w:shd w:val="clear" w:color="auto" w:fill="auto"/>
                  <w:vAlign w:val="center"/>
                </w:tcPr>
                <w:p w14:paraId="03060BD5">
                  <w:pPr>
                    <w:widowControl/>
                    <w:jc w:val="center"/>
                    <w:rPr>
                      <w:rFonts w:hint="eastAsia" w:ascii="宋体" w:hAnsi="宋体" w:eastAsia="宋体" w:cs="宋体"/>
                      <w:b/>
                      <w:bCs/>
                      <w:color w:val="auto"/>
                      <w:kern w:val="0"/>
                      <w:sz w:val="21"/>
                      <w:szCs w:val="21"/>
                    </w:rPr>
                  </w:pPr>
                </w:p>
              </w:tc>
            </w:tr>
            <w:tr w14:paraId="22902ADF">
              <w:tblPrEx>
                <w:tblBorders>
                  <w:top w:val="single" w:color="auto" w:sz="12" w:space="0"/>
                  <w:left w:val="none" w:color="auto" w:sz="0" w:space="0"/>
                  <w:bottom w:val="single" w:color="auto" w:sz="12" w:space="0"/>
                  <w:right w:val="none" w:color="auto" w:sz="0" w:space="0"/>
                  <w:insideH w:val="single" w:color="auto" w:sz="8" w:space="0"/>
                  <w:insideV w:val="single" w:color="auto" w:sz="4" w:space="0"/>
                </w:tblBorders>
                <w:tblCellMar>
                  <w:top w:w="0" w:type="dxa"/>
                  <w:left w:w="108" w:type="dxa"/>
                  <w:bottom w:w="0" w:type="dxa"/>
                  <w:right w:w="108" w:type="dxa"/>
                </w:tblCellMar>
              </w:tblPrEx>
              <w:trPr>
                <w:trHeight w:val="315" w:hRule="atLeast"/>
                <w:jc w:val="center"/>
              </w:trPr>
              <w:tc>
                <w:tcPr>
                  <w:tcW w:w="1371" w:type="dxa"/>
                  <w:shd w:val="clear" w:color="auto" w:fill="auto"/>
                  <w:vAlign w:val="center"/>
                </w:tcPr>
                <w:p w14:paraId="4E372A50">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Min</w:t>
                  </w:r>
                </w:p>
              </w:tc>
              <w:tc>
                <w:tcPr>
                  <w:tcW w:w="1098" w:type="dxa"/>
                  <w:shd w:val="clear" w:color="auto" w:fill="auto"/>
                  <w:vAlign w:val="center"/>
                </w:tcPr>
                <w:p w14:paraId="6F0BA7C8">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0.45</w:t>
                  </w:r>
                </w:p>
              </w:tc>
              <w:tc>
                <w:tcPr>
                  <w:tcW w:w="1236" w:type="dxa"/>
                  <w:shd w:val="clear" w:color="auto" w:fill="auto"/>
                  <w:vAlign w:val="center"/>
                </w:tcPr>
                <w:p w14:paraId="73D3A7CE">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0.89</w:t>
                  </w:r>
                </w:p>
              </w:tc>
              <w:tc>
                <w:tcPr>
                  <w:tcW w:w="1375" w:type="dxa"/>
                  <w:shd w:val="clear" w:color="auto" w:fill="auto"/>
                  <w:vAlign w:val="center"/>
                </w:tcPr>
                <w:p w14:paraId="488329A4">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0.75</w:t>
                  </w:r>
                </w:p>
              </w:tc>
              <w:tc>
                <w:tcPr>
                  <w:tcW w:w="1103" w:type="dxa"/>
                  <w:shd w:val="clear" w:color="auto" w:fill="auto"/>
                  <w:vAlign w:val="center"/>
                </w:tcPr>
                <w:p w14:paraId="2B6A8D38">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0.589</w:t>
                  </w:r>
                </w:p>
              </w:tc>
              <w:tc>
                <w:tcPr>
                  <w:tcW w:w="1236" w:type="dxa"/>
                  <w:shd w:val="clear" w:color="auto" w:fill="auto"/>
                  <w:vAlign w:val="center"/>
                </w:tcPr>
                <w:p w14:paraId="0ADD186C">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0.2</w:t>
                  </w:r>
                </w:p>
              </w:tc>
              <w:tc>
                <w:tcPr>
                  <w:tcW w:w="1103" w:type="dxa"/>
                  <w:shd w:val="clear" w:color="auto" w:fill="auto"/>
                  <w:vAlign w:val="center"/>
                </w:tcPr>
                <w:p w14:paraId="431E7763">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r>
            <w:tr w14:paraId="125C9AAA">
              <w:tblPrEx>
                <w:tblBorders>
                  <w:top w:val="single" w:color="auto" w:sz="12" w:space="0"/>
                  <w:left w:val="none" w:color="auto" w:sz="0" w:space="0"/>
                  <w:bottom w:val="single" w:color="auto" w:sz="12" w:space="0"/>
                  <w:right w:val="none" w:color="auto" w:sz="0" w:space="0"/>
                  <w:insideH w:val="single" w:color="auto" w:sz="8" w:space="0"/>
                  <w:insideV w:val="single" w:color="auto" w:sz="4" w:space="0"/>
                </w:tblBorders>
                <w:tblCellMar>
                  <w:top w:w="0" w:type="dxa"/>
                  <w:left w:w="108" w:type="dxa"/>
                  <w:bottom w:w="0" w:type="dxa"/>
                  <w:right w:w="108" w:type="dxa"/>
                </w:tblCellMar>
              </w:tblPrEx>
              <w:trPr>
                <w:trHeight w:val="315" w:hRule="atLeast"/>
                <w:jc w:val="center"/>
              </w:trPr>
              <w:tc>
                <w:tcPr>
                  <w:tcW w:w="1371" w:type="dxa"/>
                  <w:shd w:val="clear" w:color="auto" w:fill="auto"/>
                  <w:vAlign w:val="center"/>
                </w:tcPr>
                <w:p w14:paraId="2427A282">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Max</w:t>
                  </w:r>
                </w:p>
              </w:tc>
              <w:tc>
                <w:tcPr>
                  <w:tcW w:w="1098" w:type="dxa"/>
                  <w:shd w:val="clear" w:color="auto" w:fill="auto"/>
                  <w:vAlign w:val="center"/>
                </w:tcPr>
                <w:p w14:paraId="6143F612">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0.5</w:t>
                  </w:r>
                </w:p>
              </w:tc>
              <w:tc>
                <w:tcPr>
                  <w:tcW w:w="1236" w:type="dxa"/>
                  <w:shd w:val="clear" w:color="auto" w:fill="auto"/>
                  <w:vAlign w:val="center"/>
                </w:tcPr>
                <w:p w14:paraId="74F4B8FF">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0.97</w:t>
                  </w:r>
                </w:p>
              </w:tc>
              <w:tc>
                <w:tcPr>
                  <w:tcW w:w="1375" w:type="dxa"/>
                  <w:shd w:val="clear" w:color="auto" w:fill="auto"/>
                  <w:vAlign w:val="center"/>
                </w:tcPr>
                <w:p w14:paraId="03333118">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0.95</w:t>
                  </w:r>
                </w:p>
              </w:tc>
              <w:tc>
                <w:tcPr>
                  <w:tcW w:w="1103" w:type="dxa"/>
                  <w:shd w:val="clear" w:color="auto" w:fill="auto"/>
                  <w:vAlign w:val="center"/>
                </w:tcPr>
                <w:p w14:paraId="6E73D5C5">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0.732</w:t>
                  </w:r>
                </w:p>
              </w:tc>
              <w:tc>
                <w:tcPr>
                  <w:tcW w:w="1236" w:type="dxa"/>
                  <w:shd w:val="clear" w:color="auto" w:fill="auto"/>
                  <w:vAlign w:val="center"/>
                </w:tcPr>
                <w:p w14:paraId="69A310F2">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0.6</w:t>
                  </w:r>
                </w:p>
              </w:tc>
              <w:tc>
                <w:tcPr>
                  <w:tcW w:w="1103" w:type="dxa"/>
                  <w:shd w:val="clear" w:color="auto" w:fill="auto"/>
                  <w:vAlign w:val="center"/>
                </w:tcPr>
                <w:p w14:paraId="0C15AD8B">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r>
            <w:tr w14:paraId="03E2D700">
              <w:tblPrEx>
                <w:tblBorders>
                  <w:top w:val="single" w:color="auto" w:sz="12" w:space="0"/>
                  <w:left w:val="none" w:color="auto" w:sz="0" w:space="0"/>
                  <w:bottom w:val="single" w:color="auto" w:sz="12" w:space="0"/>
                  <w:right w:val="none" w:color="auto" w:sz="0" w:space="0"/>
                  <w:insideH w:val="single" w:color="auto" w:sz="8" w:space="0"/>
                  <w:insideV w:val="single" w:color="auto" w:sz="4" w:space="0"/>
                </w:tblBorders>
                <w:tblCellMar>
                  <w:top w:w="0" w:type="dxa"/>
                  <w:left w:w="108" w:type="dxa"/>
                  <w:bottom w:w="0" w:type="dxa"/>
                  <w:right w:w="108" w:type="dxa"/>
                </w:tblCellMar>
              </w:tblPrEx>
              <w:trPr>
                <w:trHeight w:val="315" w:hRule="atLeast"/>
                <w:jc w:val="center"/>
              </w:trPr>
              <w:tc>
                <w:tcPr>
                  <w:tcW w:w="1371" w:type="dxa"/>
                  <w:shd w:val="clear" w:color="auto" w:fill="auto"/>
                  <w:vAlign w:val="center"/>
                </w:tcPr>
                <w:p w14:paraId="6A85265A">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标准*</w:t>
                  </w:r>
                </w:p>
              </w:tc>
              <w:tc>
                <w:tcPr>
                  <w:tcW w:w="1098" w:type="dxa"/>
                  <w:shd w:val="clear" w:color="auto" w:fill="auto"/>
                  <w:vAlign w:val="center"/>
                </w:tcPr>
                <w:p w14:paraId="3E44A98C">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6~9</w:t>
                  </w:r>
                </w:p>
              </w:tc>
              <w:tc>
                <w:tcPr>
                  <w:tcW w:w="1236" w:type="dxa"/>
                  <w:shd w:val="clear" w:color="auto" w:fill="auto"/>
                  <w:vAlign w:val="center"/>
                </w:tcPr>
                <w:p w14:paraId="4FE8BEAA">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w:t>
                  </w:r>
                </w:p>
              </w:tc>
              <w:tc>
                <w:tcPr>
                  <w:tcW w:w="1375" w:type="dxa"/>
                  <w:shd w:val="clear" w:color="auto" w:fill="auto"/>
                  <w:vAlign w:val="center"/>
                </w:tcPr>
                <w:p w14:paraId="1CC13542">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w:t>
                  </w:r>
                </w:p>
              </w:tc>
              <w:tc>
                <w:tcPr>
                  <w:tcW w:w="1103" w:type="dxa"/>
                  <w:shd w:val="clear" w:color="auto" w:fill="auto"/>
                  <w:vAlign w:val="center"/>
                </w:tcPr>
                <w:p w14:paraId="40BB462C">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1236" w:type="dxa"/>
                  <w:shd w:val="clear" w:color="auto" w:fill="auto"/>
                  <w:vAlign w:val="center"/>
                </w:tcPr>
                <w:p w14:paraId="5E984BFE">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≤0.05</w:t>
                  </w:r>
                </w:p>
              </w:tc>
              <w:tc>
                <w:tcPr>
                  <w:tcW w:w="1103" w:type="dxa"/>
                  <w:shd w:val="clear" w:color="auto" w:fill="auto"/>
                  <w:vAlign w:val="center"/>
                </w:tcPr>
                <w:p w14:paraId="2C864417">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10000</w:t>
                  </w:r>
                </w:p>
              </w:tc>
            </w:tr>
          </w:tbl>
          <w:p w14:paraId="1B46EB83">
            <w:pPr>
              <w:pStyle w:val="57"/>
              <w:jc w:val="both"/>
              <w:rPr>
                <w:rFonts w:hint="eastAsia" w:ascii="宋体" w:hAnsi="宋体" w:eastAsia="宋体" w:cs="宋体"/>
                <w:color w:val="auto"/>
                <w:sz w:val="18"/>
                <w:szCs w:val="18"/>
              </w:rPr>
            </w:pPr>
            <w:r>
              <w:rPr>
                <w:rFonts w:hint="eastAsia" w:ascii="宋体" w:hAnsi="宋体" w:eastAsia="宋体" w:cs="宋体"/>
                <w:color w:val="auto"/>
                <w:sz w:val="18"/>
                <w:szCs w:val="18"/>
              </w:rPr>
              <w:t>注：</w:t>
            </w:r>
            <w:r>
              <w:rPr>
                <w:rFonts w:hint="eastAsia" w:ascii="宋体" w:hAnsi="宋体" w:eastAsia="宋体" w:cs="宋体"/>
                <w:color w:val="auto"/>
                <w:sz w:val="18"/>
                <w:szCs w:val="18"/>
              </w:rPr>
              <w:fldChar w:fldCharType="begin"/>
            </w:r>
            <w:r>
              <w:rPr>
                <w:rFonts w:hint="eastAsia" w:ascii="宋体" w:hAnsi="宋体" w:eastAsia="宋体" w:cs="宋体"/>
                <w:color w:val="auto"/>
                <w:sz w:val="18"/>
                <w:szCs w:val="18"/>
              </w:rPr>
              <w:instrText xml:space="preserve"> = 1 \* GB3 </w:instrText>
            </w:r>
            <w:r>
              <w:rPr>
                <w:rFonts w:hint="eastAsia" w:ascii="宋体" w:hAnsi="宋体" w:eastAsia="宋体" w:cs="宋体"/>
                <w:color w:val="auto"/>
                <w:sz w:val="18"/>
                <w:szCs w:val="18"/>
              </w:rPr>
              <w:fldChar w:fldCharType="separate"/>
            </w:r>
            <w:r>
              <w:rPr>
                <w:rFonts w:hint="eastAsia" w:ascii="宋体" w:hAnsi="宋体" w:eastAsia="宋体" w:cs="宋体"/>
                <w:color w:val="auto"/>
                <w:sz w:val="18"/>
                <w:szCs w:val="18"/>
              </w:rPr>
              <w:t>①</w:t>
            </w:r>
            <w:r>
              <w:rPr>
                <w:rFonts w:hint="eastAsia" w:ascii="宋体" w:hAnsi="宋体" w:eastAsia="宋体" w:cs="宋体"/>
                <w:color w:val="auto"/>
                <w:sz w:val="18"/>
                <w:szCs w:val="18"/>
              </w:rPr>
              <w:fldChar w:fldCharType="end"/>
            </w:r>
            <w:r>
              <w:rPr>
                <w:rFonts w:hint="eastAsia" w:ascii="宋体" w:hAnsi="宋体" w:eastAsia="宋体" w:cs="宋体"/>
                <w:color w:val="auto"/>
                <w:sz w:val="18"/>
                <w:szCs w:val="18"/>
              </w:rPr>
              <w:t>除pH无单位外，其它项目浓度单位mg/L；</w:t>
            </w:r>
          </w:p>
          <w:p w14:paraId="3879CB6E">
            <w:pPr>
              <w:pStyle w:val="57"/>
              <w:spacing w:before="0" w:after="0"/>
              <w:ind w:firstLine="360" w:firstLineChars="200"/>
              <w:jc w:val="both"/>
              <w:rPr>
                <w:rFonts w:hint="eastAsia" w:ascii="宋体" w:hAnsi="宋体" w:eastAsia="宋体" w:cs="宋体"/>
                <w:color w:val="auto"/>
                <w:sz w:val="18"/>
                <w:szCs w:val="18"/>
              </w:rPr>
            </w:pPr>
            <w:r>
              <w:rPr>
                <w:rFonts w:hint="eastAsia" w:ascii="宋体" w:hAnsi="宋体" w:eastAsia="宋体" w:cs="宋体"/>
                <w:color w:val="auto"/>
                <w:sz w:val="18"/>
                <w:szCs w:val="18"/>
              </w:rPr>
              <w:fldChar w:fldCharType="begin"/>
            </w:r>
            <w:r>
              <w:rPr>
                <w:rFonts w:hint="eastAsia" w:ascii="宋体" w:hAnsi="宋体" w:eastAsia="宋体" w:cs="宋体"/>
                <w:color w:val="auto"/>
                <w:sz w:val="18"/>
                <w:szCs w:val="18"/>
              </w:rPr>
              <w:instrText xml:space="preserve"> = 2 \* GB3 </w:instrText>
            </w:r>
            <w:r>
              <w:rPr>
                <w:rFonts w:hint="eastAsia" w:ascii="宋体" w:hAnsi="宋体" w:eastAsia="宋体" w:cs="宋体"/>
                <w:color w:val="auto"/>
                <w:sz w:val="18"/>
                <w:szCs w:val="18"/>
              </w:rPr>
              <w:fldChar w:fldCharType="separate"/>
            </w:r>
            <w:r>
              <w:rPr>
                <w:rFonts w:hint="eastAsia" w:ascii="宋体" w:hAnsi="宋体" w:eastAsia="宋体" w:cs="宋体"/>
                <w:color w:val="auto"/>
                <w:sz w:val="18"/>
                <w:szCs w:val="18"/>
              </w:rPr>
              <w:t>②</w:t>
            </w:r>
            <w:r>
              <w:rPr>
                <w:rFonts w:hint="eastAsia" w:ascii="宋体" w:hAnsi="宋体" w:eastAsia="宋体" w:cs="宋体"/>
                <w:color w:val="auto"/>
                <w:sz w:val="18"/>
                <w:szCs w:val="18"/>
              </w:rPr>
              <w:fldChar w:fldCharType="end"/>
            </w:r>
            <w:r>
              <w:rPr>
                <w:rFonts w:hint="eastAsia" w:ascii="宋体" w:hAnsi="宋体" w:eastAsia="宋体" w:cs="宋体"/>
                <w:color w:val="auto"/>
                <w:sz w:val="18"/>
                <w:szCs w:val="18"/>
              </w:rPr>
              <w:t xml:space="preserve">执行《地表水环境质量标准》（GB 3838-2002） </w:t>
            </w:r>
            <w:r>
              <w:rPr>
                <w:rFonts w:hint="eastAsia" w:ascii="宋体" w:hAnsi="宋体" w:eastAsia="宋体" w:cs="宋体"/>
                <w:color w:val="auto"/>
                <w:sz w:val="18"/>
                <w:szCs w:val="18"/>
              </w:rPr>
              <w:fldChar w:fldCharType="begin"/>
            </w:r>
            <w:r>
              <w:rPr>
                <w:rFonts w:hint="eastAsia" w:ascii="宋体" w:hAnsi="宋体" w:eastAsia="宋体" w:cs="宋体"/>
                <w:color w:val="auto"/>
                <w:sz w:val="18"/>
                <w:szCs w:val="18"/>
              </w:rPr>
              <w:instrText xml:space="preserve"> = 3 \* ROMAN </w:instrText>
            </w:r>
            <w:r>
              <w:rPr>
                <w:rFonts w:hint="eastAsia" w:ascii="宋体" w:hAnsi="宋体" w:eastAsia="宋体" w:cs="宋体"/>
                <w:color w:val="auto"/>
                <w:sz w:val="18"/>
                <w:szCs w:val="18"/>
              </w:rPr>
              <w:fldChar w:fldCharType="separate"/>
            </w:r>
            <w:r>
              <w:rPr>
                <w:rFonts w:hint="eastAsia" w:ascii="宋体" w:hAnsi="宋体" w:eastAsia="宋体" w:cs="宋体"/>
                <w:color w:val="auto"/>
                <w:sz w:val="18"/>
                <w:szCs w:val="18"/>
              </w:rPr>
              <w:t>III</w:t>
            </w:r>
            <w:r>
              <w:rPr>
                <w:rFonts w:hint="eastAsia" w:ascii="宋体" w:hAnsi="宋体" w:eastAsia="宋体" w:cs="宋体"/>
                <w:color w:val="auto"/>
                <w:sz w:val="18"/>
                <w:szCs w:val="18"/>
              </w:rPr>
              <w:fldChar w:fldCharType="end"/>
            </w:r>
            <w:r>
              <w:rPr>
                <w:rFonts w:hint="eastAsia" w:ascii="宋体" w:hAnsi="宋体" w:eastAsia="宋体" w:cs="宋体"/>
                <w:color w:val="auto"/>
                <w:sz w:val="18"/>
                <w:szCs w:val="18"/>
              </w:rPr>
              <w:t>类水域标准；</w:t>
            </w:r>
          </w:p>
          <w:p w14:paraId="78F57BD2">
            <w:pPr>
              <w:pStyle w:val="48"/>
              <w:rPr>
                <w:rFonts w:hint="eastAsia" w:ascii="宋体" w:hAnsi="宋体" w:eastAsia="宋体" w:cs="宋体"/>
                <w:color w:val="auto"/>
                <w:szCs w:val="24"/>
              </w:rPr>
            </w:pPr>
            <w:r>
              <w:rPr>
                <w:rFonts w:hint="eastAsia" w:ascii="宋体" w:hAnsi="宋体" w:eastAsia="宋体" w:cs="宋体"/>
                <w:color w:val="auto"/>
              </w:rPr>
              <w:t>琼江河地表水环境质量现状监测的评价结果见表</w:t>
            </w:r>
            <w:r>
              <w:rPr>
                <w:rFonts w:hint="eastAsia" w:ascii="宋体" w:hAnsi="宋体" w:eastAsia="宋体" w:cs="宋体"/>
                <w:color w:val="auto"/>
                <w:lang w:val="en-US" w:eastAsia="zh-CN"/>
              </w:rPr>
              <w:t>3</w:t>
            </w:r>
            <w:r>
              <w:rPr>
                <w:rFonts w:hint="eastAsia" w:ascii="宋体" w:hAnsi="宋体" w:eastAsia="宋体" w:cs="宋体"/>
                <w:color w:val="auto"/>
              </w:rPr>
              <w:t>-6。由表中可见：监测期间，本项目所在区域地表水琼江河监测断面所监测的因子pH、COD、BOD</w:t>
            </w:r>
            <w:r>
              <w:rPr>
                <w:rFonts w:hint="eastAsia" w:ascii="宋体" w:hAnsi="宋体" w:eastAsia="宋体" w:cs="宋体"/>
                <w:color w:val="auto"/>
                <w:vertAlign w:val="subscript"/>
              </w:rPr>
              <w:t>5</w:t>
            </w:r>
            <w:r>
              <w:rPr>
                <w:rFonts w:hint="eastAsia" w:ascii="宋体" w:hAnsi="宋体" w:eastAsia="宋体" w:cs="宋体"/>
                <w:color w:val="auto"/>
              </w:rPr>
              <w:t>、氨氮、石油类、粪大肠菌群Pi值均小于1，均能达到《地表水环境质量标准》（GB3838-2002）</w:t>
            </w:r>
            <w:r>
              <w:rPr>
                <w:rFonts w:hint="eastAsia" w:ascii="宋体" w:hAnsi="宋体" w:eastAsia="宋体" w:cs="宋体"/>
                <w:color w:val="auto"/>
              </w:rPr>
              <w:fldChar w:fldCharType="begin"/>
            </w:r>
            <w:r>
              <w:rPr>
                <w:rFonts w:hint="eastAsia" w:ascii="宋体" w:hAnsi="宋体" w:eastAsia="宋体" w:cs="宋体"/>
                <w:color w:val="auto"/>
              </w:rPr>
              <w:instrText xml:space="preserve"> = 3 \* ROMAN </w:instrText>
            </w:r>
            <w:r>
              <w:rPr>
                <w:rFonts w:hint="eastAsia" w:ascii="宋体" w:hAnsi="宋体" w:eastAsia="宋体" w:cs="宋体"/>
                <w:color w:val="auto"/>
              </w:rPr>
              <w:fldChar w:fldCharType="separate"/>
            </w:r>
            <w:r>
              <w:rPr>
                <w:rFonts w:hint="eastAsia" w:ascii="宋体" w:hAnsi="宋体" w:eastAsia="宋体" w:cs="宋体"/>
                <w:color w:val="auto"/>
              </w:rPr>
              <w:t>III</w:t>
            </w:r>
            <w:r>
              <w:rPr>
                <w:rFonts w:hint="eastAsia" w:ascii="宋体" w:hAnsi="宋体" w:eastAsia="宋体" w:cs="宋体"/>
                <w:color w:val="auto"/>
              </w:rPr>
              <w:fldChar w:fldCharType="end"/>
            </w:r>
            <w:r>
              <w:rPr>
                <w:rFonts w:hint="eastAsia" w:ascii="宋体" w:hAnsi="宋体" w:eastAsia="宋体" w:cs="宋体"/>
                <w:color w:val="auto"/>
              </w:rPr>
              <w:t>类水域标准的要求，项目区域地表水环境质量良好</w:t>
            </w:r>
            <w:r>
              <w:rPr>
                <w:rFonts w:hint="eastAsia" w:ascii="宋体" w:hAnsi="宋体" w:eastAsia="宋体" w:cs="宋体"/>
                <w:color w:val="auto"/>
                <w:szCs w:val="24"/>
              </w:rPr>
              <w:t>。</w:t>
            </w:r>
          </w:p>
          <w:p w14:paraId="3D0123B0">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三、声环境质量现状评价</w:t>
            </w:r>
          </w:p>
          <w:p w14:paraId="0F949DB2">
            <w:pPr>
              <w:spacing w:line="360" w:lineRule="auto"/>
              <w:ind w:firstLine="480" w:firstLineChars="200"/>
              <w:rPr>
                <w:rFonts w:hint="eastAsia" w:ascii="宋体" w:hAnsi="宋体" w:eastAsia="宋体" w:cs="宋体"/>
                <w:color w:val="auto"/>
                <w:sz w:val="24"/>
                <w:lang w:val="zh-CN"/>
              </w:rPr>
            </w:pPr>
            <w:r>
              <w:rPr>
                <w:rFonts w:hint="eastAsia" w:ascii="宋体" w:hAnsi="宋体" w:eastAsia="宋体" w:cs="宋体"/>
                <w:color w:val="auto"/>
                <w:sz w:val="24"/>
                <w:lang w:val="zh-CN"/>
              </w:rPr>
              <w:t>为了解本项目区域声环境质量现状，本项目委托</w:t>
            </w:r>
            <w:r>
              <w:rPr>
                <w:rFonts w:hint="eastAsia" w:ascii="宋体" w:hAnsi="宋体" w:eastAsia="宋体" w:cs="宋体"/>
                <w:color w:val="auto"/>
                <w:sz w:val="24"/>
                <w:lang w:eastAsia="zh-CN"/>
              </w:rPr>
              <w:t>四川衡测检测技术股份有限公司</w:t>
            </w:r>
            <w:r>
              <w:rPr>
                <w:rFonts w:hint="eastAsia" w:ascii="宋体" w:hAnsi="宋体" w:eastAsia="宋体" w:cs="宋体"/>
                <w:color w:val="auto"/>
                <w:sz w:val="24"/>
                <w:lang w:val="zh-CN"/>
              </w:rPr>
              <w:t>于201</w:t>
            </w:r>
            <w:r>
              <w:rPr>
                <w:rFonts w:hint="eastAsia" w:ascii="宋体" w:hAnsi="宋体" w:eastAsia="宋体" w:cs="宋体"/>
                <w:color w:val="auto"/>
                <w:sz w:val="24"/>
                <w:lang w:val="en-US" w:eastAsia="zh-CN"/>
              </w:rPr>
              <w:t>8</w:t>
            </w:r>
            <w:r>
              <w:rPr>
                <w:rFonts w:hint="eastAsia" w:ascii="宋体" w:hAnsi="宋体" w:eastAsia="宋体" w:cs="宋体"/>
                <w:color w:val="auto"/>
                <w:sz w:val="24"/>
                <w:lang w:val="zh-CN"/>
              </w:rPr>
              <w:t>年</w:t>
            </w:r>
            <w:r>
              <w:rPr>
                <w:rFonts w:hint="eastAsia" w:ascii="宋体" w:hAnsi="宋体" w:eastAsia="宋体" w:cs="宋体"/>
                <w:color w:val="auto"/>
                <w:sz w:val="24"/>
                <w:lang w:val="en-US" w:eastAsia="zh-CN"/>
              </w:rPr>
              <w:t>3</w:t>
            </w:r>
            <w:r>
              <w:rPr>
                <w:rFonts w:hint="eastAsia" w:ascii="宋体" w:hAnsi="宋体" w:eastAsia="宋体" w:cs="宋体"/>
                <w:color w:val="auto"/>
                <w:sz w:val="24"/>
                <w:lang w:val="zh-CN"/>
              </w:rPr>
              <w:t>月</w:t>
            </w:r>
            <w:r>
              <w:rPr>
                <w:rFonts w:hint="eastAsia" w:ascii="宋体" w:hAnsi="宋体" w:eastAsia="宋体" w:cs="宋体"/>
                <w:color w:val="auto"/>
                <w:sz w:val="24"/>
                <w:lang w:val="en-US" w:eastAsia="zh-CN"/>
              </w:rPr>
              <w:t>20</w:t>
            </w:r>
            <w:r>
              <w:rPr>
                <w:rFonts w:hint="eastAsia" w:ascii="宋体" w:hAnsi="宋体" w:eastAsia="宋体" w:cs="宋体"/>
                <w:color w:val="auto"/>
                <w:sz w:val="24"/>
                <w:lang w:val="zh-CN"/>
              </w:rPr>
              <w:t>日</w:t>
            </w:r>
            <w:r>
              <w:rPr>
                <w:rFonts w:hint="eastAsia" w:ascii="宋体" w:hAnsi="宋体" w:eastAsia="宋体" w:cs="宋体"/>
                <w:color w:val="auto"/>
                <w:sz w:val="24"/>
                <w:lang w:val="en-US" w:eastAsia="zh-CN"/>
              </w:rPr>
              <w:t>~2018年3月21日</w:t>
            </w:r>
            <w:r>
              <w:rPr>
                <w:rFonts w:hint="eastAsia" w:ascii="宋体" w:hAnsi="宋体" w:eastAsia="宋体" w:cs="宋体"/>
                <w:color w:val="auto"/>
                <w:sz w:val="24"/>
                <w:lang w:val="zh-CN"/>
              </w:rPr>
              <w:t>对厂界噪声进行了监测。</w:t>
            </w:r>
          </w:p>
          <w:p w14:paraId="45688973">
            <w:pPr>
              <w:snapToGrid w:val="0"/>
              <w:spacing w:line="360" w:lineRule="auto"/>
              <w:ind w:firstLine="482" w:firstLineChars="200"/>
              <w:rPr>
                <w:rFonts w:hint="eastAsia" w:ascii="宋体" w:hAnsi="宋体" w:eastAsia="宋体" w:cs="宋体"/>
                <w:b/>
                <w:color w:val="auto"/>
                <w:sz w:val="24"/>
              </w:rPr>
            </w:pPr>
            <w:r>
              <w:rPr>
                <w:rFonts w:hint="eastAsia" w:ascii="宋体" w:hAnsi="宋体" w:eastAsia="宋体" w:cs="宋体"/>
                <w:b/>
                <w:color w:val="auto"/>
                <w:sz w:val="24"/>
              </w:rPr>
              <w:t>1、声环境质量现状监测</w:t>
            </w:r>
          </w:p>
          <w:p w14:paraId="42D80C2A">
            <w:pPr>
              <w:snapToGrid w:val="0"/>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（1）监测点位</w:t>
            </w:r>
          </w:p>
          <w:p w14:paraId="54E56E28">
            <w:pPr>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本次评价在项目厂界共设噪声监测点</w:t>
            </w:r>
            <w:r>
              <w:rPr>
                <w:rFonts w:hint="eastAsia" w:ascii="宋体" w:hAnsi="宋体" w:eastAsia="宋体" w:cs="宋体"/>
                <w:color w:val="auto"/>
                <w:sz w:val="24"/>
                <w:lang w:val="en-US" w:eastAsia="zh-CN"/>
              </w:rPr>
              <w:t>4</w:t>
            </w:r>
            <w:r>
              <w:rPr>
                <w:rFonts w:hint="eastAsia" w:ascii="宋体" w:hAnsi="宋体" w:eastAsia="宋体" w:cs="宋体"/>
                <w:color w:val="auto"/>
                <w:sz w:val="24"/>
              </w:rPr>
              <w:t>个，监测点位置详见表3-</w:t>
            </w:r>
            <w:r>
              <w:rPr>
                <w:rFonts w:hint="eastAsia" w:ascii="宋体" w:hAnsi="宋体" w:eastAsia="宋体" w:cs="宋体"/>
                <w:color w:val="auto"/>
                <w:sz w:val="24"/>
                <w:lang w:val="en-US" w:eastAsia="zh-CN"/>
              </w:rPr>
              <w:t>7</w:t>
            </w:r>
            <w:r>
              <w:rPr>
                <w:rFonts w:hint="eastAsia" w:ascii="宋体" w:hAnsi="宋体" w:eastAsia="宋体" w:cs="宋体"/>
                <w:color w:val="auto"/>
                <w:sz w:val="24"/>
              </w:rPr>
              <w:t>。</w:t>
            </w:r>
          </w:p>
          <w:p w14:paraId="0C3131C8">
            <w:pPr>
              <w:snapToGrid w:val="0"/>
              <w:spacing w:line="360" w:lineRule="auto"/>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表3-</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rPr>
              <w:t xml:space="preserve">  噪声监测点位分布表</w:t>
            </w:r>
          </w:p>
          <w:tbl>
            <w:tblPr>
              <w:tblStyle w:val="19"/>
              <w:tblW w:w="996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24"/>
              <w:gridCol w:w="3321"/>
              <w:gridCol w:w="3323"/>
            </w:tblGrid>
            <w:tr w14:paraId="123E712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3" w:hRule="atLeast"/>
                <w:tblHeader/>
              </w:trPr>
              <w:tc>
                <w:tcPr>
                  <w:tcW w:w="3324" w:type="dxa"/>
                  <w:vAlign w:val="center"/>
                </w:tcPr>
                <w:p w14:paraId="5AF6212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321" w:type="dxa"/>
                  <w:vAlign w:val="center"/>
                </w:tcPr>
                <w:p w14:paraId="6A16951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编号</w:t>
                  </w:r>
                </w:p>
              </w:tc>
              <w:tc>
                <w:tcPr>
                  <w:tcW w:w="3323" w:type="dxa"/>
                  <w:vAlign w:val="center"/>
                </w:tcPr>
                <w:p w14:paraId="2783177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监测点位置</w:t>
                  </w:r>
                </w:p>
              </w:tc>
            </w:tr>
            <w:tr w14:paraId="0CCF025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2" w:hRule="atLeast"/>
              </w:trPr>
              <w:tc>
                <w:tcPr>
                  <w:tcW w:w="3324" w:type="dxa"/>
                  <w:vAlign w:val="center"/>
                </w:tcPr>
                <w:p w14:paraId="5885946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3321" w:type="dxa"/>
                </w:tcPr>
                <w:p w14:paraId="51B87EB1">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3323" w:type="dxa"/>
                  <w:vAlign w:val="center"/>
                </w:tcPr>
                <w:p w14:paraId="6D6C2519">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项目北侧厂界外1m</w:t>
                  </w:r>
                </w:p>
              </w:tc>
            </w:tr>
            <w:tr w14:paraId="3DB65EE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3" w:hRule="atLeast"/>
              </w:trPr>
              <w:tc>
                <w:tcPr>
                  <w:tcW w:w="3324" w:type="dxa"/>
                  <w:vAlign w:val="center"/>
                </w:tcPr>
                <w:p w14:paraId="3DFC791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3321" w:type="dxa"/>
                </w:tcPr>
                <w:p w14:paraId="1F116489">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p>
              </w:tc>
              <w:tc>
                <w:tcPr>
                  <w:tcW w:w="3323" w:type="dxa"/>
                  <w:vAlign w:val="center"/>
                </w:tcPr>
                <w:p w14:paraId="4F32A1C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项目东侧厂界外1m</w:t>
                  </w:r>
                </w:p>
              </w:tc>
            </w:tr>
            <w:tr w14:paraId="07ABDB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3" w:hRule="atLeast"/>
              </w:trPr>
              <w:tc>
                <w:tcPr>
                  <w:tcW w:w="3324" w:type="dxa"/>
                  <w:vAlign w:val="center"/>
                </w:tcPr>
                <w:p w14:paraId="7A1D2EA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3321" w:type="dxa"/>
                </w:tcPr>
                <w:p w14:paraId="25B6D4A1">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p>
              </w:tc>
              <w:tc>
                <w:tcPr>
                  <w:tcW w:w="3323" w:type="dxa"/>
                  <w:vAlign w:val="center"/>
                </w:tcPr>
                <w:p w14:paraId="14EC420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项目南侧厂界外1m</w:t>
                  </w:r>
                </w:p>
              </w:tc>
            </w:tr>
            <w:tr w14:paraId="4277DBB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3" w:hRule="atLeast"/>
              </w:trPr>
              <w:tc>
                <w:tcPr>
                  <w:tcW w:w="3324" w:type="dxa"/>
                  <w:vAlign w:val="center"/>
                </w:tcPr>
                <w:p w14:paraId="1F8EFF7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3321" w:type="dxa"/>
                </w:tcPr>
                <w:p w14:paraId="38F7119D">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w:t>
                  </w:r>
                </w:p>
              </w:tc>
              <w:tc>
                <w:tcPr>
                  <w:tcW w:w="3323" w:type="dxa"/>
                  <w:vAlign w:val="center"/>
                </w:tcPr>
                <w:p w14:paraId="136B05DC">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项目西侧厂界外1m</w:t>
                  </w:r>
                </w:p>
              </w:tc>
            </w:tr>
          </w:tbl>
          <w:p w14:paraId="4F8051AD">
            <w:pPr>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（2）监测项目</w:t>
            </w:r>
          </w:p>
          <w:p w14:paraId="3E0A578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环境噪声</w:t>
            </w:r>
          </w:p>
          <w:p w14:paraId="5511CE76">
            <w:pPr>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（3）监测周期</w:t>
            </w:r>
          </w:p>
          <w:p w14:paraId="516F031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highlight w:val="none"/>
              </w:rPr>
              <w:t>201</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20</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lang w:eastAsia="zh-CN"/>
              </w:rPr>
              <w:t>至</w:t>
            </w:r>
            <w:r>
              <w:rPr>
                <w:rFonts w:hint="eastAsia" w:ascii="宋体" w:hAnsi="宋体" w:eastAsia="宋体" w:cs="宋体"/>
                <w:color w:val="auto"/>
                <w:sz w:val="24"/>
                <w:highlight w:val="none"/>
              </w:rPr>
              <w:t>201</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21日</w:t>
            </w:r>
            <w:r>
              <w:rPr>
                <w:rFonts w:hint="eastAsia" w:ascii="宋体" w:hAnsi="宋体" w:eastAsia="宋体" w:cs="宋体"/>
                <w:color w:val="auto"/>
                <w:sz w:val="24"/>
              </w:rPr>
              <w:t>。</w:t>
            </w:r>
          </w:p>
          <w:p w14:paraId="5A5863FB">
            <w:pPr>
              <w:snapToGrid w:val="0"/>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（4）监测结果</w:t>
            </w:r>
          </w:p>
          <w:p w14:paraId="10188CBE">
            <w:pPr>
              <w:snapToGrid w:val="0"/>
              <w:spacing w:line="360" w:lineRule="auto"/>
              <w:ind w:firstLine="480" w:firstLineChars="200"/>
              <w:rPr>
                <w:rFonts w:hint="eastAsia" w:ascii="宋体" w:hAnsi="宋体" w:eastAsia="宋体" w:cs="宋体"/>
                <w:b/>
                <w:color w:val="auto"/>
                <w:sz w:val="24"/>
                <w:szCs w:val="24"/>
                <w:highlight w:val="yellow"/>
              </w:rPr>
            </w:pPr>
            <w:r>
              <w:rPr>
                <w:rFonts w:hint="eastAsia" w:ascii="宋体" w:hAnsi="宋体" w:eastAsia="宋体" w:cs="宋体"/>
                <w:color w:val="auto"/>
                <w:sz w:val="24"/>
                <w:szCs w:val="24"/>
              </w:rPr>
              <w:t>本次声环境质量现状监测结果见表3-</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w:t>
            </w:r>
          </w:p>
          <w:p w14:paraId="2EFF1156">
            <w:pPr>
              <w:snapToGrid w:val="0"/>
              <w:spacing w:line="360" w:lineRule="auto"/>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表3-</w:t>
            </w: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 xml:space="preserve">  声环境质量现状监测结果</w:t>
            </w:r>
          </w:p>
          <w:tbl>
            <w:tblPr>
              <w:tblStyle w:val="19"/>
              <w:tblW w:w="900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296"/>
              <w:gridCol w:w="1587"/>
              <w:gridCol w:w="1587"/>
              <w:gridCol w:w="1588"/>
              <w:gridCol w:w="1582"/>
            </w:tblGrid>
            <w:tr w14:paraId="50A10C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5" w:hRule="atLeast"/>
                <w:tblHeader/>
                <w:jc w:val="center"/>
              </w:trPr>
              <w:tc>
                <w:tcPr>
                  <w:tcW w:w="1361" w:type="dxa"/>
                  <w:vMerge w:val="restart"/>
                  <w:vAlign w:val="center"/>
                </w:tcPr>
                <w:p w14:paraId="27981E2A">
                  <w:pPr>
                    <w:jc w:val="center"/>
                    <w:rPr>
                      <w:rFonts w:hint="eastAsia" w:ascii="宋体" w:hAnsi="宋体" w:eastAsia="宋体" w:cs="宋体"/>
                      <w:color w:val="auto"/>
                      <w:sz w:val="21"/>
                      <w:szCs w:val="21"/>
                    </w:rPr>
                  </w:pPr>
                  <w:bookmarkStart w:id="3" w:name="OLE_LINK26"/>
                  <w:r>
                    <w:rPr>
                      <w:rFonts w:hint="eastAsia" w:ascii="宋体" w:hAnsi="宋体" w:eastAsia="宋体" w:cs="宋体"/>
                      <w:color w:val="auto"/>
                      <w:sz w:val="21"/>
                      <w:szCs w:val="21"/>
                    </w:rPr>
                    <w:t>监测项目</w:t>
                  </w:r>
                </w:p>
              </w:tc>
              <w:tc>
                <w:tcPr>
                  <w:tcW w:w="1296" w:type="dxa"/>
                  <w:vMerge w:val="restart"/>
                  <w:vAlign w:val="center"/>
                </w:tcPr>
                <w:p w14:paraId="2BBC546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监测日期</w:t>
                  </w:r>
                </w:p>
              </w:tc>
              <w:tc>
                <w:tcPr>
                  <w:tcW w:w="1587" w:type="dxa"/>
                  <w:vMerge w:val="restart"/>
                  <w:vAlign w:val="center"/>
                </w:tcPr>
                <w:p w14:paraId="28D198A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监测点编号</w:t>
                  </w:r>
                </w:p>
              </w:tc>
              <w:tc>
                <w:tcPr>
                  <w:tcW w:w="3175" w:type="dxa"/>
                  <w:gridSpan w:val="2"/>
                  <w:vAlign w:val="center"/>
                </w:tcPr>
                <w:p w14:paraId="0154A29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等效声级[L</w:t>
                  </w:r>
                  <w:r>
                    <w:rPr>
                      <w:rFonts w:hint="eastAsia" w:ascii="宋体" w:hAnsi="宋体" w:eastAsia="宋体" w:cs="宋体"/>
                      <w:color w:val="auto"/>
                      <w:sz w:val="21"/>
                      <w:szCs w:val="21"/>
                      <w:vertAlign w:val="subscript"/>
                    </w:rPr>
                    <w:t>eq</w:t>
                  </w:r>
                  <w:r>
                    <w:rPr>
                      <w:rFonts w:hint="eastAsia" w:ascii="宋体" w:hAnsi="宋体" w:eastAsia="宋体" w:cs="宋体"/>
                      <w:color w:val="auto"/>
                      <w:sz w:val="21"/>
                      <w:szCs w:val="21"/>
                    </w:rPr>
                    <w:t>dB（A）]</w:t>
                  </w:r>
                </w:p>
              </w:tc>
              <w:tc>
                <w:tcPr>
                  <w:tcW w:w="1582" w:type="dxa"/>
                  <w:vMerge w:val="restart"/>
                  <w:vAlign w:val="center"/>
                </w:tcPr>
                <w:p w14:paraId="1C143F1E">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标准限值</w:t>
                  </w:r>
                </w:p>
              </w:tc>
            </w:tr>
            <w:tr w14:paraId="16A1B4E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27225EF4">
                  <w:pPr>
                    <w:jc w:val="center"/>
                    <w:rPr>
                      <w:rFonts w:hint="eastAsia" w:ascii="宋体" w:hAnsi="宋体" w:eastAsia="宋体" w:cs="宋体"/>
                      <w:color w:val="auto"/>
                      <w:sz w:val="21"/>
                      <w:szCs w:val="21"/>
                    </w:rPr>
                  </w:pPr>
                </w:p>
              </w:tc>
              <w:tc>
                <w:tcPr>
                  <w:tcW w:w="1296" w:type="dxa"/>
                  <w:vMerge w:val="continue"/>
                  <w:vAlign w:val="center"/>
                </w:tcPr>
                <w:p w14:paraId="3C4D37C4">
                  <w:pPr>
                    <w:jc w:val="center"/>
                    <w:rPr>
                      <w:rFonts w:hint="eastAsia" w:ascii="宋体" w:hAnsi="宋体" w:eastAsia="宋体" w:cs="宋体"/>
                      <w:color w:val="auto"/>
                      <w:sz w:val="21"/>
                      <w:szCs w:val="21"/>
                    </w:rPr>
                  </w:pPr>
                </w:p>
              </w:tc>
              <w:tc>
                <w:tcPr>
                  <w:tcW w:w="1587" w:type="dxa"/>
                  <w:vMerge w:val="continue"/>
                  <w:vAlign w:val="center"/>
                </w:tcPr>
                <w:p w14:paraId="5E12F21E">
                  <w:pPr>
                    <w:jc w:val="center"/>
                    <w:rPr>
                      <w:rFonts w:hint="eastAsia" w:ascii="宋体" w:hAnsi="宋体" w:eastAsia="宋体" w:cs="宋体"/>
                      <w:color w:val="auto"/>
                      <w:sz w:val="21"/>
                      <w:szCs w:val="21"/>
                    </w:rPr>
                  </w:pPr>
                </w:p>
              </w:tc>
              <w:tc>
                <w:tcPr>
                  <w:tcW w:w="3175" w:type="dxa"/>
                  <w:gridSpan w:val="2"/>
                  <w:vAlign w:val="center"/>
                </w:tcPr>
                <w:p w14:paraId="2A793F5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监测结果</w:t>
                  </w:r>
                </w:p>
              </w:tc>
              <w:tc>
                <w:tcPr>
                  <w:tcW w:w="1582" w:type="dxa"/>
                  <w:vMerge w:val="continue"/>
                  <w:vAlign w:val="center"/>
                </w:tcPr>
                <w:p w14:paraId="789947E4">
                  <w:pPr>
                    <w:jc w:val="center"/>
                    <w:rPr>
                      <w:rFonts w:hint="eastAsia" w:ascii="宋体" w:hAnsi="宋体" w:eastAsia="宋体" w:cs="宋体"/>
                      <w:color w:val="auto"/>
                      <w:sz w:val="21"/>
                      <w:szCs w:val="21"/>
                    </w:rPr>
                  </w:pPr>
                </w:p>
              </w:tc>
            </w:tr>
            <w:tr w14:paraId="62F380D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2F68EE41">
                  <w:pPr>
                    <w:jc w:val="center"/>
                    <w:rPr>
                      <w:rFonts w:hint="eastAsia" w:ascii="宋体" w:hAnsi="宋体" w:eastAsia="宋体" w:cs="宋体"/>
                      <w:color w:val="auto"/>
                      <w:sz w:val="21"/>
                      <w:szCs w:val="21"/>
                    </w:rPr>
                  </w:pPr>
                </w:p>
              </w:tc>
              <w:tc>
                <w:tcPr>
                  <w:tcW w:w="1296" w:type="dxa"/>
                  <w:vMerge w:val="continue"/>
                  <w:vAlign w:val="center"/>
                </w:tcPr>
                <w:p w14:paraId="37F56DE7">
                  <w:pPr>
                    <w:jc w:val="center"/>
                    <w:rPr>
                      <w:rFonts w:hint="eastAsia" w:ascii="宋体" w:hAnsi="宋体" w:eastAsia="宋体" w:cs="宋体"/>
                      <w:color w:val="auto"/>
                      <w:sz w:val="21"/>
                      <w:szCs w:val="21"/>
                    </w:rPr>
                  </w:pPr>
                </w:p>
              </w:tc>
              <w:tc>
                <w:tcPr>
                  <w:tcW w:w="1587" w:type="dxa"/>
                  <w:vMerge w:val="continue"/>
                  <w:vAlign w:val="center"/>
                </w:tcPr>
                <w:p w14:paraId="250C4D57">
                  <w:pPr>
                    <w:jc w:val="center"/>
                    <w:rPr>
                      <w:rFonts w:hint="eastAsia" w:ascii="宋体" w:hAnsi="宋体" w:eastAsia="宋体" w:cs="宋体"/>
                      <w:color w:val="auto"/>
                      <w:sz w:val="21"/>
                      <w:szCs w:val="21"/>
                    </w:rPr>
                  </w:pPr>
                </w:p>
              </w:tc>
              <w:tc>
                <w:tcPr>
                  <w:tcW w:w="1587" w:type="dxa"/>
                  <w:vAlign w:val="center"/>
                </w:tcPr>
                <w:p w14:paraId="44AFDE3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昼间</w:t>
                  </w:r>
                </w:p>
              </w:tc>
              <w:tc>
                <w:tcPr>
                  <w:tcW w:w="1588" w:type="dxa"/>
                  <w:vAlign w:val="center"/>
                </w:tcPr>
                <w:p w14:paraId="260E503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夜间</w:t>
                  </w:r>
                </w:p>
              </w:tc>
              <w:tc>
                <w:tcPr>
                  <w:tcW w:w="1582" w:type="dxa"/>
                  <w:vMerge w:val="continue"/>
                  <w:vAlign w:val="center"/>
                </w:tcPr>
                <w:p w14:paraId="13A89F4B">
                  <w:pPr>
                    <w:jc w:val="center"/>
                    <w:rPr>
                      <w:rFonts w:hint="eastAsia" w:ascii="宋体" w:hAnsi="宋体" w:eastAsia="宋体" w:cs="宋体"/>
                      <w:color w:val="auto"/>
                      <w:sz w:val="21"/>
                      <w:szCs w:val="21"/>
                    </w:rPr>
                  </w:pPr>
                </w:p>
              </w:tc>
            </w:tr>
            <w:bookmarkEnd w:id="3"/>
            <w:tr w14:paraId="27E0E14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restart"/>
                  <w:vAlign w:val="center"/>
                </w:tcPr>
                <w:p w14:paraId="580E992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声环境噪声</w:t>
                  </w:r>
                </w:p>
              </w:tc>
              <w:tc>
                <w:tcPr>
                  <w:tcW w:w="1296" w:type="dxa"/>
                  <w:vMerge w:val="restart"/>
                  <w:vAlign w:val="center"/>
                </w:tcPr>
                <w:p w14:paraId="7AADD3D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val="en-US" w:eastAsia="zh-CN"/>
                    </w:rPr>
                    <w:t>8.03.20</w:t>
                  </w:r>
                </w:p>
              </w:tc>
              <w:tc>
                <w:tcPr>
                  <w:tcW w:w="1587" w:type="dxa"/>
                  <w:vAlign w:val="center"/>
                </w:tcPr>
                <w:p w14:paraId="5C5EB21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587" w:type="dxa"/>
                  <w:vAlign w:val="center"/>
                </w:tcPr>
                <w:p w14:paraId="0F039C01">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48.8</w:t>
                  </w:r>
                </w:p>
              </w:tc>
              <w:tc>
                <w:tcPr>
                  <w:tcW w:w="1588" w:type="dxa"/>
                  <w:vAlign w:val="center"/>
                </w:tcPr>
                <w:p w14:paraId="7C0E4D90">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45.6</w:t>
                  </w:r>
                </w:p>
              </w:tc>
              <w:tc>
                <w:tcPr>
                  <w:tcW w:w="1582" w:type="dxa"/>
                  <w:vMerge w:val="restart"/>
                  <w:vAlign w:val="center"/>
                </w:tcPr>
                <w:p w14:paraId="46271110">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昼间：65dB（A）</w:t>
                  </w:r>
                </w:p>
                <w:p w14:paraId="3EA26AC9">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夜间：55dB（A）</w:t>
                  </w:r>
                </w:p>
              </w:tc>
            </w:tr>
            <w:tr w14:paraId="3638B9F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129600A5">
                  <w:pPr>
                    <w:jc w:val="center"/>
                    <w:rPr>
                      <w:rFonts w:hint="eastAsia" w:ascii="宋体" w:hAnsi="宋体" w:eastAsia="宋体" w:cs="宋体"/>
                      <w:color w:val="auto"/>
                      <w:sz w:val="21"/>
                      <w:szCs w:val="21"/>
                    </w:rPr>
                  </w:pPr>
                </w:p>
              </w:tc>
              <w:tc>
                <w:tcPr>
                  <w:tcW w:w="1296" w:type="dxa"/>
                  <w:vMerge w:val="continue"/>
                  <w:vAlign w:val="center"/>
                </w:tcPr>
                <w:p w14:paraId="79374630">
                  <w:pPr>
                    <w:jc w:val="center"/>
                    <w:rPr>
                      <w:rFonts w:hint="eastAsia" w:ascii="宋体" w:hAnsi="宋体" w:eastAsia="宋体" w:cs="宋体"/>
                      <w:color w:val="auto"/>
                      <w:sz w:val="21"/>
                      <w:szCs w:val="21"/>
                    </w:rPr>
                  </w:pPr>
                </w:p>
              </w:tc>
              <w:tc>
                <w:tcPr>
                  <w:tcW w:w="1587" w:type="dxa"/>
                  <w:vAlign w:val="center"/>
                </w:tcPr>
                <w:p w14:paraId="38D3132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587" w:type="dxa"/>
                  <w:vAlign w:val="center"/>
                </w:tcPr>
                <w:p w14:paraId="1973F606">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1588" w:type="dxa"/>
                  <w:vAlign w:val="center"/>
                </w:tcPr>
                <w:p w14:paraId="6ECB9FF7">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47.2</w:t>
                  </w:r>
                </w:p>
              </w:tc>
              <w:tc>
                <w:tcPr>
                  <w:tcW w:w="1582" w:type="dxa"/>
                  <w:vMerge w:val="continue"/>
                  <w:vAlign w:val="center"/>
                </w:tcPr>
                <w:p w14:paraId="01FEE96F">
                  <w:pPr>
                    <w:jc w:val="center"/>
                    <w:rPr>
                      <w:rFonts w:hint="eastAsia" w:ascii="宋体" w:hAnsi="宋体" w:eastAsia="宋体" w:cs="宋体"/>
                      <w:color w:val="auto"/>
                      <w:sz w:val="21"/>
                      <w:szCs w:val="21"/>
                      <w:lang w:val="en-US" w:eastAsia="zh-CN"/>
                    </w:rPr>
                  </w:pPr>
                </w:p>
              </w:tc>
            </w:tr>
            <w:tr w14:paraId="29D0EBF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21641ABC">
                  <w:pPr>
                    <w:jc w:val="center"/>
                    <w:rPr>
                      <w:rFonts w:hint="eastAsia" w:ascii="宋体" w:hAnsi="宋体" w:eastAsia="宋体" w:cs="宋体"/>
                      <w:color w:val="auto"/>
                      <w:sz w:val="21"/>
                      <w:szCs w:val="21"/>
                    </w:rPr>
                  </w:pPr>
                </w:p>
              </w:tc>
              <w:tc>
                <w:tcPr>
                  <w:tcW w:w="1296" w:type="dxa"/>
                  <w:vMerge w:val="continue"/>
                  <w:vAlign w:val="center"/>
                </w:tcPr>
                <w:p w14:paraId="5950E0A1">
                  <w:pPr>
                    <w:jc w:val="center"/>
                    <w:rPr>
                      <w:rFonts w:hint="eastAsia" w:ascii="宋体" w:hAnsi="宋体" w:eastAsia="宋体" w:cs="宋体"/>
                      <w:color w:val="auto"/>
                      <w:sz w:val="21"/>
                      <w:szCs w:val="21"/>
                    </w:rPr>
                  </w:pPr>
                </w:p>
              </w:tc>
              <w:tc>
                <w:tcPr>
                  <w:tcW w:w="1587" w:type="dxa"/>
                  <w:vAlign w:val="center"/>
                </w:tcPr>
                <w:p w14:paraId="75A32EF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587" w:type="dxa"/>
                  <w:vAlign w:val="center"/>
                </w:tcPr>
                <w:p w14:paraId="5691A4A1">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51.4</w:t>
                  </w:r>
                </w:p>
              </w:tc>
              <w:tc>
                <w:tcPr>
                  <w:tcW w:w="1588" w:type="dxa"/>
                  <w:vAlign w:val="center"/>
                </w:tcPr>
                <w:p w14:paraId="4F8F7B47">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48.3</w:t>
                  </w:r>
                </w:p>
              </w:tc>
              <w:tc>
                <w:tcPr>
                  <w:tcW w:w="1582" w:type="dxa"/>
                  <w:vMerge w:val="continue"/>
                  <w:vAlign w:val="center"/>
                </w:tcPr>
                <w:p w14:paraId="13D0603E">
                  <w:pPr>
                    <w:jc w:val="center"/>
                    <w:rPr>
                      <w:rFonts w:hint="eastAsia" w:ascii="宋体" w:hAnsi="宋体" w:eastAsia="宋体" w:cs="宋体"/>
                      <w:color w:val="auto"/>
                      <w:sz w:val="21"/>
                      <w:szCs w:val="21"/>
                      <w:lang w:val="en-US" w:eastAsia="zh-CN"/>
                    </w:rPr>
                  </w:pPr>
                </w:p>
              </w:tc>
            </w:tr>
            <w:tr w14:paraId="6690AF8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0D8855EB">
                  <w:pPr>
                    <w:jc w:val="center"/>
                    <w:rPr>
                      <w:rFonts w:hint="eastAsia" w:ascii="宋体" w:hAnsi="宋体" w:eastAsia="宋体" w:cs="宋体"/>
                      <w:color w:val="auto"/>
                      <w:sz w:val="21"/>
                      <w:szCs w:val="21"/>
                    </w:rPr>
                  </w:pPr>
                </w:p>
              </w:tc>
              <w:tc>
                <w:tcPr>
                  <w:tcW w:w="1296" w:type="dxa"/>
                  <w:vMerge w:val="continue"/>
                  <w:vAlign w:val="center"/>
                </w:tcPr>
                <w:p w14:paraId="5F9E1405">
                  <w:pPr>
                    <w:jc w:val="center"/>
                    <w:rPr>
                      <w:rFonts w:hint="eastAsia" w:ascii="宋体" w:hAnsi="宋体" w:eastAsia="宋体" w:cs="宋体"/>
                      <w:color w:val="auto"/>
                      <w:sz w:val="21"/>
                      <w:szCs w:val="21"/>
                    </w:rPr>
                  </w:pPr>
                </w:p>
              </w:tc>
              <w:tc>
                <w:tcPr>
                  <w:tcW w:w="1587" w:type="dxa"/>
                  <w:vAlign w:val="center"/>
                </w:tcPr>
                <w:p w14:paraId="6949F0C0">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1587" w:type="dxa"/>
                  <w:vAlign w:val="center"/>
                </w:tcPr>
                <w:p w14:paraId="2EA5AF30">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49.3</w:t>
                  </w:r>
                </w:p>
              </w:tc>
              <w:tc>
                <w:tcPr>
                  <w:tcW w:w="1588" w:type="dxa"/>
                  <w:vAlign w:val="center"/>
                </w:tcPr>
                <w:p w14:paraId="22EC1195">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46.3</w:t>
                  </w:r>
                </w:p>
              </w:tc>
              <w:tc>
                <w:tcPr>
                  <w:tcW w:w="1582" w:type="dxa"/>
                  <w:vMerge w:val="continue"/>
                  <w:vAlign w:val="center"/>
                </w:tcPr>
                <w:p w14:paraId="4AA5BD78">
                  <w:pPr>
                    <w:jc w:val="center"/>
                    <w:rPr>
                      <w:rFonts w:hint="eastAsia" w:ascii="宋体" w:hAnsi="宋体" w:eastAsia="宋体" w:cs="宋体"/>
                      <w:color w:val="auto"/>
                      <w:sz w:val="21"/>
                      <w:szCs w:val="21"/>
                      <w:lang w:val="en-US" w:eastAsia="zh-CN"/>
                    </w:rPr>
                  </w:pPr>
                </w:p>
              </w:tc>
            </w:tr>
            <w:tr w14:paraId="16F8C67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7A44FCD9">
                  <w:pPr>
                    <w:jc w:val="center"/>
                    <w:rPr>
                      <w:rFonts w:hint="eastAsia" w:ascii="宋体" w:hAnsi="宋体" w:eastAsia="宋体" w:cs="宋体"/>
                      <w:color w:val="auto"/>
                      <w:sz w:val="21"/>
                      <w:szCs w:val="21"/>
                    </w:rPr>
                  </w:pPr>
                </w:p>
              </w:tc>
              <w:tc>
                <w:tcPr>
                  <w:tcW w:w="1296" w:type="dxa"/>
                  <w:vMerge w:val="restart"/>
                  <w:vAlign w:val="center"/>
                </w:tcPr>
                <w:p w14:paraId="63B140F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val="en-US" w:eastAsia="zh-CN"/>
                    </w:rPr>
                    <w:t>8.03.21</w:t>
                  </w:r>
                </w:p>
              </w:tc>
              <w:tc>
                <w:tcPr>
                  <w:tcW w:w="1587" w:type="dxa"/>
                  <w:vAlign w:val="center"/>
                </w:tcPr>
                <w:p w14:paraId="7932DE6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587" w:type="dxa"/>
                  <w:vAlign w:val="center"/>
                </w:tcPr>
                <w:p w14:paraId="6C9FC054">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47.6</w:t>
                  </w:r>
                </w:p>
              </w:tc>
              <w:tc>
                <w:tcPr>
                  <w:tcW w:w="1588" w:type="dxa"/>
                  <w:vAlign w:val="center"/>
                </w:tcPr>
                <w:p w14:paraId="7CD2B765">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44.9</w:t>
                  </w:r>
                </w:p>
              </w:tc>
              <w:tc>
                <w:tcPr>
                  <w:tcW w:w="1582" w:type="dxa"/>
                  <w:vMerge w:val="continue"/>
                  <w:vAlign w:val="center"/>
                </w:tcPr>
                <w:p w14:paraId="33414198">
                  <w:pPr>
                    <w:jc w:val="center"/>
                    <w:rPr>
                      <w:rFonts w:hint="eastAsia" w:ascii="宋体" w:hAnsi="宋体" w:eastAsia="宋体" w:cs="宋体"/>
                      <w:color w:val="auto"/>
                      <w:sz w:val="21"/>
                      <w:szCs w:val="21"/>
                      <w:lang w:val="en-US" w:eastAsia="zh-CN"/>
                    </w:rPr>
                  </w:pPr>
                </w:p>
              </w:tc>
            </w:tr>
            <w:tr w14:paraId="17C4CE9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71D6A28D">
                  <w:pPr>
                    <w:jc w:val="center"/>
                    <w:rPr>
                      <w:rFonts w:hint="eastAsia" w:ascii="宋体" w:hAnsi="宋体" w:eastAsia="宋体" w:cs="宋体"/>
                      <w:color w:val="auto"/>
                      <w:sz w:val="21"/>
                      <w:szCs w:val="21"/>
                    </w:rPr>
                  </w:pPr>
                </w:p>
              </w:tc>
              <w:tc>
                <w:tcPr>
                  <w:tcW w:w="1296" w:type="dxa"/>
                  <w:vMerge w:val="continue"/>
                  <w:vAlign w:val="center"/>
                </w:tcPr>
                <w:p w14:paraId="5C09D2FE">
                  <w:pPr>
                    <w:jc w:val="center"/>
                    <w:rPr>
                      <w:rFonts w:hint="eastAsia" w:ascii="宋体" w:hAnsi="宋体" w:eastAsia="宋体" w:cs="宋体"/>
                      <w:color w:val="auto"/>
                      <w:sz w:val="21"/>
                      <w:szCs w:val="21"/>
                    </w:rPr>
                  </w:pPr>
                </w:p>
              </w:tc>
              <w:tc>
                <w:tcPr>
                  <w:tcW w:w="1587" w:type="dxa"/>
                  <w:vAlign w:val="center"/>
                </w:tcPr>
                <w:p w14:paraId="371E16D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587" w:type="dxa"/>
                  <w:vAlign w:val="center"/>
                </w:tcPr>
                <w:p w14:paraId="33DEF626">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50.6</w:t>
                  </w:r>
                </w:p>
              </w:tc>
              <w:tc>
                <w:tcPr>
                  <w:tcW w:w="1588" w:type="dxa"/>
                  <w:vAlign w:val="center"/>
                </w:tcPr>
                <w:p w14:paraId="0088251F">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46.3</w:t>
                  </w:r>
                </w:p>
              </w:tc>
              <w:tc>
                <w:tcPr>
                  <w:tcW w:w="1582" w:type="dxa"/>
                  <w:vMerge w:val="continue"/>
                  <w:vAlign w:val="center"/>
                </w:tcPr>
                <w:p w14:paraId="2114127E">
                  <w:pPr>
                    <w:jc w:val="center"/>
                    <w:rPr>
                      <w:rFonts w:hint="eastAsia" w:ascii="宋体" w:hAnsi="宋体" w:eastAsia="宋体" w:cs="宋体"/>
                      <w:color w:val="auto"/>
                      <w:sz w:val="21"/>
                      <w:szCs w:val="21"/>
                      <w:lang w:val="en-US" w:eastAsia="zh-CN"/>
                    </w:rPr>
                  </w:pPr>
                </w:p>
              </w:tc>
            </w:tr>
            <w:tr w14:paraId="593CC3F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6FE05F54">
                  <w:pPr>
                    <w:jc w:val="center"/>
                    <w:rPr>
                      <w:rFonts w:hint="eastAsia" w:ascii="宋体" w:hAnsi="宋体" w:eastAsia="宋体" w:cs="宋体"/>
                      <w:color w:val="auto"/>
                      <w:sz w:val="21"/>
                      <w:szCs w:val="21"/>
                    </w:rPr>
                  </w:pPr>
                </w:p>
              </w:tc>
              <w:tc>
                <w:tcPr>
                  <w:tcW w:w="1296" w:type="dxa"/>
                  <w:vMerge w:val="continue"/>
                  <w:vAlign w:val="center"/>
                </w:tcPr>
                <w:p w14:paraId="4CEC450E">
                  <w:pPr>
                    <w:jc w:val="center"/>
                    <w:rPr>
                      <w:rFonts w:hint="eastAsia" w:ascii="宋体" w:hAnsi="宋体" w:eastAsia="宋体" w:cs="宋体"/>
                      <w:color w:val="auto"/>
                      <w:sz w:val="21"/>
                      <w:szCs w:val="21"/>
                    </w:rPr>
                  </w:pPr>
                </w:p>
              </w:tc>
              <w:tc>
                <w:tcPr>
                  <w:tcW w:w="1587" w:type="dxa"/>
                  <w:vAlign w:val="center"/>
                </w:tcPr>
                <w:p w14:paraId="0F070D6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587" w:type="dxa"/>
                  <w:vAlign w:val="center"/>
                </w:tcPr>
                <w:p w14:paraId="085882D0">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52.5</w:t>
                  </w:r>
                </w:p>
              </w:tc>
              <w:tc>
                <w:tcPr>
                  <w:tcW w:w="1588" w:type="dxa"/>
                  <w:vAlign w:val="center"/>
                </w:tcPr>
                <w:p w14:paraId="23EC4E04">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47.1</w:t>
                  </w:r>
                </w:p>
              </w:tc>
              <w:tc>
                <w:tcPr>
                  <w:tcW w:w="1582" w:type="dxa"/>
                  <w:vMerge w:val="continue"/>
                  <w:vAlign w:val="center"/>
                </w:tcPr>
                <w:p w14:paraId="1562EF5D">
                  <w:pPr>
                    <w:jc w:val="center"/>
                    <w:rPr>
                      <w:rFonts w:hint="eastAsia" w:ascii="宋体" w:hAnsi="宋体" w:eastAsia="宋体" w:cs="宋体"/>
                      <w:color w:val="auto"/>
                      <w:sz w:val="21"/>
                      <w:szCs w:val="21"/>
                      <w:lang w:val="en-US" w:eastAsia="zh-CN"/>
                    </w:rPr>
                  </w:pPr>
                </w:p>
              </w:tc>
            </w:tr>
            <w:tr w14:paraId="3670EE0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blHeader/>
                <w:jc w:val="center"/>
              </w:trPr>
              <w:tc>
                <w:tcPr>
                  <w:tcW w:w="1361" w:type="dxa"/>
                  <w:vMerge w:val="continue"/>
                  <w:vAlign w:val="center"/>
                </w:tcPr>
                <w:p w14:paraId="29387186">
                  <w:pPr>
                    <w:jc w:val="center"/>
                    <w:rPr>
                      <w:rFonts w:hint="eastAsia" w:ascii="宋体" w:hAnsi="宋体" w:eastAsia="宋体" w:cs="宋体"/>
                      <w:color w:val="auto"/>
                      <w:sz w:val="21"/>
                      <w:szCs w:val="21"/>
                    </w:rPr>
                  </w:pPr>
                </w:p>
              </w:tc>
              <w:tc>
                <w:tcPr>
                  <w:tcW w:w="1296" w:type="dxa"/>
                  <w:vMerge w:val="continue"/>
                  <w:vAlign w:val="center"/>
                </w:tcPr>
                <w:p w14:paraId="3651C5F3">
                  <w:pPr>
                    <w:jc w:val="center"/>
                    <w:rPr>
                      <w:rFonts w:hint="eastAsia" w:ascii="宋体" w:hAnsi="宋体" w:eastAsia="宋体" w:cs="宋体"/>
                      <w:color w:val="auto"/>
                      <w:sz w:val="21"/>
                      <w:szCs w:val="21"/>
                    </w:rPr>
                  </w:pPr>
                </w:p>
              </w:tc>
              <w:tc>
                <w:tcPr>
                  <w:tcW w:w="1587" w:type="dxa"/>
                  <w:vAlign w:val="center"/>
                </w:tcPr>
                <w:p w14:paraId="7887E9F5">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1587" w:type="dxa"/>
                  <w:vAlign w:val="center"/>
                </w:tcPr>
                <w:p w14:paraId="17A2DE0D">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48.8</w:t>
                  </w:r>
                </w:p>
              </w:tc>
              <w:tc>
                <w:tcPr>
                  <w:tcW w:w="1588" w:type="dxa"/>
                  <w:vAlign w:val="center"/>
                </w:tcPr>
                <w:p w14:paraId="0570AE4A">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46.0</w:t>
                  </w:r>
                </w:p>
              </w:tc>
              <w:tc>
                <w:tcPr>
                  <w:tcW w:w="1582" w:type="dxa"/>
                  <w:vMerge w:val="continue"/>
                  <w:vAlign w:val="center"/>
                </w:tcPr>
                <w:p w14:paraId="1166442E">
                  <w:pPr>
                    <w:jc w:val="center"/>
                    <w:rPr>
                      <w:rFonts w:hint="eastAsia" w:ascii="宋体" w:hAnsi="宋体" w:eastAsia="宋体" w:cs="宋体"/>
                      <w:color w:val="auto"/>
                      <w:sz w:val="21"/>
                      <w:szCs w:val="21"/>
                      <w:lang w:val="en-US" w:eastAsia="zh-CN"/>
                    </w:rPr>
                  </w:pPr>
                </w:p>
              </w:tc>
            </w:tr>
          </w:tbl>
          <w:p w14:paraId="0C4006E9">
            <w:pPr>
              <w:spacing w:line="360" w:lineRule="auto"/>
              <w:ind w:firstLine="482" w:firstLineChars="200"/>
              <w:rPr>
                <w:rFonts w:hint="eastAsia" w:ascii="宋体" w:hAnsi="宋体" w:eastAsia="宋体" w:cs="宋体"/>
                <w:b/>
                <w:color w:val="auto"/>
                <w:sz w:val="24"/>
              </w:rPr>
            </w:pPr>
            <w:r>
              <w:rPr>
                <w:rFonts w:hint="eastAsia" w:ascii="宋体" w:hAnsi="宋体" w:eastAsia="宋体" w:cs="宋体"/>
                <w:b/>
                <w:color w:val="auto"/>
                <w:sz w:val="24"/>
              </w:rPr>
              <w:t>2、声环境质量现状评价</w:t>
            </w:r>
          </w:p>
          <w:p w14:paraId="7FDE946B">
            <w:pPr>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（1）评价因子</w:t>
            </w:r>
          </w:p>
          <w:p w14:paraId="2ADB03C7">
            <w:pPr>
              <w:spacing w:line="360" w:lineRule="auto"/>
              <w:ind w:firstLine="480" w:firstLineChars="200"/>
              <w:rPr>
                <w:rFonts w:hint="eastAsia" w:ascii="宋体" w:hAnsi="宋体" w:eastAsia="宋体" w:cs="宋体"/>
                <w:color w:val="auto"/>
                <w:sz w:val="24"/>
                <w:lang w:val="zh-CN"/>
              </w:rPr>
            </w:pPr>
            <w:r>
              <w:rPr>
                <w:rFonts w:hint="eastAsia" w:ascii="宋体" w:hAnsi="宋体" w:eastAsia="宋体" w:cs="宋体"/>
                <w:color w:val="auto"/>
                <w:sz w:val="24"/>
              </w:rPr>
              <w:t>等效连续A声级。</w:t>
            </w:r>
          </w:p>
          <w:p w14:paraId="77146E7F">
            <w:pPr>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lang w:val="zh-CN"/>
              </w:rPr>
              <w:t>（2）</w:t>
            </w:r>
            <w:r>
              <w:rPr>
                <w:rFonts w:hint="eastAsia" w:ascii="宋体" w:hAnsi="宋体" w:eastAsia="宋体" w:cs="宋体"/>
                <w:b/>
                <w:color w:val="auto"/>
                <w:sz w:val="24"/>
              </w:rPr>
              <w:t>评价标准</w:t>
            </w:r>
          </w:p>
          <w:p w14:paraId="443AA0D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zh-CN"/>
              </w:rPr>
              <w:t>执行《声环境质量标准》（GB3096-2008）3类标准</w:t>
            </w:r>
            <w:r>
              <w:rPr>
                <w:rFonts w:hint="eastAsia" w:ascii="宋体" w:hAnsi="宋体" w:eastAsia="宋体" w:cs="宋体"/>
                <w:color w:val="auto"/>
                <w:sz w:val="24"/>
              </w:rPr>
              <w:t>。</w:t>
            </w:r>
          </w:p>
          <w:p w14:paraId="463488C7">
            <w:pPr>
              <w:snapToGrid w:val="0"/>
              <w:spacing w:line="360" w:lineRule="auto"/>
              <w:ind w:firstLine="361" w:firstLineChars="150"/>
              <w:rPr>
                <w:rFonts w:hint="eastAsia" w:ascii="宋体" w:hAnsi="宋体" w:eastAsia="宋体" w:cs="宋体"/>
                <w:b/>
                <w:color w:val="auto"/>
                <w:sz w:val="24"/>
              </w:rPr>
            </w:pPr>
            <w:r>
              <w:rPr>
                <w:rFonts w:hint="eastAsia" w:ascii="宋体" w:hAnsi="宋体" w:eastAsia="宋体" w:cs="宋体"/>
                <w:b/>
                <w:color w:val="auto"/>
                <w:sz w:val="24"/>
              </w:rPr>
              <w:t>（3）评价结果</w:t>
            </w:r>
          </w:p>
          <w:p w14:paraId="342480FF">
            <w:pPr>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声环境质量现状评价结果见表3-</w:t>
            </w:r>
            <w:r>
              <w:rPr>
                <w:rFonts w:hint="eastAsia" w:ascii="宋体" w:hAnsi="宋体" w:eastAsia="宋体" w:cs="宋体"/>
                <w:color w:val="auto"/>
                <w:sz w:val="24"/>
                <w:lang w:val="en-US" w:eastAsia="zh-CN"/>
              </w:rPr>
              <w:t>9</w:t>
            </w:r>
            <w:r>
              <w:rPr>
                <w:rFonts w:hint="eastAsia" w:ascii="宋体" w:hAnsi="宋体" w:eastAsia="宋体" w:cs="宋体"/>
                <w:color w:val="auto"/>
                <w:sz w:val="24"/>
              </w:rPr>
              <w:t>。</w:t>
            </w:r>
          </w:p>
          <w:p w14:paraId="3D1DD8E4">
            <w:pPr>
              <w:snapToGrid w:val="0"/>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表3-</w:t>
            </w:r>
            <w:r>
              <w:rPr>
                <w:rFonts w:hint="eastAsia" w:ascii="宋体" w:hAnsi="宋体" w:eastAsia="宋体" w:cs="宋体"/>
                <w:b/>
                <w:bCs/>
                <w:color w:val="auto"/>
                <w:szCs w:val="21"/>
                <w:lang w:val="en-US" w:eastAsia="zh-CN"/>
              </w:rPr>
              <w:t>9</w:t>
            </w:r>
            <w:r>
              <w:rPr>
                <w:rFonts w:hint="eastAsia" w:ascii="宋体" w:hAnsi="宋体" w:eastAsia="宋体" w:cs="宋体"/>
                <w:b/>
                <w:bCs/>
                <w:color w:val="auto"/>
                <w:szCs w:val="21"/>
              </w:rPr>
              <w:t xml:space="preserve">  声环境质量现状评价结果</w:t>
            </w:r>
          </w:p>
          <w:tbl>
            <w:tblPr>
              <w:tblStyle w:val="19"/>
              <w:tblW w:w="9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3096"/>
              <w:gridCol w:w="931"/>
              <w:gridCol w:w="933"/>
              <w:gridCol w:w="931"/>
              <w:gridCol w:w="941"/>
              <w:gridCol w:w="1166"/>
              <w:gridCol w:w="1166"/>
            </w:tblGrid>
            <w:tr w14:paraId="69F0B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804" w:type="dxa"/>
                  <w:vMerge w:val="restart"/>
                  <w:vAlign w:val="center"/>
                </w:tcPr>
                <w:p w14:paraId="7E528B5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编号</w:t>
                  </w:r>
                </w:p>
              </w:tc>
              <w:tc>
                <w:tcPr>
                  <w:tcW w:w="3096" w:type="dxa"/>
                  <w:vMerge w:val="restart"/>
                  <w:vAlign w:val="center"/>
                </w:tcPr>
                <w:p w14:paraId="5BBF78A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监测点位置</w:t>
                  </w:r>
                </w:p>
              </w:tc>
              <w:tc>
                <w:tcPr>
                  <w:tcW w:w="3736" w:type="dxa"/>
                  <w:gridSpan w:val="4"/>
                  <w:vAlign w:val="center"/>
                </w:tcPr>
                <w:p w14:paraId="03A93E0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评价结果[dB（A）]</w:t>
                  </w:r>
                </w:p>
              </w:tc>
              <w:tc>
                <w:tcPr>
                  <w:tcW w:w="2332" w:type="dxa"/>
                  <w:gridSpan w:val="2"/>
                  <w:vAlign w:val="center"/>
                </w:tcPr>
                <w:p w14:paraId="0FB170E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评价标准[dB（A）]</w:t>
                  </w:r>
                </w:p>
              </w:tc>
            </w:tr>
            <w:tr w14:paraId="19ACA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804" w:type="dxa"/>
                  <w:vMerge w:val="continue"/>
                  <w:vAlign w:val="center"/>
                </w:tcPr>
                <w:p w14:paraId="5AC0EC8E">
                  <w:pPr>
                    <w:spacing w:line="276" w:lineRule="auto"/>
                    <w:jc w:val="center"/>
                    <w:rPr>
                      <w:rFonts w:hint="eastAsia" w:ascii="宋体" w:hAnsi="宋体" w:eastAsia="宋体" w:cs="宋体"/>
                      <w:color w:val="auto"/>
                      <w:sz w:val="21"/>
                      <w:szCs w:val="21"/>
                    </w:rPr>
                  </w:pPr>
                </w:p>
              </w:tc>
              <w:tc>
                <w:tcPr>
                  <w:tcW w:w="3096" w:type="dxa"/>
                  <w:vMerge w:val="continue"/>
                  <w:vAlign w:val="center"/>
                </w:tcPr>
                <w:p w14:paraId="43B3B62F">
                  <w:pPr>
                    <w:spacing w:line="276" w:lineRule="auto"/>
                    <w:jc w:val="center"/>
                    <w:rPr>
                      <w:rFonts w:hint="eastAsia" w:ascii="宋体" w:hAnsi="宋体" w:eastAsia="宋体" w:cs="宋体"/>
                      <w:color w:val="auto"/>
                      <w:sz w:val="21"/>
                      <w:szCs w:val="21"/>
                    </w:rPr>
                  </w:pPr>
                </w:p>
              </w:tc>
              <w:tc>
                <w:tcPr>
                  <w:tcW w:w="931" w:type="dxa"/>
                  <w:vAlign w:val="center"/>
                </w:tcPr>
                <w:p w14:paraId="3FCA9DC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昼间</w:t>
                  </w:r>
                </w:p>
              </w:tc>
              <w:tc>
                <w:tcPr>
                  <w:tcW w:w="933" w:type="dxa"/>
                  <w:vAlign w:val="center"/>
                </w:tcPr>
                <w:p w14:paraId="470B669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结果</w:t>
                  </w:r>
                </w:p>
              </w:tc>
              <w:tc>
                <w:tcPr>
                  <w:tcW w:w="931" w:type="dxa"/>
                  <w:vAlign w:val="center"/>
                </w:tcPr>
                <w:p w14:paraId="6B76CA3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夜间</w:t>
                  </w:r>
                </w:p>
              </w:tc>
              <w:tc>
                <w:tcPr>
                  <w:tcW w:w="941" w:type="dxa"/>
                  <w:vAlign w:val="center"/>
                </w:tcPr>
                <w:p w14:paraId="528AAD9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结果</w:t>
                  </w:r>
                </w:p>
              </w:tc>
              <w:tc>
                <w:tcPr>
                  <w:tcW w:w="1166" w:type="dxa"/>
                  <w:vAlign w:val="center"/>
                </w:tcPr>
                <w:p w14:paraId="5D3D3CE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昼间</w:t>
                  </w:r>
                </w:p>
              </w:tc>
              <w:tc>
                <w:tcPr>
                  <w:tcW w:w="1166" w:type="dxa"/>
                  <w:vAlign w:val="center"/>
                </w:tcPr>
                <w:p w14:paraId="79624E5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夜间</w:t>
                  </w:r>
                </w:p>
              </w:tc>
            </w:tr>
            <w:tr w14:paraId="2FF1D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804" w:type="dxa"/>
                </w:tcPr>
                <w:p w14:paraId="591E5AB4">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3096" w:type="dxa"/>
                  <w:vAlign w:val="center"/>
                </w:tcPr>
                <w:p w14:paraId="4DFDE2C6">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项目北侧厂界外1m</w:t>
                  </w:r>
                </w:p>
              </w:tc>
              <w:tc>
                <w:tcPr>
                  <w:tcW w:w="931" w:type="dxa"/>
                </w:tcPr>
                <w:p w14:paraId="4FD515B6">
                  <w:pPr>
                    <w:spacing w:line="276" w:lineRule="auto"/>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48.8</w:t>
                  </w:r>
                </w:p>
              </w:tc>
              <w:tc>
                <w:tcPr>
                  <w:tcW w:w="933" w:type="dxa"/>
                  <w:vAlign w:val="center"/>
                </w:tcPr>
                <w:p w14:paraId="60AC541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c>
                <w:tcPr>
                  <w:tcW w:w="931" w:type="dxa"/>
                </w:tcPr>
                <w:p w14:paraId="1A0E622B">
                  <w:pPr>
                    <w:spacing w:line="276" w:lineRule="auto"/>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45.6</w:t>
                  </w:r>
                </w:p>
              </w:tc>
              <w:tc>
                <w:tcPr>
                  <w:tcW w:w="941" w:type="dxa"/>
                  <w:vAlign w:val="center"/>
                </w:tcPr>
                <w:p w14:paraId="4953B53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c>
                <w:tcPr>
                  <w:tcW w:w="1166" w:type="dxa"/>
                  <w:vMerge w:val="restart"/>
                  <w:vAlign w:val="center"/>
                </w:tcPr>
                <w:p w14:paraId="35715D9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65</w:t>
                  </w:r>
                </w:p>
              </w:tc>
              <w:tc>
                <w:tcPr>
                  <w:tcW w:w="1166" w:type="dxa"/>
                  <w:vMerge w:val="restart"/>
                  <w:vAlign w:val="center"/>
                </w:tcPr>
                <w:p w14:paraId="42952D8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55</w:t>
                  </w:r>
                </w:p>
              </w:tc>
            </w:tr>
            <w:tr w14:paraId="28A1B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tcPr>
                <w:p w14:paraId="5281C18D">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p>
              </w:tc>
              <w:tc>
                <w:tcPr>
                  <w:tcW w:w="3096" w:type="dxa"/>
                  <w:vAlign w:val="center"/>
                </w:tcPr>
                <w:p w14:paraId="1CB2ABE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项目东侧厂界外1m</w:t>
                  </w:r>
                </w:p>
              </w:tc>
              <w:tc>
                <w:tcPr>
                  <w:tcW w:w="931" w:type="dxa"/>
                </w:tcPr>
                <w:p w14:paraId="11FF2DCD">
                  <w:pPr>
                    <w:spacing w:line="276" w:lineRule="auto"/>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50.6</w:t>
                  </w:r>
                </w:p>
              </w:tc>
              <w:tc>
                <w:tcPr>
                  <w:tcW w:w="933" w:type="dxa"/>
                  <w:vAlign w:val="center"/>
                </w:tcPr>
                <w:p w14:paraId="6E67FE2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c>
                <w:tcPr>
                  <w:tcW w:w="931" w:type="dxa"/>
                </w:tcPr>
                <w:p w14:paraId="1BE5A684">
                  <w:pPr>
                    <w:spacing w:line="276" w:lineRule="auto"/>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47.2</w:t>
                  </w:r>
                </w:p>
              </w:tc>
              <w:tc>
                <w:tcPr>
                  <w:tcW w:w="941" w:type="dxa"/>
                  <w:vAlign w:val="center"/>
                </w:tcPr>
                <w:p w14:paraId="46D5FAC0">
                  <w:pPr>
                    <w:spacing w:line="276" w:lineRule="auto"/>
                    <w:jc w:val="center"/>
                    <w:rPr>
                      <w:rFonts w:hint="eastAsia" w:ascii="宋体" w:hAnsi="宋体" w:eastAsia="宋体" w:cs="宋体"/>
                      <w:b/>
                      <w:color w:val="auto"/>
                      <w:sz w:val="21"/>
                      <w:szCs w:val="21"/>
                    </w:rPr>
                  </w:pPr>
                  <w:r>
                    <w:rPr>
                      <w:rFonts w:hint="eastAsia" w:ascii="宋体" w:hAnsi="宋体" w:eastAsia="宋体" w:cs="宋体"/>
                      <w:color w:val="auto"/>
                      <w:sz w:val="21"/>
                      <w:szCs w:val="21"/>
                    </w:rPr>
                    <w:t>达标</w:t>
                  </w:r>
                </w:p>
              </w:tc>
              <w:tc>
                <w:tcPr>
                  <w:tcW w:w="1166" w:type="dxa"/>
                  <w:vMerge w:val="continue"/>
                  <w:vAlign w:val="center"/>
                </w:tcPr>
                <w:p w14:paraId="1553700B">
                  <w:pPr>
                    <w:spacing w:line="276" w:lineRule="auto"/>
                    <w:jc w:val="center"/>
                    <w:rPr>
                      <w:rFonts w:hint="eastAsia" w:ascii="宋体" w:hAnsi="宋体" w:eastAsia="宋体" w:cs="宋体"/>
                      <w:color w:val="auto"/>
                      <w:sz w:val="21"/>
                      <w:szCs w:val="21"/>
                    </w:rPr>
                  </w:pPr>
                </w:p>
              </w:tc>
              <w:tc>
                <w:tcPr>
                  <w:tcW w:w="1166" w:type="dxa"/>
                  <w:vMerge w:val="continue"/>
                  <w:vAlign w:val="center"/>
                </w:tcPr>
                <w:p w14:paraId="5ED7EBF4">
                  <w:pPr>
                    <w:spacing w:line="276" w:lineRule="auto"/>
                    <w:jc w:val="center"/>
                    <w:rPr>
                      <w:rFonts w:hint="eastAsia" w:ascii="宋体" w:hAnsi="宋体" w:eastAsia="宋体" w:cs="宋体"/>
                      <w:color w:val="auto"/>
                      <w:sz w:val="21"/>
                      <w:szCs w:val="21"/>
                    </w:rPr>
                  </w:pPr>
                </w:p>
              </w:tc>
            </w:tr>
            <w:tr w14:paraId="09B2B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804" w:type="dxa"/>
                </w:tcPr>
                <w:p w14:paraId="3378DDB6">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p>
              </w:tc>
              <w:tc>
                <w:tcPr>
                  <w:tcW w:w="3096" w:type="dxa"/>
                  <w:vAlign w:val="center"/>
                </w:tcPr>
                <w:p w14:paraId="27A2490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项目南侧厂界外1m</w:t>
                  </w:r>
                </w:p>
              </w:tc>
              <w:tc>
                <w:tcPr>
                  <w:tcW w:w="931" w:type="dxa"/>
                </w:tcPr>
                <w:p w14:paraId="6A213EF5">
                  <w:pPr>
                    <w:spacing w:line="276" w:lineRule="auto"/>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52.5</w:t>
                  </w:r>
                </w:p>
              </w:tc>
              <w:tc>
                <w:tcPr>
                  <w:tcW w:w="933" w:type="dxa"/>
                  <w:vAlign w:val="center"/>
                </w:tcPr>
                <w:p w14:paraId="0F3A408F">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c>
                <w:tcPr>
                  <w:tcW w:w="931" w:type="dxa"/>
                </w:tcPr>
                <w:p w14:paraId="60F8A318">
                  <w:pPr>
                    <w:spacing w:line="276" w:lineRule="auto"/>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48.3</w:t>
                  </w:r>
                </w:p>
              </w:tc>
              <w:tc>
                <w:tcPr>
                  <w:tcW w:w="941" w:type="dxa"/>
                  <w:vAlign w:val="center"/>
                </w:tcPr>
                <w:p w14:paraId="03105B6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c>
                <w:tcPr>
                  <w:tcW w:w="1166" w:type="dxa"/>
                  <w:vMerge w:val="continue"/>
                  <w:vAlign w:val="center"/>
                </w:tcPr>
                <w:p w14:paraId="16A83759">
                  <w:pPr>
                    <w:spacing w:line="276" w:lineRule="auto"/>
                    <w:jc w:val="center"/>
                    <w:rPr>
                      <w:rFonts w:hint="eastAsia" w:ascii="宋体" w:hAnsi="宋体" w:eastAsia="宋体" w:cs="宋体"/>
                      <w:color w:val="auto"/>
                      <w:sz w:val="21"/>
                      <w:szCs w:val="21"/>
                    </w:rPr>
                  </w:pPr>
                </w:p>
              </w:tc>
              <w:tc>
                <w:tcPr>
                  <w:tcW w:w="1166" w:type="dxa"/>
                  <w:vMerge w:val="continue"/>
                  <w:vAlign w:val="center"/>
                </w:tcPr>
                <w:p w14:paraId="60B4E80B">
                  <w:pPr>
                    <w:spacing w:line="276" w:lineRule="auto"/>
                    <w:jc w:val="center"/>
                    <w:rPr>
                      <w:rFonts w:hint="eastAsia" w:ascii="宋体" w:hAnsi="宋体" w:eastAsia="宋体" w:cs="宋体"/>
                      <w:color w:val="auto"/>
                      <w:sz w:val="21"/>
                      <w:szCs w:val="21"/>
                    </w:rPr>
                  </w:pPr>
                </w:p>
              </w:tc>
            </w:tr>
            <w:tr w14:paraId="117B0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804" w:type="dxa"/>
                </w:tcPr>
                <w:p w14:paraId="150B0205">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w:t>
                  </w:r>
                </w:p>
              </w:tc>
              <w:tc>
                <w:tcPr>
                  <w:tcW w:w="3096" w:type="dxa"/>
                  <w:vAlign w:val="center"/>
                </w:tcPr>
                <w:p w14:paraId="51C4F876">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项目西侧厂界外1m</w:t>
                  </w:r>
                </w:p>
              </w:tc>
              <w:tc>
                <w:tcPr>
                  <w:tcW w:w="931" w:type="dxa"/>
                </w:tcPr>
                <w:p w14:paraId="78423FF7">
                  <w:pPr>
                    <w:spacing w:line="276" w:lineRule="auto"/>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49.3</w:t>
                  </w:r>
                </w:p>
              </w:tc>
              <w:tc>
                <w:tcPr>
                  <w:tcW w:w="933" w:type="dxa"/>
                  <w:vAlign w:val="center"/>
                </w:tcPr>
                <w:p w14:paraId="7FBD3CF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c>
                <w:tcPr>
                  <w:tcW w:w="931" w:type="dxa"/>
                </w:tcPr>
                <w:p w14:paraId="3C2FBA3F">
                  <w:pPr>
                    <w:spacing w:line="276" w:lineRule="auto"/>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46.3</w:t>
                  </w:r>
                </w:p>
              </w:tc>
              <w:tc>
                <w:tcPr>
                  <w:tcW w:w="941" w:type="dxa"/>
                  <w:vAlign w:val="center"/>
                </w:tcPr>
                <w:p w14:paraId="031263C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c>
                <w:tcPr>
                  <w:tcW w:w="1166" w:type="dxa"/>
                  <w:vMerge w:val="continue"/>
                  <w:vAlign w:val="center"/>
                </w:tcPr>
                <w:p w14:paraId="5D82D6C1">
                  <w:pPr>
                    <w:spacing w:line="276" w:lineRule="auto"/>
                    <w:jc w:val="center"/>
                    <w:rPr>
                      <w:rFonts w:hint="eastAsia" w:ascii="宋体" w:hAnsi="宋体" w:eastAsia="宋体" w:cs="宋体"/>
                      <w:color w:val="auto"/>
                      <w:sz w:val="21"/>
                      <w:szCs w:val="21"/>
                    </w:rPr>
                  </w:pPr>
                </w:p>
              </w:tc>
              <w:tc>
                <w:tcPr>
                  <w:tcW w:w="1166" w:type="dxa"/>
                  <w:vMerge w:val="continue"/>
                  <w:vAlign w:val="center"/>
                </w:tcPr>
                <w:p w14:paraId="224F8C66">
                  <w:pPr>
                    <w:spacing w:line="276" w:lineRule="auto"/>
                    <w:jc w:val="center"/>
                    <w:rPr>
                      <w:rFonts w:hint="eastAsia" w:ascii="宋体" w:hAnsi="宋体" w:eastAsia="宋体" w:cs="宋体"/>
                      <w:color w:val="auto"/>
                      <w:sz w:val="21"/>
                      <w:szCs w:val="21"/>
                    </w:rPr>
                  </w:pPr>
                </w:p>
              </w:tc>
            </w:tr>
          </w:tbl>
          <w:p w14:paraId="5F1225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结果表明，本项目</w:t>
            </w:r>
            <w:r>
              <w:rPr>
                <w:rFonts w:hint="eastAsia" w:ascii="宋体" w:hAnsi="宋体" w:eastAsia="宋体" w:cs="宋体"/>
                <w:color w:val="auto"/>
                <w:kern w:val="24"/>
                <w:sz w:val="24"/>
                <w:szCs w:val="20"/>
              </w:rPr>
              <w:t>厂界噪声均能达到《工业企业厂界环境噪声排放标准》（GB12348-2008）3类标准，可以实现达标排放，项目所在地声环境质量良好</w:t>
            </w:r>
            <w:r>
              <w:rPr>
                <w:rFonts w:hint="eastAsia" w:ascii="宋体" w:hAnsi="宋体" w:eastAsia="宋体" w:cs="宋体"/>
                <w:color w:val="auto"/>
                <w:kern w:val="24"/>
                <w:sz w:val="24"/>
                <w:szCs w:val="20"/>
                <w:lang w:eastAsia="zh-CN"/>
              </w:rPr>
              <w:t>，且环境容量较大。</w:t>
            </w:r>
          </w:p>
          <w:p w14:paraId="300E0A64">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四、生态质量现状</w:t>
            </w:r>
          </w:p>
          <w:p w14:paraId="0EF1BD2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项目选址于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rPr>
              <w:t>，由于人为活动频繁，已不存在原生植被，仅有鸟类、鼠类及昆虫类等小型动物，植被为人工植被，区域生态环境质量较好。区内无大型野生动物及古大珍稀植物，无特殊文物保护单位。</w:t>
            </w:r>
          </w:p>
        </w:tc>
      </w:tr>
      <w:tr w14:paraId="177F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518F6127">
            <w:pPr>
              <w:spacing w:line="360" w:lineRule="auto"/>
              <w:rPr>
                <w:rFonts w:hint="eastAsia" w:ascii="宋体" w:hAnsi="宋体" w:eastAsia="宋体" w:cs="宋体"/>
                <w:b/>
                <w:color w:val="auto"/>
                <w:sz w:val="28"/>
                <w:szCs w:val="24"/>
              </w:rPr>
            </w:pPr>
            <w:r>
              <w:rPr>
                <w:rFonts w:hint="eastAsia" w:ascii="宋体" w:hAnsi="宋体" w:eastAsia="宋体" w:cs="宋体"/>
                <w:b/>
                <w:color w:val="auto"/>
                <w:sz w:val="28"/>
                <w:szCs w:val="24"/>
              </w:rPr>
              <w:t>主要环境保护目标（列出名单及保护级别）：</w:t>
            </w:r>
          </w:p>
          <w:p w14:paraId="63FA91BE">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本项目位于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rPr>
              <w:t>，主要环境保护目标如下：</w:t>
            </w:r>
          </w:p>
          <w:p w14:paraId="55FCBCF9">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1、大气环境</w:t>
            </w:r>
          </w:p>
          <w:p w14:paraId="154D41E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rPr>
              <w:t>本项目大气环境保护目标为项目所在区域大气环境，应符合《环境空气质量标准》（GB3095-2012）二级标准。</w:t>
            </w:r>
          </w:p>
          <w:p w14:paraId="2797BD30">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2、地表水环境</w:t>
            </w:r>
          </w:p>
          <w:p w14:paraId="36EAF1C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本项目地表水环境保护目标为评价河段</w:t>
            </w:r>
            <w:r>
              <w:rPr>
                <w:rFonts w:hint="eastAsia" w:ascii="宋体" w:hAnsi="宋体" w:eastAsia="宋体" w:cs="宋体"/>
                <w:color w:val="auto"/>
                <w:sz w:val="24"/>
                <w:szCs w:val="24"/>
                <w:lang w:eastAsia="zh-CN"/>
              </w:rPr>
              <w:t>琼江</w:t>
            </w:r>
            <w:r>
              <w:rPr>
                <w:rFonts w:hint="eastAsia" w:ascii="宋体" w:hAnsi="宋体" w:eastAsia="宋体" w:cs="宋体"/>
                <w:color w:val="auto"/>
                <w:sz w:val="24"/>
                <w:szCs w:val="24"/>
              </w:rPr>
              <w:t>水质，应符合《地表水环境质量标准》（GB3838-2002）III类水域标准。</w:t>
            </w:r>
          </w:p>
          <w:p w14:paraId="281D0ED1">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3、声环境</w:t>
            </w:r>
          </w:p>
          <w:p w14:paraId="076FC5DD">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声环境保护目标为以项目所在地为中心</w:t>
            </w:r>
            <w:r>
              <w:rPr>
                <w:rFonts w:hint="eastAsia" w:ascii="宋体" w:hAnsi="宋体" w:eastAsia="宋体" w:cs="宋体"/>
                <w:color w:val="auto"/>
                <w:sz w:val="24"/>
                <w:szCs w:val="24"/>
                <w:lang w:val="en-US" w:eastAsia="zh-CN"/>
              </w:rPr>
              <w:t>1k</w:t>
            </w:r>
            <w:r>
              <w:rPr>
                <w:rFonts w:hint="eastAsia" w:ascii="宋体" w:hAnsi="宋体" w:eastAsia="宋体" w:cs="宋体"/>
                <w:color w:val="auto"/>
                <w:sz w:val="24"/>
                <w:szCs w:val="24"/>
              </w:rPr>
              <w:t>m范围内的声环境敏感目标，应符合《声环境质量标准》（GB3096-2008）中3类标准。</w:t>
            </w:r>
          </w:p>
          <w:p w14:paraId="5E6BC130">
            <w:pPr>
              <w:spacing w:line="360" w:lineRule="auto"/>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表3-</w:t>
            </w:r>
            <w:r>
              <w:rPr>
                <w:rFonts w:hint="eastAsia" w:ascii="宋体" w:hAnsi="宋体" w:eastAsia="宋体" w:cs="宋体"/>
                <w:b/>
                <w:bCs/>
                <w:color w:val="auto"/>
                <w:sz w:val="21"/>
                <w:szCs w:val="21"/>
                <w:lang w:val="en-US" w:eastAsia="zh-CN"/>
              </w:rPr>
              <w:t>10</w:t>
            </w:r>
            <w:r>
              <w:rPr>
                <w:rFonts w:hint="eastAsia" w:ascii="宋体" w:hAnsi="宋体" w:eastAsia="宋体" w:cs="宋体"/>
                <w:b/>
                <w:bCs/>
                <w:color w:val="auto"/>
                <w:sz w:val="21"/>
                <w:szCs w:val="21"/>
              </w:rPr>
              <w:t xml:space="preserve"> 本项目主要环境保护目标</w:t>
            </w:r>
          </w:p>
          <w:tbl>
            <w:tblPr>
              <w:tblStyle w:val="19"/>
              <w:tblW w:w="9978"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11"/>
              <w:gridCol w:w="1721"/>
              <w:gridCol w:w="1504"/>
              <w:gridCol w:w="4842"/>
            </w:tblGrid>
            <w:tr w14:paraId="178B82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11" w:type="dxa"/>
                  <w:vAlign w:val="center"/>
                </w:tcPr>
                <w:p w14:paraId="6FECD0CF">
                  <w:pPr>
                    <w:spacing w:line="300" w:lineRule="exact"/>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环境要素</w:t>
                  </w:r>
                </w:p>
              </w:tc>
              <w:tc>
                <w:tcPr>
                  <w:tcW w:w="1721" w:type="dxa"/>
                  <w:vAlign w:val="center"/>
                </w:tcPr>
                <w:p w14:paraId="4E16CF0D">
                  <w:pPr>
                    <w:spacing w:line="300" w:lineRule="exact"/>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保护目标</w:t>
                  </w:r>
                </w:p>
              </w:tc>
              <w:tc>
                <w:tcPr>
                  <w:tcW w:w="1504" w:type="dxa"/>
                  <w:vAlign w:val="center"/>
                </w:tcPr>
                <w:p w14:paraId="315B1DC8">
                  <w:pPr>
                    <w:spacing w:line="300" w:lineRule="exact"/>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位置关系</w:t>
                  </w:r>
                </w:p>
              </w:tc>
              <w:tc>
                <w:tcPr>
                  <w:tcW w:w="4842" w:type="dxa"/>
                  <w:vAlign w:val="center"/>
                </w:tcPr>
                <w:p w14:paraId="0FF49942">
                  <w:pPr>
                    <w:spacing w:line="300" w:lineRule="exact"/>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保护级别</w:t>
                  </w:r>
                </w:p>
              </w:tc>
            </w:tr>
            <w:tr w14:paraId="259232D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11" w:type="dxa"/>
                  <w:vAlign w:val="center"/>
                </w:tcPr>
                <w:p w14:paraId="40530B1F">
                  <w:pPr>
                    <w:spacing w:line="300" w:lineRule="exact"/>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地表水环境</w:t>
                  </w:r>
                </w:p>
              </w:tc>
              <w:tc>
                <w:tcPr>
                  <w:tcW w:w="1721" w:type="dxa"/>
                  <w:vAlign w:val="center"/>
                </w:tcPr>
                <w:p w14:paraId="613B4803">
                  <w:pPr>
                    <w:pStyle w:val="58"/>
                    <w:snapToGrid w:val="0"/>
                    <w:spacing w:before="0" w:line="300" w:lineRule="exact"/>
                    <w:rPr>
                      <w:rFonts w:hint="eastAsia" w:ascii="宋体" w:hAnsi="宋体" w:eastAsia="宋体" w:cs="宋体"/>
                      <w:bCs/>
                      <w:color w:val="auto"/>
                      <w:kern w:val="2"/>
                      <w:sz w:val="21"/>
                      <w:szCs w:val="21"/>
                    </w:rPr>
                  </w:pPr>
                  <w:r>
                    <w:rPr>
                      <w:rFonts w:hint="eastAsia" w:ascii="宋体" w:hAnsi="宋体" w:eastAsia="宋体" w:cs="宋体"/>
                      <w:bCs/>
                      <w:color w:val="auto"/>
                      <w:kern w:val="2"/>
                      <w:sz w:val="21"/>
                      <w:szCs w:val="21"/>
                      <w:lang w:eastAsia="zh-CN"/>
                    </w:rPr>
                    <w:t>琼</w:t>
                  </w:r>
                  <w:r>
                    <w:rPr>
                      <w:rFonts w:hint="eastAsia" w:ascii="宋体" w:hAnsi="宋体" w:eastAsia="宋体" w:cs="宋体"/>
                      <w:bCs/>
                      <w:color w:val="auto"/>
                      <w:kern w:val="2"/>
                      <w:sz w:val="21"/>
                      <w:szCs w:val="21"/>
                    </w:rPr>
                    <w:t>江</w:t>
                  </w:r>
                </w:p>
              </w:tc>
              <w:tc>
                <w:tcPr>
                  <w:tcW w:w="1504" w:type="dxa"/>
                  <w:vAlign w:val="center"/>
                </w:tcPr>
                <w:p w14:paraId="45724767">
                  <w:pPr>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西南、</w:t>
                  </w:r>
                  <w:r>
                    <w:rPr>
                      <w:rFonts w:hint="eastAsia" w:ascii="宋体" w:hAnsi="宋体" w:eastAsia="宋体" w:cs="宋体"/>
                      <w:color w:val="auto"/>
                      <w:sz w:val="21"/>
                      <w:szCs w:val="21"/>
                      <w:lang w:val="en-US" w:eastAsia="zh-CN"/>
                    </w:rPr>
                    <w:t>700m</w:t>
                  </w:r>
                </w:p>
              </w:tc>
              <w:tc>
                <w:tcPr>
                  <w:tcW w:w="4842" w:type="dxa"/>
                  <w:vAlign w:val="center"/>
                </w:tcPr>
                <w:p w14:paraId="7B43A0AD">
                  <w:pPr>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《地表水环境质量标准》(GB3838-2002)Ⅲ类</w:t>
                  </w:r>
                </w:p>
              </w:tc>
            </w:tr>
            <w:tr w14:paraId="07ACCC4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11" w:type="dxa"/>
                  <w:vAlign w:val="center"/>
                </w:tcPr>
                <w:p w14:paraId="4A1EAAAC">
                  <w:pPr>
                    <w:spacing w:line="300" w:lineRule="exact"/>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声环境保护目标</w:t>
                  </w:r>
                </w:p>
              </w:tc>
              <w:tc>
                <w:tcPr>
                  <w:tcW w:w="1721" w:type="dxa"/>
                  <w:vMerge w:val="restart"/>
                  <w:vAlign w:val="center"/>
                </w:tcPr>
                <w:p w14:paraId="1B7FA01A">
                  <w:pPr>
                    <w:pStyle w:val="58"/>
                    <w:snapToGrid w:val="0"/>
                    <w:spacing w:before="0" w:line="300" w:lineRule="exact"/>
                    <w:rPr>
                      <w:rFonts w:hint="eastAsia" w:ascii="宋体" w:hAnsi="宋体" w:eastAsia="宋体" w:cs="宋体"/>
                      <w:bCs/>
                      <w:color w:val="auto"/>
                      <w:kern w:val="2"/>
                      <w:sz w:val="21"/>
                      <w:szCs w:val="21"/>
                      <w:lang w:eastAsia="zh-CN"/>
                    </w:rPr>
                  </w:pPr>
                  <w:r>
                    <w:rPr>
                      <w:rFonts w:hint="eastAsia" w:ascii="宋体" w:hAnsi="宋体" w:eastAsia="宋体" w:cs="宋体"/>
                      <w:bCs/>
                      <w:color w:val="auto"/>
                      <w:kern w:val="2"/>
                      <w:sz w:val="21"/>
                      <w:szCs w:val="21"/>
                      <w:lang w:eastAsia="zh-CN"/>
                    </w:rPr>
                    <w:t>龙眼井村（约</w:t>
                  </w:r>
                  <w:r>
                    <w:rPr>
                      <w:rFonts w:hint="eastAsia" w:ascii="宋体" w:hAnsi="宋体" w:eastAsia="宋体" w:cs="宋体"/>
                      <w:bCs/>
                      <w:color w:val="auto"/>
                      <w:kern w:val="2"/>
                      <w:sz w:val="21"/>
                      <w:szCs w:val="21"/>
                      <w:lang w:val="en-US" w:eastAsia="zh-CN"/>
                    </w:rPr>
                    <w:t>800人</w:t>
                  </w:r>
                  <w:r>
                    <w:rPr>
                      <w:rFonts w:hint="eastAsia" w:ascii="宋体" w:hAnsi="宋体" w:eastAsia="宋体" w:cs="宋体"/>
                      <w:bCs/>
                      <w:color w:val="auto"/>
                      <w:kern w:val="2"/>
                      <w:sz w:val="21"/>
                      <w:szCs w:val="21"/>
                      <w:lang w:eastAsia="zh-CN"/>
                    </w:rPr>
                    <w:t>）</w:t>
                  </w:r>
                </w:p>
              </w:tc>
              <w:tc>
                <w:tcPr>
                  <w:tcW w:w="1504" w:type="dxa"/>
                  <w:vMerge w:val="restart"/>
                  <w:vAlign w:val="center"/>
                </w:tcPr>
                <w:p w14:paraId="3E4C14B8">
                  <w:pPr>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北、</w:t>
                  </w:r>
                  <w:r>
                    <w:rPr>
                      <w:rFonts w:hint="eastAsia" w:ascii="宋体" w:hAnsi="宋体" w:eastAsia="宋体" w:cs="宋体"/>
                      <w:color w:val="auto"/>
                      <w:sz w:val="21"/>
                      <w:szCs w:val="21"/>
                      <w:lang w:val="en-US" w:eastAsia="zh-CN"/>
                    </w:rPr>
                    <w:t>800m</w:t>
                  </w:r>
                </w:p>
              </w:tc>
              <w:tc>
                <w:tcPr>
                  <w:tcW w:w="4842" w:type="dxa"/>
                  <w:vAlign w:val="center"/>
                </w:tcPr>
                <w:p w14:paraId="4696CA67">
                  <w:pPr>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《环境空气质量标准》（GB3095-2012）二级标准</w:t>
                  </w:r>
                </w:p>
              </w:tc>
            </w:tr>
            <w:tr w14:paraId="03002A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11" w:type="dxa"/>
                  <w:vAlign w:val="center"/>
                </w:tcPr>
                <w:p w14:paraId="79110C9E">
                  <w:pPr>
                    <w:spacing w:line="300" w:lineRule="exact"/>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大气环境保护目标</w:t>
                  </w:r>
                </w:p>
              </w:tc>
              <w:tc>
                <w:tcPr>
                  <w:tcW w:w="1721" w:type="dxa"/>
                  <w:vMerge w:val="continue"/>
                  <w:vAlign w:val="center"/>
                </w:tcPr>
                <w:p w14:paraId="693B8AAE">
                  <w:pPr>
                    <w:pStyle w:val="58"/>
                    <w:snapToGrid w:val="0"/>
                    <w:spacing w:before="0" w:line="300" w:lineRule="exact"/>
                    <w:rPr>
                      <w:rFonts w:hint="eastAsia" w:ascii="宋体" w:hAnsi="宋体" w:eastAsia="宋体" w:cs="宋体"/>
                      <w:bCs/>
                      <w:color w:val="auto"/>
                      <w:kern w:val="2"/>
                      <w:sz w:val="21"/>
                      <w:szCs w:val="21"/>
                    </w:rPr>
                  </w:pPr>
                </w:p>
              </w:tc>
              <w:tc>
                <w:tcPr>
                  <w:tcW w:w="1504" w:type="dxa"/>
                  <w:vMerge w:val="continue"/>
                  <w:vAlign w:val="center"/>
                </w:tcPr>
                <w:p w14:paraId="620C87BB">
                  <w:pPr>
                    <w:spacing w:line="300" w:lineRule="exact"/>
                    <w:jc w:val="center"/>
                    <w:rPr>
                      <w:rFonts w:hint="eastAsia" w:ascii="宋体" w:hAnsi="宋体" w:eastAsia="宋体" w:cs="宋体"/>
                      <w:color w:val="auto"/>
                      <w:sz w:val="21"/>
                      <w:szCs w:val="21"/>
                      <w:lang w:eastAsia="zh-CN"/>
                    </w:rPr>
                  </w:pPr>
                </w:p>
              </w:tc>
              <w:tc>
                <w:tcPr>
                  <w:tcW w:w="4842" w:type="dxa"/>
                  <w:vAlign w:val="center"/>
                </w:tcPr>
                <w:p w14:paraId="199F2D2B">
                  <w:pPr>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《声环境质量标准》（GB3096-2008）</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类标准</w:t>
                  </w:r>
                </w:p>
              </w:tc>
            </w:tr>
            <w:tr w14:paraId="192F91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11" w:type="dxa"/>
                  <w:vAlign w:val="center"/>
                </w:tcPr>
                <w:p w14:paraId="38FEDECF">
                  <w:pPr>
                    <w:spacing w:line="300" w:lineRule="exact"/>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地下水保护目标</w:t>
                  </w:r>
                </w:p>
              </w:tc>
              <w:tc>
                <w:tcPr>
                  <w:tcW w:w="3225" w:type="dxa"/>
                  <w:gridSpan w:val="2"/>
                  <w:vAlign w:val="center"/>
                </w:tcPr>
                <w:p w14:paraId="4B1E99CF">
                  <w:pPr>
                    <w:spacing w:line="3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项目及项目周边</w:t>
                  </w:r>
                  <w:r>
                    <w:rPr>
                      <w:rFonts w:hint="eastAsia" w:ascii="宋体" w:hAnsi="宋体" w:eastAsia="宋体" w:cs="宋体"/>
                      <w:color w:val="auto"/>
                      <w:sz w:val="21"/>
                      <w:szCs w:val="21"/>
                      <w:lang w:val="en-US" w:eastAsia="zh-CN"/>
                    </w:rPr>
                    <w:t>6km</w:t>
                  </w:r>
                  <w:r>
                    <w:rPr>
                      <w:rFonts w:hint="eastAsia" w:ascii="宋体" w:hAnsi="宋体" w:eastAsia="宋体" w:cs="宋体"/>
                      <w:color w:val="auto"/>
                      <w:sz w:val="21"/>
                      <w:szCs w:val="21"/>
                      <w:vertAlign w:val="superscript"/>
                      <w:lang w:val="en-US" w:eastAsia="zh-CN"/>
                    </w:rPr>
                    <w:t>2</w:t>
                  </w:r>
                  <w:r>
                    <w:rPr>
                      <w:rFonts w:hint="eastAsia" w:ascii="宋体" w:hAnsi="宋体" w:eastAsia="宋体" w:cs="宋体"/>
                      <w:color w:val="auto"/>
                      <w:sz w:val="21"/>
                      <w:szCs w:val="21"/>
                      <w:vertAlign w:val="baseline"/>
                      <w:lang w:val="en-US" w:eastAsia="zh-CN"/>
                    </w:rPr>
                    <w:t>的区域范围</w:t>
                  </w:r>
                </w:p>
              </w:tc>
              <w:tc>
                <w:tcPr>
                  <w:tcW w:w="4842" w:type="dxa"/>
                  <w:vAlign w:val="center"/>
                </w:tcPr>
                <w:p w14:paraId="1C45574C">
                  <w:pPr>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《地表水环境质量标准》（GB3838-2002）Ⅲ类</w:t>
                  </w:r>
                </w:p>
              </w:tc>
            </w:tr>
          </w:tbl>
          <w:p w14:paraId="64CE999A">
            <w:pPr>
              <w:spacing w:line="360" w:lineRule="auto"/>
              <w:rPr>
                <w:rFonts w:hint="eastAsia" w:ascii="宋体" w:hAnsi="宋体" w:eastAsia="宋体" w:cs="宋体"/>
                <w:color w:val="auto"/>
                <w:sz w:val="24"/>
                <w:szCs w:val="24"/>
              </w:rPr>
            </w:pPr>
          </w:p>
        </w:tc>
      </w:tr>
    </w:tbl>
    <w:p w14:paraId="44513483">
      <w:pPr>
        <w:spacing w:line="360" w:lineRule="auto"/>
        <w:rPr>
          <w:rFonts w:hint="eastAsia" w:ascii="宋体" w:hAnsi="宋体" w:eastAsia="宋体" w:cs="宋体"/>
          <w:b/>
          <w:color w:val="auto"/>
          <w:sz w:val="28"/>
          <w:szCs w:val="28"/>
        </w:rPr>
      </w:pPr>
    </w:p>
    <w:p w14:paraId="68D79650">
      <w:pPr>
        <w:pStyle w:val="3"/>
        <w:spacing w:before="0" w:after="0" w:line="576" w:lineRule="auto"/>
        <w:rPr>
          <w:rFonts w:hint="eastAsia" w:ascii="宋体" w:hAnsi="宋体" w:eastAsia="宋体" w:cs="宋体"/>
          <w:color w:val="auto"/>
          <w:szCs w:val="28"/>
        </w:rPr>
      </w:pPr>
      <w:r>
        <w:rPr>
          <w:rFonts w:hint="eastAsia" w:ascii="宋体" w:hAnsi="宋体" w:eastAsia="宋体" w:cs="宋体"/>
          <w:color w:val="auto"/>
          <w:sz w:val="28"/>
          <w:szCs w:val="28"/>
        </w:rPr>
        <w:t xml:space="preserve">评价适用标准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（表四）</w:t>
      </w:r>
    </w:p>
    <w:tbl>
      <w:tblPr>
        <w:tblStyle w:val="19"/>
        <w:tblW w:w="1019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44"/>
        <w:gridCol w:w="9647"/>
      </w:tblGrid>
      <w:tr w14:paraId="51FC8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55" w:hRule="atLeast"/>
          <w:jc w:val="center"/>
        </w:trPr>
        <w:tc>
          <w:tcPr>
            <w:tcW w:w="544" w:type="dxa"/>
            <w:tcBorders>
              <w:top w:val="single" w:color="000000" w:sz="6" w:space="0"/>
              <w:left w:val="single" w:color="auto" w:sz="4" w:space="0"/>
              <w:bottom w:val="single" w:color="000000" w:sz="6" w:space="0"/>
              <w:right w:val="single" w:color="000000" w:sz="6" w:space="0"/>
            </w:tcBorders>
            <w:vAlign w:val="center"/>
          </w:tcPr>
          <w:p w14:paraId="016FAB2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环境质量标准</w:t>
            </w:r>
          </w:p>
        </w:tc>
        <w:tc>
          <w:tcPr>
            <w:tcW w:w="9647" w:type="dxa"/>
            <w:tcBorders>
              <w:top w:val="single" w:color="000000" w:sz="6" w:space="0"/>
              <w:left w:val="single" w:color="auto" w:sz="4" w:space="0"/>
              <w:bottom w:val="single" w:color="000000" w:sz="6" w:space="0"/>
              <w:right w:val="single" w:color="000000" w:sz="6" w:space="0"/>
            </w:tcBorders>
          </w:tcPr>
          <w:p w14:paraId="3CE4C445">
            <w:pPr>
              <w:autoSpaceDE w:val="0"/>
              <w:autoSpaceDN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根据遂宁市环保局建设项目执行环保标准的通知</w:t>
            </w:r>
            <w:r>
              <w:rPr>
                <w:rFonts w:hint="eastAsia" w:ascii="宋体" w:hAnsi="宋体" w:eastAsia="宋体" w:cs="宋体"/>
                <w:bCs/>
                <w:color w:val="auto"/>
                <w:sz w:val="24"/>
                <w:lang w:eastAsia="zh-CN"/>
              </w:rPr>
              <w:t>遂环标【</w:t>
            </w:r>
            <w:r>
              <w:rPr>
                <w:rFonts w:hint="eastAsia" w:ascii="宋体" w:hAnsi="宋体" w:eastAsia="宋体" w:cs="宋体"/>
                <w:bCs/>
                <w:color w:val="auto"/>
                <w:sz w:val="24"/>
                <w:lang w:val="en-US" w:eastAsia="zh-CN"/>
              </w:rPr>
              <w:t>2018</w:t>
            </w: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27号</w:t>
            </w:r>
            <w:r>
              <w:rPr>
                <w:rFonts w:hint="eastAsia" w:ascii="宋体" w:hAnsi="宋体" w:eastAsia="宋体" w:cs="宋体"/>
                <w:bCs/>
                <w:color w:val="auto"/>
                <w:sz w:val="24"/>
              </w:rPr>
              <w:t>，确定本项评价执行以下环境质量标准：</w:t>
            </w:r>
          </w:p>
          <w:p w14:paraId="65A720DF">
            <w:pPr>
              <w:adjustRightInd w:val="0"/>
              <w:snapToGrid w:val="0"/>
              <w:spacing w:line="360" w:lineRule="auto"/>
              <w:rPr>
                <w:rFonts w:hint="eastAsia" w:ascii="宋体" w:hAnsi="宋体" w:eastAsia="宋体" w:cs="宋体"/>
                <w:b/>
                <w:color w:val="auto"/>
                <w:sz w:val="24"/>
              </w:rPr>
            </w:pPr>
            <w:r>
              <w:rPr>
                <w:rFonts w:hint="eastAsia" w:ascii="宋体" w:hAnsi="宋体" w:eastAsia="宋体" w:cs="宋体"/>
                <w:b/>
                <w:color w:val="auto"/>
                <w:sz w:val="24"/>
              </w:rPr>
              <w:t>1、大气环境执行《环境空气质量标准》（GB3095-2012）二级标准。</w:t>
            </w:r>
          </w:p>
          <w:p w14:paraId="3D98518E">
            <w:pPr>
              <w:jc w:val="center"/>
              <w:rPr>
                <w:rFonts w:hint="eastAsia" w:ascii="宋体" w:hAnsi="宋体" w:eastAsia="宋体" w:cs="宋体"/>
                <w:b/>
                <w:color w:val="auto"/>
                <w:szCs w:val="21"/>
              </w:rPr>
            </w:pPr>
            <w:r>
              <w:rPr>
                <w:rFonts w:hint="eastAsia" w:ascii="宋体" w:hAnsi="宋体" w:eastAsia="宋体" w:cs="宋体"/>
                <w:b/>
                <w:color w:val="auto"/>
                <w:szCs w:val="21"/>
              </w:rPr>
              <w:t>表4-1  各项污染物的浓度限值  单位：mg/Nm</w:t>
            </w:r>
            <w:r>
              <w:rPr>
                <w:rFonts w:hint="eastAsia" w:ascii="宋体" w:hAnsi="宋体" w:eastAsia="宋体" w:cs="宋体"/>
                <w:b/>
                <w:color w:val="auto"/>
                <w:szCs w:val="21"/>
                <w:vertAlign w:val="superscript"/>
              </w:rPr>
              <w:t>3</w:t>
            </w:r>
          </w:p>
          <w:tbl>
            <w:tblPr>
              <w:tblStyle w:val="19"/>
              <w:tblW w:w="850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736"/>
              <w:gridCol w:w="1652"/>
              <w:gridCol w:w="1822"/>
              <w:gridCol w:w="1809"/>
            </w:tblGrid>
            <w:tr w14:paraId="62B5FD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22" w:type="dxa"/>
                  <w:gridSpan w:val="2"/>
                  <w:vAlign w:val="center"/>
                </w:tcPr>
                <w:p w14:paraId="200C8D25">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污染物名称</w:t>
                  </w:r>
                </w:p>
              </w:tc>
              <w:tc>
                <w:tcPr>
                  <w:tcW w:w="1652" w:type="dxa"/>
                  <w:vAlign w:val="center"/>
                </w:tcPr>
                <w:p w14:paraId="7C4CBE14">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SO</w:t>
                  </w:r>
                  <w:r>
                    <w:rPr>
                      <w:rFonts w:hint="eastAsia" w:ascii="宋体" w:hAnsi="宋体" w:eastAsia="宋体" w:cs="宋体"/>
                      <w:color w:val="auto"/>
                      <w:sz w:val="21"/>
                      <w:szCs w:val="21"/>
                      <w:vertAlign w:val="subscript"/>
                    </w:rPr>
                    <w:t>2</w:t>
                  </w:r>
                </w:p>
              </w:tc>
              <w:tc>
                <w:tcPr>
                  <w:tcW w:w="1822" w:type="dxa"/>
                  <w:vAlign w:val="center"/>
                </w:tcPr>
                <w:p w14:paraId="3CC741ED">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NO</w:t>
                  </w:r>
                  <w:r>
                    <w:rPr>
                      <w:rFonts w:hint="eastAsia" w:ascii="宋体" w:hAnsi="宋体" w:eastAsia="宋体" w:cs="宋体"/>
                      <w:color w:val="auto"/>
                      <w:sz w:val="21"/>
                      <w:szCs w:val="21"/>
                      <w:vertAlign w:val="subscript"/>
                    </w:rPr>
                    <w:t>2</w:t>
                  </w:r>
                </w:p>
              </w:tc>
              <w:tc>
                <w:tcPr>
                  <w:tcW w:w="1809" w:type="dxa"/>
                  <w:vAlign w:val="center"/>
                </w:tcPr>
                <w:p w14:paraId="7C2E9F76">
                  <w:pPr>
                    <w:snapToGrid w:val="0"/>
                    <w:spacing w:line="32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TSP</w:t>
                  </w:r>
                </w:p>
              </w:tc>
            </w:tr>
            <w:tr w14:paraId="7D9A65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86" w:type="dxa"/>
                  <w:vMerge w:val="restart"/>
                  <w:vAlign w:val="center"/>
                </w:tcPr>
                <w:p w14:paraId="289C761D">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取值时间</w:t>
                  </w:r>
                </w:p>
              </w:tc>
              <w:tc>
                <w:tcPr>
                  <w:tcW w:w="1736" w:type="dxa"/>
                  <w:vAlign w:val="center"/>
                </w:tcPr>
                <w:p w14:paraId="6DD3A3FB">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年平均值</w:t>
                  </w:r>
                </w:p>
              </w:tc>
              <w:tc>
                <w:tcPr>
                  <w:tcW w:w="1652" w:type="dxa"/>
                  <w:vAlign w:val="center"/>
                </w:tcPr>
                <w:p w14:paraId="1E8D5A6E">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0.06 mg/Nm</w:t>
                  </w:r>
                  <w:r>
                    <w:rPr>
                      <w:rFonts w:hint="eastAsia" w:ascii="宋体" w:hAnsi="宋体" w:eastAsia="宋体" w:cs="宋体"/>
                      <w:color w:val="auto"/>
                      <w:sz w:val="21"/>
                      <w:szCs w:val="21"/>
                      <w:vertAlign w:val="superscript"/>
                    </w:rPr>
                    <w:t>3</w:t>
                  </w:r>
                </w:p>
              </w:tc>
              <w:tc>
                <w:tcPr>
                  <w:tcW w:w="1822" w:type="dxa"/>
                  <w:vAlign w:val="center"/>
                </w:tcPr>
                <w:p w14:paraId="10862B5D">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0.04 mg/Nm</w:t>
                  </w:r>
                  <w:r>
                    <w:rPr>
                      <w:rFonts w:hint="eastAsia" w:ascii="宋体" w:hAnsi="宋体" w:eastAsia="宋体" w:cs="宋体"/>
                      <w:color w:val="auto"/>
                      <w:sz w:val="21"/>
                      <w:szCs w:val="21"/>
                      <w:vertAlign w:val="superscript"/>
                    </w:rPr>
                    <w:t>3</w:t>
                  </w:r>
                </w:p>
              </w:tc>
              <w:tc>
                <w:tcPr>
                  <w:tcW w:w="1809" w:type="dxa"/>
                  <w:vAlign w:val="center"/>
                </w:tcPr>
                <w:p w14:paraId="2AF67633">
                  <w:pPr>
                    <w:snapToGrid w:val="0"/>
                    <w:spacing w:line="32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w:t>
                  </w:r>
                </w:p>
              </w:tc>
            </w:tr>
            <w:tr w14:paraId="4808FA6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86" w:type="dxa"/>
                  <w:vMerge w:val="continue"/>
                  <w:vAlign w:val="center"/>
                </w:tcPr>
                <w:p w14:paraId="5B795D3A">
                  <w:pPr>
                    <w:snapToGrid w:val="0"/>
                    <w:spacing w:line="320" w:lineRule="exact"/>
                    <w:jc w:val="center"/>
                    <w:rPr>
                      <w:rFonts w:hint="eastAsia" w:ascii="宋体" w:hAnsi="宋体" w:eastAsia="宋体" w:cs="宋体"/>
                      <w:color w:val="auto"/>
                      <w:sz w:val="21"/>
                      <w:szCs w:val="21"/>
                    </w:rPr>
                  </w:pPr>
                </w:p>
              </w:tc>
              <w:tc>
                <w:tcPr>
                  <w:tcW w:w="1736" w:type="dxa"/>
                  <w:vAlign w:val="center"/>
                </w:tcPr>
                <w:p w14:paraId="24FAA899">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日平均值</w:t>
                  </w:r>
                </w:p>
              </w:tc>
              <w:tc>
                <w:tcPr>
                  <w:tcW w:w="1652" w:type="dxa"/>
                  <w:vAlign w:val="center"/>
                </w:tcPr>
                <w:p w14:paraId="1F0F4578">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0.15 mg/Nm</w:t>
                  </w:r>
                  <w:r>
                    <w:rPr>
                      <w:rFonts w:hint="eastAsia" w:ascii="宋体" w:hAnsi="宋体" w:eastAsia="宋体" w:cs="宋体"/>
                      <w:color w:val="auto"/>
                      <w:sz w:val="21"/>
                      <w:szCs w:val="21"/>
                      <w:vertAlign w:val="superscript"/>
                    </w:rPr>
                    <w:t>3</w:t>
                  </w:r>
                </w:p>
              </w:tc>
              <w:tc>
                <w:tcPr>
                  <w:tcW w:w="1822" w:type="dxa"/>
                  <w:vAlign w:val="center"/>
                </w:tcPr>
                <w:p w14:paraId="3212270E">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0.08 mg/Nm</w:t>
                  </w:r>
                  <w:r>
                    <w:rPr>
                      <w:rFonts w:hint="eastAsia" w:ascii="宋体" w:hAnsi="宋体" w:eastAsia="宋体" w:cs="宋体"/>
                      <w:color w:val="auto"/>
                      <w:sz w:val="21"/>
                      <w:szCs w:val="21"/>
                      <w:vertAlign w:val="superscript"/>
                    </w:rPr>
                    <w:t>3</w:t>
                  </w:r>
                </w:p>
              </w:tc>
              <w:tc>
                <w:tcPr>
                  <w:tcW w:w="1809" w:type="dxa"/>
                  <w:vAlign w:val="center"/>
                </w:tcPr>
                <w:p w14:paraId="01086F53">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0.3</w:t>
                  </w:r>
                  <w:r>
                    <w:rPr>
                      <w:rFonts w:hint="eastAsia" w:ascii="宋体" w:hAnsi="宋体" w:eastAsia="宋体" w:cs="宋体"/>
                      <w:color w:val="auto"/>
                      <w:sz w:val="21"/>
                      <w:szCs w:val="21"/>
                    </w:rPr>
                    <w:t xml:space="preserve"> mg/Nm</w:t>
                  </w:r>
                  <w:r>
                    <w:rPr>
                      <w:rFonts w:hint="eastAsia" w:ascii="宋体" w:hAnsi="宋体" w:eastAsia="宋体" w:cs="宋体"/>
                      <w:color w:val="auto"/>
                      <w:sz w:val="21"/>
                      <w:szCs w:val="21"/>
                      <w:vertAlign w:val="superscript"/>
                    </w:rPr>
                    <w:t>3</w:t>
                  </w:r>
                </w:p>
              </w:tc>
            </w:tr>
            <w:tr w14:paraId="2AE949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86" w:type="dxa"/>
                  <w:vMerge w:val="continue"/>
                  <w:vAlign w:val="center"/>
                </w:tcPr>
                <w:p w14:paraId="4386902D">
                  <w:pPr>
                    <w:snapToGrid w:val="0"/>
                    <w:spacing w:line="320" w:lineRule="exact"/>
                    <w:jc w:val="center"/>
                    <w:rPr>
                      <w:rFonts w:hint="eastAsia" w:ascii="宋体" w:hAnsi="宋体" w:eastAsia="宋体" w:cs="宋体"/>
                      <w:color w:val="auto"/>
                      <w:sz w:val="21"/>
                      <w:szCs w:val="21"/>
                    </w:rPr>
                  </w:pPr>
                </w:p>
              </w:tc>
              <w:tc>
                <w:tcPr>
                  <w:tcW w:w="1736" w:type="dxa"/>
                  <w:vAlign w:val="center"/>
                </w:tcPr>
                <w:p w14:paraId="3A9866E0">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小时平均</w:t>
                  </w:r>
                </w:p>
              </w:tc>
              <w:tc>
                <w:tcPr>
                  <w:tcW w:w="1652" w:type="dxa"/>
                  <w:vAlign w:val="center"/>
                </w:tcPr>
                <w:p w14:paraId="30539967">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0.50 mg/Nm</w:t>
                  </w:r>
                  <w:r>
                    <w:rPr>
                      <w:rFonts w:hint="eastAsia" w:ascii="宋体" w:hAnsi="宋体" w:eastAsia="宋体" w:cs="宋体"/>
                      <w:color w:val="auto"/>
                      <w:sz w:val="21"/>
                      <w:szCs w:val="21"/>
                      <w:vertAlign w:val="superscript"/>
                    </w:rPr>
                    <w:t>3</w:t>
                  </w:r>
                </w:p>
              </w:tc>
              <w:tc>
                <w:tcPr>
                  <w:tcW w:w="1822" w:type="dxa"/>
                  <w:vAlign w:val="center"/>
                </w:tcPr>
                <w:p w14:paraId="59658C14">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0.20 mg/Nm</w:t>
                  </w:r>
                  <w:r>
                    <w:rPr>
                      <w:rFonts w:hint="eastAsia" w:ascii="宋体" w:hAnsi="宋体" w:eastAsia="宋体" w:cs="宋体"/>
                      <w:color w:val="auto"/>
                      <w:sz w:val="21"/>
                      <w:szCs w:val="21"/>
                      <w:vertAlign w:val="superscript"/>
                    </w:rPr>
                    <w:t>3</w:t>
                  </w:r>
                </w:p>
              </w:tc>
              <w:tc>
                <w:tcPr>
                  <w:tcW w:w="1809" w:type="dxa"/>
                  <w:vAlign w:val="center"/>
                </w:tcPr>
                <w:p w14:paraId="6349B483">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229AE017">
            <w:pPr>
              <w:snapToGrid w:val="0"/>
              <w:spacing w:before="156" w:beforeLines="50"/>
              <w:rPr>
                <w:rFonts w:hint="eastAsia" w:ascii="宋体" w:hAnsi="宋体" w:eastAsia="宋体" w:cs="宋体"/>
                <w:color w:val="auto"/>
                <w:sz w:val="24"/>
              </w:rPr>
            </w:pPr>
          </w:p>
          <w:p w14:paraId="37A9B894">
            <w:pPr>
              <w:snapToGrid w:val="0"/>
              <w:spacing w:line="360" w:lineRule="auto"/>
              <w:rPr>
                <w:rFonts w:hint="eastAsia" w:ascii="宋体" w:hAnsi="宋体" w:eastAsia="宋体" w:cs="宋体"/>
                <w:color w:val="auto"/>
                <w:sz w:val="24"/>
              </w:rPr>
            </w:pPr>
            <w:r>
              <w:rPr>
                <w:rFonts w:hint="eastAsia" w:ascii="宋体" w:hAnsi="宋体" w:eastAsia="宋体" w:cs="宋体"/>
                <w:b/>
                <w:color w:val="auto"/>
                <w:sz w:val="24"/>
              </w:rPr>
              <w:t>2、声环境质量执行《声环境质量标准》（GB3096-2008）中3类标准。</w:t>
            </w:r>
          </w:p>
          <w:p w14:paraId="5B46D909">
            <w:pPr>
              <w:spacing w:line="240" w:lineRule="atLeast"/>
              <w:jc w:val="center"/>
              <w:rPr>
                <w:rFonts w:hint="eastAsia" w:ascii="宋体" w:hAnsi="宋体" w:eastAsia="宋体" w:cs="宋体"/>
                <w:b/>
                <w:color w:val="auto"/>
                <w:szCs w:val="21"/>
              </w:rPr>
            </w:pPr>
            <w:r>
              <w:rPr>
                <w:rFonts w:hint="eastAsia" w:ascii="宋体" w:hAnsi="宋体" w:eastAsia="宋体" w:cs="宋体"/>
                <w:b/>
                <w:color w:val="auto"/>
                <w:szCs w:val="21"/>
              </w:rPr>
              <w:t>表4-2  3类标准中昼夜的噪声值</w:t>
            </w:r>
          </w:p>
          <w:tbl>
            <w:tblPr>
              <w:tblStyle w:val="19"/>
              <w:tblW w:w="8505"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914"/>
              <w:gridCol w:w="2194"/>
              <w:gridCol w:w="2706"/>
              <w:gridCol w:w="1691"/>
            </w:tblGrid>
            <w:tr w14:paraId="04F9EAB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914" w:type="dxa"/>
                  <w:vMerge w:val="restart"/>
                  <w:vAlign w:val="center"/>
                </w:tcPr>
                <w:p w14:paraId="1AB3473F">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环境噪声</w:t>
                  </w:r>
                </w:p>
              </w:tc>
              <w:tc>
                <w:tcPr>
                  <w:tcW w:w="2194" w:type="dxa"/>
                  <w:vMerge w:val="restart"/>
                  <w:vAlign w:val="center"/>
                </w:tcPr>
                <w:p w14:paraId="06587DA6">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3类</w:t>
                  </w:r>
                </w:p>
              </w:tc>
              <w:tc>
                <w:tcPr>
                  <w:tcW w:w="2706" w:type="dxa"/>
                  <w:vAlign w:val="center"/>
                </w:tcPr>
                <w:p w14:paraId="0386E59E">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昼间</w:t>
                  </w:r>
                </w:p>
              </w:tc>
              <w:tc>
                <w:tcPr>
                  <w:tcW w:w="1691" w:type="dxa"/>
                  <w:vAlign w:val="center"/>
                </w:tcPr>
                <w:p w14:paraId="455D5FE2">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65dB(A)</w:t>
                  </w:r>
                </w:p>
              </w:tc>
            </w:tr>
            <w:tr w14:paraId="53EC3E7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70" w:hRule="atLeast"/>
                <w:jc w:val="center"/>
              </w:trPr>
              <w:tc>
                <w:tcPr>
                  <w:tcW w:w="1914" w:type="dxa"/>
                  <w:vMerge w:val="continue"/>
                  <w:vAlign w:val="center"/>
                </w:tcPr>
                <w:p w14:paraId="73B375D5">
                  <w:pPr>
                    <w:snapToGrid w:val="0"/>
                    <w:spacing w:line="320" w:lineRule="exact"/>
                    <w:jc w:val="center"/>
                    <w:rPr>
                      <w:rFonts w:hint="eastAsia" w:ascii="宋体" w:hAnsi="宋体" w:eastAsia="宋体" w:cs="宋体"/>
                      <w:color w:val="auto"/>
                      <w:sz w:val="21"/>
                      <w:szCs w:val="21"/>
                    </w:rPr>
                  </w:pPr>
                </w:p>
              </w:tc>
              <w:tc>
                <w:tcPr>
                  <w:tcW w:w="2194" w:type="dxa"/>
                  <w:vMerge w:val="continue"/>
                  <w:vAlign w:val="center"/>
                </w:tcPr>
                <w:p w14:paraId="11DDF6EE">
                  <w:pPr>
                    <w:snapToGrid w:val="0"/>
                    <w:spacing w:line="320" w:lineRule="exact"/>
                    <w:jc w:val="center"/>
                    <w:rPr>
                      <w:rFonts w:hint="eastAsia" w:ascii="宋体" w:hAnsi="宋体" w:eastAsia="宋体" w:cs="宋体"/>
                      <w:color w:val="auto"/>
                      <w:sz w:val="21"/>
                      <w:szCs w:val="21"/>
                    </w:rPr>
                  </w:pPr>
                </w:p>
              </w:tc>
              <w:tc>
                <w:tcPr>
                  <w:tcW w:w="2706" w:type="dxa"/>
                  <w:vAlign w:val="center"/>
                </w:tcPr>
                <w:p w14:paraId="3675A203">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夜间</w:t>
                  </w:r>
                </w:p>
              </w:tc>
              <w:tc>
                <w:tcPr>
                  <w:tcW w:w="1691" w:type="dxa"/>
                  <w:vAlign w:val="center"/>
                </w:tcPr>
                <w:p w14:paraId="68B80B8A">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55dB(A)</w:t>
                  </w:r>
                </w:p>
              </w:tc>
            </w:tr>
          </w:tbl>
          <w:p w14:paraId="7EA5E575">
            <w:pPr>
              <w:widowControl/>
              <w:snapToGrid w:val="0"/>
              <w:spacing w:before="156" w:beforeLines="50"/>
              <w:jc w:val="left"/>
              <w:rPr>
                <w:rFonts w:hint="eastAsia" w:ascii="宋体" w:hAnsi="宋体" w:eastAsia="宋体" w:cs="宋体"/>
                <w:color w:val="auto"/>
                <w:sz w:val="24"/>
              </w:rPr>
            </w:pPr>
          </w:p>
          <w:p w14:paraId="11ECBCF2">
            <w:pPr>
              <w:snapToGrid w:val="0"/>
              <w:spacing w:line="360" w:lineRule="auto"/>
              <w:rPr>
                <w:rFonts w:hint="eastAsia" w:ascii="宋体" w:hAnsi="宋体" w:eastAsia="宋体" w:cs="宋体"/>
                <w:b/>
                <w:color w:val="auto"/>
                <w:sz w:val="24"/>
              </w:rPr>
            </w:pPr>
            <w:r>
              <w:rPr>
                <w:rFonts w:hint="eastAsia" w:ascii="宋体" w:hAnsi="宋体" w:eastAsia="宋体" w:cs="宋体"/>
                <w:b/>
                <w:color w:val="auto"/>
                <w:sz w:val="24"/>
              </w:rPr>
              <w:t>3、地表水环境执行《地表水环境质量标准》（GB3838-2002）Ⅲ类标准。</w:t>
            </w:r>
          </w:p>
          <w:p w14:paraId="52BC01C9">
            <w:pPr>
              <w:spacing w:line="240" w:lineRule="atLeast"/>
              <w:jc w:val="center"/>
              <w:rPr>
                <w:rFonts w:hint="eastAsia" w:ascii="宋体" w:hAnsi="宋体" w:eastAsia="宋体" w:cs="宋体"/>
                <w:b/>
                <w:color w:val="auto"/>
                <w:szCs w:val="21"/>
              </w:rPr>
            </w:pPr>
            <w:r>
              <w:rPr>
                <w:rFonts w:hint="eastAsia" w:ascii="宋体" w:hAnsi="宋体" w:eastAsia="宋体" w:cs="宋体"/>
                <w:b/>
                <w:color w:val="auto"/>
                <w:szCs w:val="21"/>
              </w:rPr>
              <w:t>表4-3  Ⅲ类标准中各项参数的值</w:t>
            </w:r>
          </w:p>
          <w:tbl>
            <w:tblPr>
              <w:tblStyle w:val="19"/>
              <w:tblW w:w="850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1057"/>
              <w:gridCol w:w="1584"/>
              <w:gridCol w:w="1408"/>
              <w:gridCol w:w="1424"/>
              <w:gridCol w:w="1652"/>
            </w:tblGrid>
            <w:tr w14:paraId="32FB02E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top"/>
                </w:tcPr>
                <w:p w14:paraId="7B286E79">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w:t>
                  </w:r>
                </w:p>
              </w:tc>
              <w:tc>
                <w:tcPr>
                  <w:tcW w:w="1057" w:type="dxa"/>
                  <w:vAlign w:val="top"/>
                </w:tcPr>
                <w:p w14:paraId="13912C3E">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pH</w:t>
                  </w:r>
                </w:p>
              </w:tc>
              <w:tc>
                <w:tcPr>
                  <w:tcW w:w="1584" w:type="dxa"/>
                  <w:vAlign w:val="top"/>
                </w:tcPr>
                <w:p w14:paraId="381BFAD2">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COD</w:t>
                  </w:r>
                </w:p>
              </w:tc>
              <w:tc>
                <w:tcPr>
                  <w:tcW w:w="1408" w:type="dxa"/>
                  <w:vAlign w:val="top"/>
                </w:tcPr>
                <w:p w14:paraId="64BA2E6C">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BOD</w:t>
                  </w:r>
                  <w:r>
                    <w:rPr>
                      <w:rFonts w:hint="eastAsia" w:ascii="宋体" w:hAnsi="宋体" w:eastAsia="宋体" w:cs="宋体"/>
                      <w:color w:val="auto"/>
                      <w:sz w:val="21"/>
                      <w:szCs w:val="21"/>
                      <w:vertAlign w:val="subscript"/>
                    </w:rPr>
                    <w:t>5</w:t>
                  </w:r>
                </w:p>
              </w:tc>
              <w:tc>
                <w:tcPr>
                  <w:tcW w:w="1424" w:type="dxa"/>
                  <w:vAlign w:val="top"/>
                </w:tcPr>
                <w:p w14:paraId="105A5341">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pacing w:val="4"/>
                      <w:sz w:val="21"/>
                      <w:szCs w:val="21"/>
                    </w:rPr>
                    <w:t>NH</w:t>
                  </w:r>
                  <w:r>
                    <w:rPr>
                      <w:rFonts w:hint="eastAsia" w:ascii="宋体" w:hAnsi="宋体" w:eastAsia="宋体" w:cs="宋体"/>
                      <w:color w:val="auto"/>
                      <w:spacing w:val="4"/>
                      <w:sz w:val="21"/>
                      <w:szCs w:val="21"/>
                      <w:vertAlign w:val="subscript"/>
                    </w:rPr>
                    <w:t>3</w:t>
                  </w:r>
                  <w:r>
                    <w:rPr>
                      <w:rFonts w:hint="eastAsia" w:ascii="宋体" w:hAnsi="宋体" w:eastAsia="宋体" w:cs="宋体"/>
                      <w:color w:val="auto"/>
                      <w:spacing w:val="4"/>
                      <w:sz w:val="21"/>
                      <w:szCs w:val="21"/>
                    </w:rPr>
                    <w:t>-N</w:t>
                  </w:r>
                </w:p>
              </w:tc>
              <w:tc>
                <w:tcPr>
                  <w:tcW w:w="1652" w:type="dxa"/>
                  <w:vAlign w:val="top"/>
                </w:tcPr>
                <w:p w14:paraId="6DFCB274">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石油类</w:t>
                  </w:r>
                </w:p>
              </w:tc>
            </w:tr>
            <w:tr w14:paraId="289DF2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top"/>
                </w:tcPr>
                <w:p w14:paraId="0B47E952">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标准值</w:t>
                  </w:r>
                </w:p>
              </w:tc>
              <w:tc>
                <w:tcPr>
                  <w:tcW w:w="1057" w:type="dxa"/>
                  <w:vAlign w:val="top"/>
                </w:tcPr>
                <w:p w14:paraId="699D86DE">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6~9</w:t>
                  </w:r>
                </w:p>
              </w:tc>
              <w:tc>
                <w:tcPr>
                  <w:tcW w:w="1584" w:type="dxa"/>
                  <w:vAlign w:val="top"/>
                </w:tcPr>
                <w:p w14:paraId="7ED12B5B">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≤20 mg/L</w:t>
                  </w:r>
                </w:p>
              </w:tc>
              <w:tc>
                <w:tcPr>
                  <w:tcW w:w="1408" w:type="dxa"/>
                  <w:vAlign w:val="top"/>
                </w:tcPr>
                <w:p w14:paraId="0738DBC7">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≤4 mg/L</w:t>
                  </w:r>
                </w:p>
              </w:tc>
              <w:tc>
                <w:tcPr>
                  <w:tcW w:w="1424" w:type="dxa"/>
                  <w:vAlign w:val="top"/>
                </w:tcPr>
                <w:p w14:paraId="49D5A973">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 mg/L</w:t>
                  </w:r>
                </w:p>
              </w:tc>
              <w:tc>
                <w:tcPr>
                  <w:tcW w:w="1652" w:type="dxa"/>
                  <w:vAlign w:val="top"/>
                </w:tcPr>
                <w:p w14:paraId="3950C5EC">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≤0.05 mg/L</w:t>
                  </w:r>
                </w:p>
              </w:tc>
            </w:tr>
          </w:tbl>
          <w:p w14:paraId="0363E7DA">
            <w:pPr>
              <w:widowControl/>
              <w:snapToGrid w:val="0"/>
              <w:spacing w:before="156" w:beforeLines="50"/>
              <w:jc w:val="left"/>
              <w:rPr>
                <w:rFonts w:hint="eastAsia" w:ascii="宋体" w:hAnsi="宋体" w:eastAsia="宋体" w:cs="宋体"/>
                <w:color w:val="auto"/>
                <w:sz w:val="24"/>
              </w:rPr>
            </w:pPr>
          </w:p>
          <w:p w14:paraId="30AB69D4">
            <w:pPr>
              <w:snapToGrid w:val="0"/>
              <w:spacing w:line="360" w:lineRule="auto"/>
              <w:rPr>
                <w:rFonts w:hint="eastAsia" w:ascii="宋体" w:hAnsi="宋体" w:eastAsia="宋体" w:cs="宋体"/>
                <w:b/>
                <w:color w:val="auto"/>
                <w:sz w:val="24"/>
              </w:rPr>
            </w:pPr>
            <w:r>
              <w:rPr>
                <w:rFonts w:hint="eastAsia" w:ascii="宋体" w:hAnsi="宋体" w:eastAsia="宋体" w:cs="宋体"/>
                <w:b/>
                <w:color w:val="auto"/>
                <w:sz w:val="24"/>
              </w:rPr>
              <w:t>4、地下水环境执行《地下水质量标准》（GB14848-93）Ⅲ类标准。</w:t>
            </w:r>
          </w:p>
          <w:p w14:paraId="07CF8DD2">
            <w:pPr>
              <w:spacing w:line="240" w:lineRule="atLeast"/>
              <w:jc w:val="center"/>
              <w:rPr>
                <w:rFonts w:hint="eastAsia" w:ascii="宋体" w:hAnsi="宋体" w:eastAsia="宋体" w:cs="宋体"/>
                <w:b/>
                <w:color w:val="auto"/>
                <w:szCs w:val="21"/>
              </w:rPr>
            </w:pPr>
            <w:r>
              <w:rPr>
                <w:rFonts w:hint="eastAsia" w:ascii="宋体" w:hAnsi="宋体" w:eastAsia="宋体" w:cs="宋体"/>
                <w:b/>
                <w:color w:val="auto"/>
                <w:szCs w:val="21"/>
              </w:rPr>
              <w:t>表4-4  Ⅲ类标准中各项参数的值</w:t>
            </w:r>
          </w:p>
          <w:tbl>
            <w:tblPr>
              <w:tblStyle w:val="19"/>
              <w:tblW w:w="850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474"/>
              <w:gridCol w:w="1924"/>
              <w:gridCol w:w="1924"/>
              <w:gridCol w:w="1786"/>
            </w:tblGrid>
            <w:tr w14:paraId="6932E32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97" w:type="dxa"/>
                  <w:vAlign w:val="top"/>
                </w:tcPr>
                <w:p w14:paraId="3DB02C45">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w:t>
                  </w:r>
                </w:p>
              </w:tc>
              <w:tc>
                <w:tcPr>
                  <w:tcW w:w="1474" w:type="dxa"/>
                  <w:vAlign w:val="top"/>
                </w:tcPr>
                <w:p w14:paraId="68508E77">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pH</w:t>
                  </w:r>
                </w:p>
              </w:tc>
              <w:tc>
                <w:tcPr>
                  <w:tcW w:w="1924" w:type="dxa"/>
                  <w:vAlign w:val="top"/>
                </w:tcPr>
                <w:p w14:paraId="49537413">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高锰酸盐指数</w:t>
                  </w:r>
                </w:p>
              </w:tc>
              <w:tc>
                <w:tcPr>
                  <w:tcW w:w="1924" w:type="dxa"/>
                  <w:vAlign w:val="top"/>
                </w:tcPr>
                <w:p w14:paraId="677412FD">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pacing w:val="4"/>
                      <w:sz w:val="21"/>
                      <w:szCs w:val="21"/>
                    </w:rPr>
                    <w:t>NH</w:t>
                  </w:r>
                  <w:r>
                    <w:rPr>
                      <w:rFonts w:hint="eastAsia" w:ascii="宋体" w:hAnsi="宋体" w:eastAsia="宋体" w:cs="宋体"/>
                      <w:color w:val="auto"/>
                      <w:spacing w:val="4"/>
                      <w:sz w:val="21"/>
                      <w:szCs w:val="21"/>
                      <w:vertAlign w:val="subscript"/>
                    </w:rPr>
                    <w:t>3</w:t>
                  </w:r>
                  <w:r>
                    <w:rPr>
                      <w:rFonts w:hint="eastAsia" w:ascii="宋体" w:hAnsi="宋体" w:eastAsia="宋体" w:cs="宋体"/>
                      <w:color w:val="auto"/>
                      <w:spacing w:val="4"/>
                      <w:sz w:val="21"/>
                      <w:szCs w:val="21"/>
                    </w:rPr>
                    <w:t>-N</w:t>
                  </w:r>
                </w:p>
              </w:tc>
              <w:tc>
                <w:tcPr>
                  <w:tcW w:w="1786" w:type="dxa"/>
                  <w:vAlign w:val="top"/>
                </w:tcPr>
                <w:p w14:paraId="0D6DBF27">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氟化物</w:t>
                  </w:r>
                </w:p>
              </w:tc>
            </w:tr>
            <w:tr w14:paraId="5E5F1FB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97" w:type="dxa"/>
                  <w:vAlign w:val="top"/>
                </w:tcPr>
                <w:p w14:paraId="4C7BFA36">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标准值</w:t>
                  </w:r>
                </w:p>
              </w:tc>
              <w:tc>
                <w:tcPr>
                  <w:tcW w:w="1474" w:type="dxa"/>
                  <w:vAlign w:val="top"/>
                </w:tcPr>
                <w:p w14:paraId="3E7582AA">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6.5~8.5</w:t>
                  </w:r>
                </w:p>
              </w:tc>
              <w:tc>
                <w:tcPr>
                  <w:tcW w:w="1924" w:type="dxa"/>
                  <w:vAlign w:val="top"/>
                </w:tcPr>
                <w:p w14:paraId="1BC15790">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≤3.0 mg/L</w:t>
                  </w:r>
                </w:p>
              </w:tc>
              <w:tc>
                <w:tcPr>
                  <w:tcW w:w="1924" w:type="dxa"/>
                  <w:vAlign w:val="top"/>
                </w:tcPr>
                <w:p w14:paraId="3A4C3C79">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≤0.2 mg/L</w:t>
                  </w:r>
                </w:p>
              </w:tc>
              <w:tc>
                <w:tcPr>
                  <w:tcW w:w="1786" w:type="dxa"/>
                  <w:vAlign w:val="top"/>
                </w:tcPr>
                <w:p w14:paraId="7B766E1D">
                  <w:pPr>
                    <w:widowControl/>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 mg/L</w:t>
                  </w:r>
                </w:p>
              </w:tc>
            </w:tr>
          </w:tbl>
          <w:p w14:paraId="0D74C437">
            <w:pPr>
              <w:spacing w:line="360" w:lineRule="auto"/>
              <w:rPr>
                <w:rFonts w:hint="eastAsia" w:ascii="宋体" w:hAnsi="宋体" w:eastAsia="宋体" w:cs="宋体"/>
                <w:color w:val="auto"/>
                <w:sz w:val="24"/>
                <w:szCs w:val="24"/>
              </w:rPr>
            </w:pPr>
          </w:p>
        </w:tc>
      </w:tr>
      <w:tr w14:paraId="4A403D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261" w:hRule="atLeast"/>
          <w:jc w:val="center"/>
        </w:trPr>
        <w:tc>
          <w:tcPr>
            <w:tcW w:w="544" w:type="dxa"/>
            <w:tcBorders>
              <w:top w:val="single" w:color="000000" w:sz="6" w:space="0"/>
              <w:left w:val="single" w:color="auto" w:sz="4" w:space="0"/>
              <w:bottom w:val="single" w:color="000000" w:sz="6" w:space="0"/>
              <w:right w:val="single" w:color="000000" w:sz="6" w:space="0"/>
            </w:tcBorders>
            <w:vAlign w:val="center"/>
          </w:tcPr>
          <w:p w14:paraId="51CF4A37">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污染物排放标准</w:t>
            </w:r>
          </w:p>
        </w:tc>
        <w:tc>
          <w:tcPr>
            <w:tcW w:w="9647" w:type="dxa"/>
            <w:tcBorders>
              <w:top w:val="single" w:color="000000" w:sz="6" w:space="0"/>
              <w:left w:val="single" w:color="auto" w:sz="4" w:space="0"/>
              <w:bottom w:val="single" w:color="000000" w:sz="6" w:space="0"/>
              <w:right w:val="single" w:color="000000" w:sz="6" w:space="0"/>
            </w:tcBorders>
          </w:tcPr>
          <w:p w14:paraId="14F45DF7">
            <w:pPr>
              <w:snapToGrid w:val="0"/>
              <w:spacing w:line="240" w:lineRule="atLeast"/>
              <w:rPr>
                <w:rFonts w:hint="eastAsia" w:ascii="宋体" w:hAnsi="宋体" w:eastAsia="宋体" w:cs="宋体"/>
                <w:b/>
                <w:color w:val="auto"/>
                <w:sz w:val="24"/>
              </w:rPr>
            </w:pPr>
            <w:r>
              <w:rPr>
                <w:rFonts w:hint="eastAsia" w:ascii="宋体" w:hAnsi="宋体" w:eastAsia="宋体" w:cs="宋体"/>
                <w:b/>
                <w:color w:val="auto"/>
                <w:sz w:val="24"/>
              </w:rPr>
              <w:t>1、废气执行《大气污染物综合排放标准》（GB16297-1996）中的二级标准。</w:t>
            </w:r>
          </w:p>
          <w:p w14:paraId="5CEA4B05">
            <w:pPr>
              <w:spacing w:line="240" w:lineRule="atLeast"/>
              <w:jc w:val="center"/>
              <w:rPr>
                <w:rFonts w:hint="eastAsia" w:ascii="宋体" w:hAnsi="宋体" w:eastAsia="宋体" w:cs="宋体"/>
                <w:b/>
                <w:color w:val="auto"/>
                <w:szCs w:val="21"/>
              </w:rPr>
            </w:pPr>
            <w:r>
              <w:rPr>
                <w:rFonts w:hint="eastAsia" w:ascii="宋体" w:hAnsi="宋体" w:eastAsia="宋体" w:cs="宋体"/>
                <w:b/>
                <w:color w:val="auto"/>
                <w:szCs w:val="21"/>
              </w:rPr>
              <w:t>表4-5  大气污染物排放二级标准</w:t>
            </w:r>
          </w:p>
          <w:tbl>
            <w:tblPr>
              <w:tblStyle w:val="19"/>
              <w:tblW w:w="850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40"/>
              <w:gridCol w:w="2062"/>
              <w:gridCol w:w="1712"/>
              <w:gridCol w:w="3091"/>
            </w:tblGrid>
            <w:tr w14:paraId="3C86531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0" w:type="dxa"/>
                  <w:vAlign w:val="center"/>
                </w:tcPr>
                <w:p w14:paraId="7A7D9E8C">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污染物</w:t>
                  </w:r>
                </w:p>
              </w:tc>
              <w:tc>
                <w:tcPr>
                  <w:tcW w:w="2062" w:type="dxa"/>
                  <w:vAlign w:val="center"/>
                </w:tcPr>
                <w:p w14:paraId="7F58CFAB">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排放浓度</w:t>
                  </w:r>
                </w:p>
              </w:tc>
              <w:tc>
                <w:tcPr>
                  <w:tcW w:w="1712" w:type="dxa"/>
                  <w:vAlign w:val="center"/>
                </w:tcPr>
                <w:p w14:paraId="31DDB807">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排放速率</w:t>
                  </w:r>
                </w:p>
              </w:tc>
              <w:tc>
                <w:tcPr>
                  <w:tcW w:w="3091" w:type="dxa"/>
                  <w:vAlign w:val="center"/>
                </w:tcPr>
                <w:p w14:paraId="34059F43">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无组织排放监控浓度限值</w:t>
                  </w:r>
                </w:p>
              </w:tc>
            </w:tr>
            <w:tr w14:paraId="1AE83A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0" w:type="dxa"/>
                  <w:vAlign w:val="center"/>
                </w:tcPr>
                <w:p w14:paraId="76D60D28">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颗粒物</w:t>
                  </w:r>
                </w:p>
              </w:tc>
              <w:tc>
                <w:tcPr>
                  <w:tcW w:w="2062" w:type="dxa"/>
                  <w:vAlign w:val="center"/>
                </w:tcPr>
                <w:p w14:paraId="2CF523A4">
                  <w:pPr>
                    <w:snapToGrid w:val="0"/>
                    <w:spacing w:line="320" w:lineRule="exact"/>
                    <w:jc w:val="center"/>
                    <w:rPr>
                      <w:rFonts w:hint="eastAsia" w:ascii="宋体" w:hAnsi="宋体" w:eastAsia="宋体" w:cs="宋体"/>
                      <w:color w:val="auto"/>
                      <w:spacing w:val="4"/>
                      <w:sz w:val="21"/>
                      <w:szCs w:val="21"/>
                      <w:vertAlign w:val="superscript"/>
                    </w:rPr>
                  </w:pPr>
                  <w:r>
                    <w:rPr>
                      <w:rFonts w:hint="eastAsia" w:ascii="宋体" w:hAnsi="宋体" w:eastAsia="宋体" w:cs="宋体"/>
                      <w:color w:val="auto"/>
                      <w:spacing w:val="4"/>
                      <w:sz w:val="21"/>
                      <w:szCs w:val="21"/>
                    </w:rPr>
                    <w:t>120mg/m</w:t>
                  </w:r>
                  <w:r>
                    <w:rPr>
                      <w:rFonts w:hint="eastAsia" w:ascii="宋体" w:hAnsi="宋体" w:eastAsia="宋体" w:cs="宋体"/>
                      <w:color w:val="auto"/>
                      <w:spacing w:val="4"/>
                      <w:sz w:val="21"/>
                      <w:szCs w:val="21"/>
                      <w:vertAlign w:val="superscript"/>
                    </w:rPr>
                    <w:t>3</w:t>
                  </w:r>
                </w:p>
              </w:tc>
              <w:tc>
                <w:tcPr>
                  <w:tcW w:w="1712" w:type="dxa"/>
                  <w:vAlign w:val="center"/>
                </w:tcPr>
                <w:p w14:paraId="24845C93">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3.5</w:t>
                  </w:r>
                  <w:r>
                    <w:rPr>
                      <w:rFonts w:hint="eastAsia" w:ascii="宋体" w:hAnsi="宋体" w:eastAsia="宋体" w:cs="宋体"/>
                      <w:color w:val="auto"/>
                      <w:sz w:val="21"/>
                      <w:szCs w:val="21"/>
                    </w:rPr>
                    <w:t xml:space="preserve"> kg/h</w:t>
                  </w:r>
                </w:p>
              </w:tc>
              <w:tc>
                <w:tcPr>
                  <w:tcW w:w="3091" w:type="dxa"/>
                  <w:vAlign w:val="center"/>
                </w:tcPr>
                <w:p w14:paraId="3D5046A7">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1.0 mg/m</w:t>
                  </w:r>
                  <w:r>
                    <w:rPr>
                      <w:rFonts w:hint="eastAsia" w:ascii="宋体" w:hAnsi="宋体" w:eastAsia="宋体" w:cs="宋体"/>
                      <w:color w:val="auto"/>
                      <w:spacing w:val="4"/>
                      <w:sz w:val="21"/>
                      <w:szCs w:val="21"/>
                      <w:vertAlign w:val="superscript"/>
                    </w:rPr>
                    <w:t>3</w:t>
                  </w:r>
                </w:p>
              </w:tc>
            </w:tr>
            <w:tr w14:paraId="3B85914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0" w:type="dxa"/>
                  <w:vAlign w:val="center"/>
                </w:tcPr>
                <w:p w14:paraId="3F3B27B9">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氮氧化物</w:t>
                  </w:r>
                </w:p>
              </w:tc>
              <w:tc>
                <w:tcPr>
                  <w:tcW w:w="2062" w:type="dxa"/>
                  <w:vAlign w:val="center"/>
                </w:tcPr>
                <w:p w14:paraId="4E0EAFD3">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240mg/m</w:t>
                  </w:r>
                  <w:r>
                    <w:rPr>
                      <w:rFonts w:hint="eastAsia" w:ascii="宋体" w:hAnsi="宋体" w:eastAsia="宋体" w:cs="宋体"/>
                      <w:color w:val="auto"/>
                      <w:spacing w:val="4"/>
                      <w:sz w:val="21"/>
                      <w:szCs w:val="21"/>
                      <w:vertAlign w:val="superscript"/>
                    </w:rPr>
                    <w:t>3</w:t>
                  </w:r>
                </w:p>
              </w:tc>
              <w:tc>
                <w:tcPr>
                  <w:tcW w:w="1712" w:type="dxa"/>
                  <w:vAlign w:val="center"/>
                </w:tcPr>
                <w:p w14:paraId="7E0B43AA">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1.5</w:t>
                  </w:r>
                  <w:r>
                    <w:rPr>
                      <w:rFonts w:hint="eastAsia" w:ascii="宋体" w:hAnsi="宋体" w:eastAsia="宋体" w:cs="宋体"/>
                      <w:color w:val="auto"/>
                      <w:sz w:val="21"/>
                      <w:szCs w:val="21"/>
                    </w:rPr>
                    <w:t xml:space="preserve"> kg/h</w:t>
                  </w:r>
                </w:p>
              </w:tc>
              <w:tc>
                <w:tcPr>
                  <w:tcW w:w="3091" w:type="dxa"/>
                  <w:vAlign w:val="center"/>
                </w:tcPr>
                <w:p w14:paraId="341EF277">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0.12 mg/m</w:t>
                  </w:r>
                  <w:r>
                    <w:rPr>
                      <w:rFonts w:hint="eastAsia" w:ascii="宋体" w:hAnsi="宋体" w:eastAsia="宋体" w:cs="宋体"/>
                      <w:color w:val="auto"/>
                      <w:spacing w:val="4"/>
                      <w:sz w:val="21"/>
                      <w:szCs w:val="21"/>
                      <w:vertAlign w:val="superscript"/>
                    </w:rPr>
                    <w:t>3</w:t>
                  </w:r>
                </w:p>
              </w:tc>
            </w:tr>
            <w:tr w14:paraId="2BCFE97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0" w:type="dxa"/>
                  <w:vAlign w:val="center"/>
                </w:tcPr>
                <w:p w14:paraId="07C75220">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二氧化硫</w:t>
                  </w:r>
                </w:p>
              </w:tc>
              <w:tc>
                <w:tcPr>
                  <w:tcW w:w="2062" w:type="dxa"/>
                  <w:vAlign w:val="center"/>
                </w:tcPr>
                <w:p w14:paraId="64821D18">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550mg/m</w:t>
                  </w:r>
                  <w:r>
                    <w:rPr>
                      <w:rFonts w:hint="eastAsia" w:ascii="宋体" w:hAnsi="宋体" w:eastAsia="宋体" w:cs="宋体"/>
                      <w:color w:val="auto"/>
                      <w:spacing w:val="4"/>
                      <w:sz w:val="21"/>
                      <w:szCs w:val="21"/>
                      <w:vertAlign w:val="superscript"/>
                    </w:rPr>
                    <w:t>3</w:t>
                  </w:r>
                </w:p>
              </w:tc>
              <w:tc>
                <w:tcPr>
                  <w:tcW w:w="1712" w:type="dxa"/>
                  <w:vAlign w:val="center"/>
                </w:tcPr>
                <w:p w14:paraId="78A30FE9">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2.6</w:t>
                  </w:r>
                  <w:r>
                    <w:rPr>
                      <w:rFonts w:hint="eastAsia" w:ascii="宋体" w:hAnsi="宋体" w:eastAsia="宋体" w:cs="宋体"/>
                      <w:color w:val="auto"/>
                      <w:sz w:val="21"/>
                      <w:szCs w:val="21"/>
                    </w:rPr>
                    <w:t xml:space="preserve"> kg/h</w:t>
                  </w:r>
                </w:p>
              </w:tc>
              <w:tc>
                <w:tcPr>
                  <w:tcW w:w="3091" w:type="dxa"/>
                  <w:vAlign w:val="center"/>
                </w:tcPr>
                <w:p w14:paraId="2E2B2585">
                  <w:pPr>
                    <w:snapToGrid w:val="0"/>
                    <w:spacing w:line="320" w:lineRule="exact"/>
                    <w:jc w:val="center"/>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0.4 mg/m</w:t>
                  </w:r>
                  <w:r>
                    <w:rPr>
                      <w:rFonts w:hint="eastAsia" w:ascii="宋体" w:hAnsi="宋体" w:eastAsia="宋体" w:cs="宋体"/>
                      <w:color w:val="auto"/>
                      <w:spacing w:val="4"/>
                      <w:sz w:val="21"/>
                      <w:szCs w:val="21"/>
                      <w:vertAlign w:val="superscript"/>
                    </w:rPr>
                    <w:t>3</w:t>
                  </w:r>
                </w:p>
              </w:tc>
            </w:tr>
          </w:tbl>
          <w:p w14:paraId="2482A1FE">
            <w:pPr>
              <w:snapToGrid w:val="0"/>
              <w:spacing w:line="360" w:lineRule="auto"/>
              <w:rPr>
                <w:rFonts w:hint="eastAsia" w:ascii="宋体" w:hAnsi="宋体" w:eastAsia="宋体" w:cs="宋体"/>
                <w:b/>
                <w:color w:val="auto"/>
                <w:sz w:val="24"/>
              </w:rPr>
            </w:pPr>
          </w:p>
          <w:p w14:paraId="7E5B99A7">
            <w:pPr>
              <w:snapToGrid w:val="0"/>
              <w:spacing w:line="360" w:lineRule="auto"/>
              <w:rPr>
                <w:rFonts w:hint="eastAsia" w:ascii="宋体" w:hAnsi="宋体" w:eastAsia="宋体" w:cs="宋体"/>
                <w:b/>
                <w:color w:val="auto"/>
                <w:sz w:val="24"/>
              </w:rPr>
            </w:pPr>
            <w:r>
              <w:rPr>
                <w:rFonts w:hint="eastAsia" w:ascii="宋体" w:hAnsi="宋体" w:eastAsia="宋体" w:cs="宋体"/>
                <w:b/>
                <w:color w:val="auto"/>
                <w:sz w:val="24"/>
              </w:rPr>
              <w:t>2、废水执行《污水综合排放标准》（GB8978-1996）中的三级标准。</w:t>
            </w:r>
          </w:p>
          <w:p w14:paraId="77FBB049">
            <w:pPr>
              <w:spacing w:line="240" w:lineRule="atLeast"/>
              <w:jc w:val="center"/>
              <w:rPr>
                <w:rFonts w:hint="eastAsia" w:ascii="宋体" w:hAnsi="宋体" w:eastAsia="宋体" w:cs="宋体"/>
                <w:b/>
                <w:color w:val="auto"/>
                <w:szCs w:val="21"/>
              </w:rPr>
            </w:pPr>
            <w:r>
              <w:rPr>
                <w:rFonts w:hint="eastAsia" w:ascii="宋体" w:hAnsi="宋体" w:eastAsia="宋体" w:cs="宋体"/>
                <w:b/>
                <w:color w:val="auto"/>
                <w:szCs w:val="21"/>
              </w:rPr>
              <w:t>表4-</w:t>
            </w:r>
            <w:r>
              <w:rPr>
                <w:rFonts w:hint="eastAsia" w:ascii="宋体" w:hAnsi="宋体" w:eastAsia="宋体" w:cs="宋体"/>
                <w:b/>
                <w:color w:val="auto"/>
                <w:szCs w:val="21"/>
                <w:lang w:val="en-US" w:eastAsia="zh-CN"/>
              </w:rPr>
              <w:t>6</w:t>
            </w:r>
            <w:r>
              <w:rPr>
                <w:rFonts w:hint="eastAsia" w:ascii="宋体" w:hAnsi="宋体" w:eastAsia="宋体" w:cs="宋体"/>
                <w:b/>
                <w:color w:val="auto"/>
                <w:szCs w:val="21"/>
              </w:rPr>
              <w:t xml:space="preserve">  污水综合排放三级标准</w:t>
            </w:r>
          </w:p>
          <w:tbl>
            <w:tblPr>
              <w:tblStyle w:val="19"/>
              <w:tblW w:w="8505"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026"/>
              <w:gridCol w:w="4479"/>
            </w:tblGrid>
            <w:tr w14:paraId="43A818E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026" w:type="dxa"/>
                  <w:vAlign w:val="center"/>
                </w:tcPr>
                <w:p w14:paraId="41351D4A">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指标</w:t>
                  </w:r>
                </w:p>
              </w:tc>
              <w:tc>
                <w:tcPr>
                  <w:tcW w:w="4479" w:type="dxa"/>
                  <w:vAlign w:val="center"/>
                </w:tcPr>
                <w:p w14:paraId="49593826">
                  <w:pPr>
                    <w:pStyle w:val="58"/>
                    <w:adjustRightInd/>
                    <w:snapToGrid w:val="0"/>
                    <w:spacing w:before="0" w:line="320" w:lineRule="exact"/>
                    <w:ind w:firstLine="18"/>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三级标准</w:t>
                  </w:r>
                </w:p>
              </w:tc>
            </w:tr>
            <w:tr w14:paraId="5730FCC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026" w:type="dxa"/>
                  <w:vAlign w:val="center"/>
                </w:tcPr>
                <w:p w14:paraId="042EFD90">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pH</w:t>
                  </w:r>
                </w:p>
              </w:tc>
              <w:tc>
                <w:tcPr>
                  <w:tcW w:w="4479" w:type="dxa"/>
                  <w:vAlign w:val="center"/>
                </w:tcPr>
                <w:p w14:paraId="65557A18">
                  <w:pPr>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6~9</w:t>
                  </w:r>
                </w:p>
              </w:tc>
            </w:tr>
            <w:tr w14:paraId="4A185E4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026" w:type="dxa"/>
                  <w:vAlign w:val="center"/>
                </w:tcPr>
                <w:p w14:paraId="175A75EF">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氨氮</w:t>
                  </w:r>
                </w:p>
              </w:tc>
              <w:tc>
                <w:tcPr>
                  <w:tcW w:w="4479" w:type="dxa"/>
                  <w:vAlign w:val="center"/>
                </w:tcPr>
                <w:p w14:paraId="64CBB9E1">
                  <w:pPr>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r>
            <w:tr w14:paraId="2DB1DE6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026" w:type="dxa"/>
                  <w:vAlign w:val="center"/>
                </w:tcPr>
                <w:p w14:paraId="139AC028">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BOD</w:t>
                  </w:r>
                  <w:r>
                    <w:rPr>
                      <w:rFonts w:hint="eastAsia" w:ascii="宋体" w:hAnsi="宋体" w:eastAsia="宋体" w:cs="宋体"/>
                      <w:color w:val="auto"/>
                      <w:sz w:val="21"/>
                      <w:szCs w:val="21"/>
                      <w:vertAlign w:val="subscript"/>
                    </w:rPr>
                    <w:t>5</w:t>
                  </w:r>
                </w:p>
              </w:tc>
              <w:tc>
                <w:tcPr>
                  <w:tcW w:w="4479" w:type="dxa"/>
                  <w:vAlign w:val="center"/>
                </w:tcPr>
                <w:p w14:paraId="11B19A59">
                  <w:pPr>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300</w:t>
                  </w:r>
                </w:p>
              </w:tc>
            </w:tr>
            <w:tr w14:paraId="4CDF409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026" w:type="dxa"/>
                  <w:vAlign w:val="center"/>
                </w:tcPr>
                <w:p w14:paraId="46A9841E">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COD</w:t>
                  </w:r>
                  <w:r>
                    <w:rPr>
                      <w:rFonts w:hint="eastAsia" w:ascii="宋体" w:hAnsi="宋体" w:eastAsia="宋体" w:cs="宋体"/>
                      <w:color w:val="auto"/>
                      <w:sz w:val="21"/>
                      <w:szCs w:val="21"/>
                      <w:vertAlign w:val="subscript"/>
                    </w:rPr>
                    <w:t>Cr</w:t>
                  </w:r>
                </w:p>
              </w:tc>
              <w:tc>
                <w:tcPr>
                  <w:tcW w:w="4479" w:type="dxa"/>
                  <w:vAlign w:val="center"/>
                </w:tcPr>
                <w:p w14:paraId="6A7AE62E">
                  <w:pPr>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500</w:t>
                  </w:r>
                </w:p>
              </w:tc>
            </w:tr>
            <w:tr w14:paraId="2D6E8DFD">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026" w:type="dxa"/>
                  <w:vAlign w:val="center"/>
                </w:tcPr>
                <w:p w14:paraId="61EC610F">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SS</w:t>
                  </w:r>
                </w:p>
              </w:tc>
              <w:tc>
                <w:tcPr>
                  <w:tcW w:w="4479" w:type="dxa"/>
                  <w:vAlign w:val="center"/>
                </w:tcPr>
                <w:p w14:paraId="3215EA8E">
                  <w:pPr>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400</w:t>
                  </w:r>
                </w:p>
              </w:tc>
            </w:tr>
            <w:tr w14:paraId="30929F0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026" w:type="dxa"/>
                  <w:vAlign w:val="center"/>
                </w:tcPr>
                <w:p w14:paraId="0EE17914">
                  <w:pPr>
                    <w:snapToGrid w:val="0"/>
                    <w:spacing w:line="32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动植物油</w:t>
                  </w:r>
                </w:p>
              </w:tc>
              <w:tc>
                <w:tcPr>
                  <w:tcW w:w="4479" w:type="dxa"/>
                  <w:vAlign w:val="center"/>
                </w:tcPr>
                <w:p w14:paraId="1B7B8A8C">
                  <w:pPr>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w:t>
                  </w:r>
                </w:p>
              </w:tc>
            </w:tr>
          </w:tbl>
          <w:p w14:paraId="5A5E5C60">
            <w:pPr>
              <w:adjustRightInd w:val="0"/>
              <w:snapToGrid w:val="0"/>
              <w:rPr>
                <w:rFonts w:hint="eastAsia" w:ascii="宋体" w:hAnsi="宋体" w:eastAsia="宋体" w:cs="宋体"/>
                <w:color w:val="auto"/>
                <w:sz w:val="24"/>
              </w:rPr>
            </w:pPr>
            <w:r>
              <w:rPr>
                <w:rFonts w:hint="eastAsia" w:ascii="宋体" w:hAnsi="宋体" w:eastAsia="宋体" w:cs="宋体"/>
                <w:color w:val="auto"/>
              </w:rPr>
              <w:t>注：上述标准中，pH无量纲，其余因子单位为mg/L。</w:t>
            </w:r>
          </w:p>
          <w:p w14:paraId="5ED02D86">
            <w:pPr>
              <w:snapToGrid w:val="0"/>
              <w:rPr>
                <w:rFonts w:hint="eastAsia" w:ascii="宋体" w:hAnsi="宋体" w:eastAsia="宋体" w:cs="宋体"/>
                <w:color w:val="auto"/>
                <w:sz w:val="24"/>
              </w:rPr>
            </w:pPr>
          </w:p>
          <w:p w14:paraId="05CC78C6">
            <w:pPr>
              <w:snapToGrid w:val="0"/>
              <w:rPr>
                <w:rFonts w:hint="eastAsia" w:ascii="宋体" w:hAnsi="宋体" w:eastAsia="宋体" w:cs="宋体"/>
                <w:b/>
                <w:color w:val="auto"/>
                <w:sz w:val="24"/>
              </w:rPr>
            </w:pPr>
            <w:r>
              <w:rPr>
                <w:rFonts w:hint="eastAsia" w:ascii="宋体" w:hAnsi="宋体" w:eastAsia="宋体" w:cs="宋体"/>
                <w:b/>
                <w:color w:val="auto"/>
                <w:sz w:val="24"/>
              </w:rPr>
              <w:t>3、噪声执行《工业企业厂界环境噪声排放标准》（GB12348-2008）3类标准。</w:t>
            </w:r>
          </w:p>
          <w:p w14:paraId="0C162183">
            <w:pPr>
              <w:spacing w:line="240" w:lineRule="atLeast"/>
              <w:jc w:val="center"/>
              <w:rPr>
                <w:rFonts w:hint="eastAsia" w:ascii="宋体" w:hAnsi="宋体" w:eastAsia="宋体" w:cs="宋体"/>
                <w:b/>
                <w:color w:val="auto"/>
                <w:szCs w:val="21"/>
              </w:rPr>
            </w:pPr>
            <w:r>
              <w:rPr>
                <w:rFonts w:hint="eastAsia" w:ascii="宋体" w:hAnsi="宋体" w:eastAsia="宋体" w:cs="宋体"/>
                <w:b/>
                <w:color w:val="auto"/>
                <w:szCs w:val="21"/>
              </w:rPr>
              <w:t>表4-</w:t>
            </w:r>
            <w:r>
              <w:rPr>
                <w:rFonts w:hint="eastAsia" w:ascii="宋体" w:hAnsi="宋体" w:eastAsia="宋体" w:cs="宋体"/>
                <w:b/>
                <w:color w:val="auto"/>
                <w:szCs w:val="21"/>
                <w:lang w:val="en-US" w:eastAsia="zh-CN"/>
              </w:rPr>
              <w:t>7</w:t>
            </w:r>
            <w:r>
              <w:rPr>
                <w:rFonts w:hint="eastAsia" w:ascii="宋体" w:hAnsi="宋体" w:eastAsia="宋体" w:cs="宋体"/>
                <w:b/>
                <w:color w:val="auto"/>
                <w:szCs w:val="21"/>
              </w:rPr>
              <w:t xml:space="preserve">  工业企业厂界环境噪声排放3类标准</w:t>
            </w:r>
          </w:p>
          <w:tbl>
            <w:tblPr>
              <w:tblStyle w:val="19"/>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4"/>
              <w:gridCol w:w="2272"/>
              <w:gridCol w:w="2369"/>
            </w:tblGrid>
            <w:tr w14:paraId="35982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3864" w:type="dxa"/>
                  <w:tcBorders>
                    <w:top w:val="single" w:color="auto" w:sz="12" w:space="0"/>
                    <w:left w:val="nil"/>
                    <w:tl2br w:val="single" w:color="auto" w:sz="4" w:space="0"/>
                  </w:tcBorders>
                  <w:vAlign w:val="top"/>
                </w:tcPr>
                <w:p w14:paraId="65421F22">
                  <w:pPr>
                    <w:snapToGrid w:val="0"/>
                    <w:spacing w:line="320" w:lineRule="exact"/>
                    <w:ind w:firstLine="3360" w:firstLineChars="1600"/>
                    <w:rPr>
                      <w:rFonts w:hint="eastAsia" w:ascii="宋体" w:hAnsi="宋体" w:eastAsia="宋体" w:cs="宋体"/>
                      <w:color w:val="auto"/>
                      <w:sz w:val="21"/>
                      <w:szCs w:val="21"/>
                    </w:rPr>
                  </w:pPr>
                  <w:r>
                    <w:rPr>
                      <w:rFonts w:hint="eastAsia" w:ascii="宋体" w:hAnsi="宋体" w:eastAsia="宋体" w:cs="宋体"/>
                      <w:color w:val="auto"/>
                      <w:sz w:val="21"/>
                      <w:szCs w:val="21"/>
                    </w:rPr>
                    <w:t>时段</w:t>
                  </w:r>
                </w:p>
                <w:p w14:paraId="4F12C148">
                  <w:pPr>
                    <w:snapToGrid w:val="0"/>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环境功能区类别</w:t>
                  </w:r>
                </w:p>
              </w:tc>
              <w:tc>
                <w:tcPr>
                  <w:tcW w:w="2272" w:type="dxa"/>
                  <w:tcBorders>
                    <w:top w:val="single" w:color="auto" w:sz="12" w:space="0"/>
                  </w:tcBorders>
                  <w:vAlign w:val="center"/>
                </w:tcPr>
                <w:p w14:paraId="111BAC3B">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昼间</w:t>
                  </w:r>
                </w:p>
              </w:tc>
              <w:tc>
                <w:tcPr>
                  <w:tcW w:w="2369" w:type="dxa"/>
                  <w:tcBorders>
                    <w:top w:val="single" w:color="auto" w:sz="12" w:space="0"/>
                    <w:right w:val="nil"/>
                  </w:tcBorders>
                  <w:vAlign w:val="center"/>
                </w:tcPr>
                <w:p w14:paraId="57507BB1">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夜间</w:t>
                  </w:r>
                </w:p>
              </w:tc>
            </w:tr>
            <w:tr w14:paraId="5F139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4" w:type="dxa"/>
                  <w:tcBorders>
                    <w:left w:val="nil"/>
                    <w:bottom w:val="single" w:color="auto" w:sz="12" w:space="0"/>
                  </w:tcBorders>
                  <w:vAlign w:val="top"/>
                </w:tcPr>
                <w:p w14:paraId="0C09E08C">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3类</w:t>
                  </w:r>
                </w:p>
              </w:tc>
              <w:tc>
                <w:tcPr>
                  <w:tcW w:w="2272" w:type="dxa"/>
                  <w:tcBorders>
                    <w:bottom w:val="single" w:color="auto" w:sz="12" w:space="0"/>
                  </w:tcBorders>
                  <w:vAlign w:val="top"/>
                </w:tcPr>
                <w:p w14:paraId="3288ED97">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65dB</w:t>
                  </w:r>
                </w:p>
              </w:tc>
              <w:tc>
                <w:tcPr>
                  <w:tcW w:w="2369" w:type="dxa"/>
                  <w:tcBorders>
                    <w:bottom w:val="single" w:color="auto" w:sz="12" w:space="0"/>
                    <w:right w:val="nil"/>
                  </w:tcBorders>
                  <w:vAlign w:val="top"/>
                </w:tcPr>
                <w:p w14:paraId="62069242">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55dB</w:t>
                  </w:r>
                </w:p>
              </w:tc>
            </w:tr>
          </w:tbl>
          <w:p w14:paraId="04C79DCC">
            <w:pPr>
              <w:snapToGrid w:val="0"/>
              <w:spacing w:before="156" w:beforeLines="5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施工期噪声执行《建筑施工场界环境噪声排放标准》（GB12523-2011）。</w:t>
            </w:r>
          </w:p>
          <w:p w14:paraId="49BD7A6A">
            <w:pPr>
              <w:spacing w:line="240" w:lineRule="atLeast"/>
              <w:jc w:val="center"/>
              <w:rPr>
                <w:rFonts w:hint="eastAsia" w:ascii="宋体" w:hAnsi="宋体" w:eastAsia="宋体" w:cs="宋体"/>
                <w:b/>
                <w:color w:val="auto"/>
                <w:szCs w:val="21"/>
              </w:rPr>
            </w:pPr>
            <w:r>
              <w:rPr>
                <w:rFonts w:hint="eastAsia" w:ascii="宋体" w:hAnsi="宋体" w:eastAsia="宋体" w:cs="宋体"/>
                <w:b/>
                <w:color w:val="auto"/>
                <w:szCs w:val="21"/>
              </w:rPr>
              <w:t>表4-</w:t>
            </w:r>
            <w:r>
              <w:rPr>
                <w:rFonts w:hint="eastAsia" w:ascii="宋体" w:hAnsi="宋体" w:eastAsia="宋体" w:cs="宋体"/>
                <w:b/>
                <w:color w:val="auto"/>
                <w:szCs w:val="21"/>
                <w:lang w:val="en-US" w:eastAsia="zh-CN"/>
              </w:rPr>
              <w:t>8</w:t>
            </w:r>
            <w:r>
              <w:rPr>
                <w:rFonts w:hint="eastAsia" w:ascii="宋体" w:hAnsi="宋体" w:eastAsia="宋体" w:cs="宋体"/>
                <w:b/>
                <w:color w:val="auto"/>
                <w:szCs w:val="21"/>
              </w:rPr>
              <w:t xml:space="preserve">  建筑施工场界噪声限值  单位：Leq[dB(A)]</w:t>
            </w:r>
          </w:p>
          <w:tbl>
            <w:tblPr>
              <w:tblStyle w:val="19"/>
              <w:tblW w:w="8505"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354"/>
              <w:gridCol w:w="2227"/>
              <w:gridCol w:w="1924"/>
            </w:tblGrid>
            <w:tr w14:paraId="4B63855B">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54" w:hRule="atLeast"/>
                <w:jc w:val="center"/>
              </w:trPr>
              <w:tc>
                <w:tcPr>
                  <w:tcW w:w="4354" w:type="dxa"/>
                  <w:vAlign w:val="top"/>
                </w:tcPr>
                <w:p w14:paraId="7F2F865B">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主要噪声源</w:t>
                  </w:r>
                </w:p>
              </w:tc>
              <w:tc>
                <w:tcPr>
                  <w:tcW w:w="2227" w:type="dxa"/>
                  <w:vAlign w:val="top"/>
                </w:tcPr>
                <w:p w14:paraId="2F8FDBBE">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昼间</w:t>
                  </w:r>
                </w:p>
              </w:tc>
              <w:tc>
                <w:tcPr>
                  <w:tcW w:w="1924" w:type="dxa"/>
                  <w:vAlign w:val="top"/>
                </w:tcPr>
                <w:p w14:paraId="616DAD6F">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夜间</w:t>
                  </w:r>
                </w:p>
              </w:tc>
            </w:tr>
            <w:tr w14:paraId="474D38E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8" w:hRule="atLeast"/>
                <w:jc w:val="center"/>
              </w:trPr>
              <w:tc>
                <w:tcPr>
                  <w:tcW w:w="4354" w:type="dxa"/>
                  <w:vAlign w:val="top"/>
                </w:tcPr>
                <w:p w14:paraId="17D2137E">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建筑施工</w:t>
                  </w:r>
                </w:p>
              </w:tc>
              <w:tc>
                <w:tcPr>
                  <w:tcW w:w="2227" w:type="dxa"/>
                  <w:vAlign w:val="top"/>
                </w:tcPr>
                <w:p w14:paraId="006B1484">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70</w:t>
                  </w:r>
                </w:p>
              </w:tc>
              <w:tc>
                <w:tcPr>
                  <w:tcW w:w="1924" w:type="dxa"/>
                  <w:vAlign w:val="top"/>
                </w:tcPr>
                <w:p w14:paraId="60E4804E">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55</w:t>
                  </w:r>
                </w:p>
              </w:tc>
            </w:tr>
          </w:tbl>
          <w:p w14:paraId="7CF2BD32">
            <w:pPr>
              <w:spacing w:line="360" w:lineRule="auto"/>
              <w:rPr>
                <w:rFonts w:hint="eastAsia" w:ascii="宋体" w:hAnsi="宋体" w:eastAsia="宋体" w:cs="宋体"/>
                <w:color w:val="auto"/>
                <w:sz w:val="24"/>
                <w:szCs w:val="24"/>
              </w:rPr>
            </w:pPr>
          </w:p>
        </w:tc>
      </w:tr>
      <w:tr w14:paraId="69F48E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44" w:hRule="atLeast"/>
          <w:jc w:val="center"/>
        </w:trPr>
        <w:tc>
          <w:tcPr>
            <w:tcW w:w="544" w:type="dxa"/>
            <w:tcBorders>
              <w:top w:val="single" w:color="000000" w:sz="6" w:space="0"/>
              <w:left w:val="single" w:color="auto" w:sz="4" w:space="0"/>
              <w:bottom w:val="single" w:color="auto" w:sz="4" w:space="0"/>
              <w:right w:val="single" w:color="000000" w:sz="6" w:space="0"/>
            </w:tcBorders>
            <w:vAlign w:val="center"/>
          </w:tcPr>
          <w:p w14:paraId="0B956CD7">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总量控制指标</w:t>
            </w:r>
          </w:p>
        </w:tc>
        <w:tc>
          <w:tcPr>
            <w:tcW w:w="9647" w:type="dxa"/>
            <w:tcBorders>
              <w:top w:val="single" w:color="000000" w:sz="6" w:space="0"/>
              <w:left w:val="single" w:color="auto" w:sz="4" w:space="0"/>
              <w:bottom w:val="single" w:color="auto" w:sz="4" w:space="0"/>
              <w:right w:val="single" w:color="000000" w:sz="6" w:space="0"/>
            </w:tcBorders>
            <w:vAlign w:val="center"/>
          </w:tcPr>
          <w:p w14:paraId="4AEA60AE">
            <w:pPr>
              <w:pStyle w:val="41"/>
              <w:spacing w:line="360" w:lineRule="auto"/>
              <w:rPr>
                <w:rFonts w:hint="eastAsia" w:ascii="宋体" w:hAnsi="宋体" w:eastAsia="宋体" w:cs="宋体"/>
                <w:color w:val="auto"/>
              </w:rPr>
            </w:pPr>
            <w:r>
              <w:rPr>
                <w:rFonts w:hint="eastAsia" w:ascii="宋体" w:hAnsi="宋体" w:eastAsia="宋体" w:cs="宋体"/>
                <w:color w:val="auto"/>
              </w:rPr>
              <w:t>项目年排放</w:t>
            </w:r>
            <w:r>
              <w:rPr>
                <w:rFonts w:hint="eastAsia" w:ascii="宋体" w:hAnsi="宋体" w:eastAsia="宋体" w:cs="宋体"/>
                <w:color w:val="auto"/>
                <w:lang w:eastAsia="zh-CN"/>
              </w:rPr>
              <w:t>生活</w:t>
            </w:r>
            <w:r>
              <w:rPr>
                <w:rFonts w:hint="eastAsia" w:ascii="宋体" w:hAnsi="宋体" w:eastAsia="宋体" w:cs="宋体"/>
                <w:color w:val="auto"/>
              </w:rPr>
              <w:t>污水</w:t>
            </w:r>
            <w:r>
              <w:rPr>
                <w:rFonts w:hint="eastAsia" w:ascii="宋体" w:hAnsi="宋体" w:eastAsia="宋体" w:cs="宋体"/>
                <w:color w:val="auto"/>
                <w:lang w:val="en-US" w:eastAsia="zh-CN"/>
              </w:rPr>
              <w:t>0.0864</w:t>
            </w:r>
            <w:r>
              <w:rPr>
                <w:rFonts w:hint="eastAsia" w:ascii="宋体" w:hAnsi="宋体" w:eastAsia="宋体" w:cs="宋体"/>
                <w:color w:val="auto"/>
              </w:rPr>
              <w:t>万t/a。</w:t>
            </w:r>
            <w:r>
              <w:rPr>
                <w:rFonts w:hint="eastAsia" w:ascii="宋体" w:hAnsi="宋体" w:eastAsia="宋体" w:cs="宋体"/>
                <w:color w:val="auto"/>
                <w:lang w:eastAsia="zh-CN"/>
              </w:rPr>
              <w:t>生活</w:t>
            </w:r>
            <w:r>
              <w:rPr>
                <w:rFonts w:hint="eastAsia" w:ascii="宋体" w:hAnsi="宋体" w:eastAsia="宋体" w:cs="宋体"/>
                <w:color w:val="auto"/>
              </w:rPr>
              <w:t>污水经</w:t>
            </w:r>
            <w:r>
              <w:rPr>
                <w:rFonts w:hint="eastAsia" w:ascii="宋体" w:hAnsi="宋体" w:eastAsia="宋体" w:cs="宋体"/>
                <w:color w:val="auto"/>
                <w:lang w:eastAsia="zh-CN"/>
              </w:rPr>
              <w:t>化粪池、食堂隔油池</w:t>
            </w:r>
            <w:r>
              <w:rPr>
                <w:rFonts w:hint="eastAsia" w:ascii="宋体" w:hAnsi="宋体" w:eastAsia="宋体" w:cs="宋体"/>
                <w:color w:val="auto"/>
              </w:rPr>
              <w:t>处理达《污水综合排放标准》（GB8978-1996）三级标准后排入园区污水管网，经</w:t>
            </w:r>
            <w:r>
              <w:rPr>
                <w:rFonts w:hint="eastAsia" w:ascii="宋体" w:hAnsi="宋体" w:eastAsia="宋体" w:cs="宋体"/>
                <w:color w:val="auto"/>
                <w:lang w:eastAsia="zh-CN"/>
              </w:rPr>
              <w:t>龙眼经污水</w:t>
            </w:r>
            <w:r>
              <w:rPr>
                <w:rFonts w:hint="eastAsia" w:ascii="宋体" w:hAnsi="宋体" w:eastAsia="宋体" w:cs="宋体"/>
                <w:color w:val="auto"/>
              </w:rPr>
              <w:t>处理厂处理达《城镇污水处理厂污染物排放标准》（GB18918-2002）一级A标准后排至</w:t>
            </w:r>
            <w:r>
              <w:rPr>
                <w:rFonts w:hint="eastAsia" w:ascii="宋体" w:hAnsi="宋体" w:eastAsia="宋体" w:cs="宋体"/>
                <w:color w:val="auto"/>
                <w:lang w:eastAsia="zh-CN"/>
              </w:rPr>
              <w:t>琼江</w:t>
            </w:r>
            <w:r>
              <w:rPr>
                <w:rFonts w:hint="eastAsia" w:ascii="宋体" w:hAnsi="宋体" w:eastAsia="宋体" w:cs="宋体"/>
                <w:color w:val="auto"/>
              </w:rPr>
              <w:t>。</w:t>
            </w:r>
          </w:p>
          <w:p w14:paraId="4A44EC0C">
            <w:pPr>
              <w:pStyle w:val="41"/>
              <w:spacing w:line="360" w:lineRule="auto"/>
              <w:rPr>
                <w:rFonts w:hint="eastAsia" w:ascii="宋体" w:hAnsi="宋体" w:eastAsia="宋体" w:cs="宋体"/>
                <w:color w:val="auto"/>
                <w:kern w:val="0"/>
                <w:sz w:val="24"/>
                <w:lang w:val="fr-FR"/>
              </w:rPr>
            </w:pPr>
            <w:r>
              <w:rPr>
                <w:rFonts w:hint="eastAsia" w:ascii="宋体" w:hAnsi="宋体" w:eastAsia="宋体" w:cs="宋体"/>
                <w:color w:val="auto"/>
                <w:kern w:val="0"/>
                <w:sz w:val="24"/>
                <w:lang w:val="fr-FR"/>
              </w:rPr>
              <w:t>本项目总量控制指标如下：</w:t>
            </w:r>
          </w:p>
          <w:p w14:paraId="3A55F3F0">
            <w:pPr>
              <w:pStyle w:val="41"/>
              <w:spacing w:line="360" w:lineRule="auto"/>
              <w:rPr>
                <w:rFonts w:hint="eastAsia" w:ascii="宋体" w:hAnsi="宋体" w:eastAsia="宋体" w:cs="宋体"/>
                <w:b w:val="0"/>
                <w:bCs w:val="0"/>
                <w:color w:val="auto"/>
                <w:kern w:val="0"/>
                <w:sz w:val="24"/>
                <w:lang w:val="fr-FR"/>
              </w:rPr>
            </w:pPr>
            <w:r>
              <w:rPr>
                <w:rFonts w:hint="eastAsia" w:ascii="宋体" w:hAnsi="宋体" w:eastAsia="宋体" w:cs="宋体"/>
                <w:b w:val="0"/>
                <w:bCs w:val="0"/>
                <w:color w:val="auto"/>
                <w:kern w:val="0"/>
                <w:sz w:val="24"/>
                <w:lang w:val="fr-FR" w:eastAsia="zh-CN"/>
              </w:rPr>
              <w:t>化粪</w:t>
            </w:r>
            <w:r>
              <w:rPr>
                <w:rFonts w:hint="eastAsia" w:ascii="宋体" w:hAnsi="宋体" w:eastAsia="宋体" w:cs="宋体"/>
                <w:b w:val="0"/>
                <w:bCs w:val="0"/>
                <w:color w:val="auto"/>
                <w:kern w:val="0"/>
                <w:sz w:val="24"/>
                <w:lang w:val="fr-FR"/>
              </w:rPr>
              <w:t>池处理后：COD：0.</w:t>
            </w:r>
            <w:r>
              <w:rPr>
                <w:rFonts w:hint="eastAsia" w:ascii="宋体" w:hAnsi="宋体" w:eastAsia="宋体" w:cs="宋体"/>
                <w:b w:val="0"/>
                <w:bCs w:val="0"/>
                <w:color w:val="auto"/>
                <w:kern w:val="0"/>
                <w:sz w:val="24"/>
                <w:lang w:val="en-US" w:eastAsia="zh-CN"/>
              </w:rPr>
              <w:t>432</w:t>
            </w:r>
            <w:r>
              <w:rPr>
                <w:rFonts w:hint="eastAsia" w:ascii="宋体" w:hAnsi="宋体" w:eastAsia="宋体" w:cs="宋体"/>
                <w:b w:val="0"/>
                <w:bCs w:val="0"/>
                <w:color w:val="auto"/>
                <w:kern w:val="0"/>
                <w:sz w:val="24"/>
                <w:lang w:val="fr-FR"/>
              </w:rPr>
              <w:t>t/a；NH</w:t>
            </w:r>
            <w:r>
              <w:rPr>
                <w:rFonts w:hint="eastAsia" w:ascii="宋体" w:hAnsi="宋体" w:eastAsia="宋体" w:cs="宋体"/>
                <w:b w:val="0"/>
                <w:bCs w:val="0"/>
                <w:color w:val="auto"/>
                <w:kern w:val="0"/>
                <w:sz w:val="24"/>
                <w:vertAlign w:val="subscript"/>
                <w:lang w:val="fr-FR"/>
              </w:rPr>
              <w:t>3</w:t>
            </w:r>
            <w:r>
              <w:rPr>
                <w:rFonts w:hint="eastAsia" w:ascii="宋体" w:hAnsi="宋体" w:eastAsia="宋体" w:cs="宋体"/>
                <w:b w:val="0"/>
                <w:bCs w:val="0"/>
                <w:color w:val="auto"/>
                <w:kern w:val="0"/>
                <w:sz w:val="24"/>
                <w:lang w:val="fr-FR"/>
              </w:rPr>
              <w:t>-N：0.0</w:t>
            </w:r>
            <w:r>
              <w:rPr>
                <w:rFonts w:hint="eastAsia" w:ascii="宋体" w:hAnsi="宋体" w:eastAsia="宋体" w:cs="宋体"/>
                <w:b w:val="0"/>
                <w:bCs w:val="0"/>
                <w:color w:val="auto"/>
                <w:kern w:val="0"/>
                <w:sz w:val="24"/>
                <w:lang w:val="en-US" w:eastAsia="zh-CN"/>
              </w:rPr>
              <w:t>43</w:t>
            </w:r>
            <w:r>
              <w:rPr>
                <w:rFonts w:hint="eastAsia" w:ascii="宋体" w:hAnsi="宋体" w:eastAsia="宋体" w:cs="宋体"/>
                <w:b w:val="0"/>
                <w:bCs w:val="0"/>
                <w:color w:val="auto"/>
                <w:kern w:val="0"/>
                <w:sz w:val="24"/>
                <w:lang w:val="fr-FR"/>
              </w:rPr>
              <w:t>t/a</w:t>
            </w:r>
          </w:p>
          <w:p w14:paraId="3C54F885">
            <w:pPr>
              <w:pStyle w:val="41"/>
              <w:spacing w:line="360" w:lineRule="auto"/>
              <w:rPr>
                <w:rFonts w:hint="eastAsia" w:ascii="宋体" w:hAnsi="宋体" w:eastAsia="宋体" w:cs="宋体"/>
                <w:b w:val="0"/>
                <w:bCs w:val="0"/>
                <w:color w:val="auto"/>
                <w:kern w:val="0"/>
                <w:lang w:val="fr-FR"/>
              </w:rPr>
            </w:pPr>
            <w:r>
              <w:rPr>
                <w:rFonts w:hint="eastAsia" w:ascii="宋体" w:hAnsi="宋体" w:eastAsia="宋体" w:cs="宋体"/>
                <w:b w:val="0"/>
                <w:bCs w:val="0"/>
                <w:color w:val="auto"/>
                <w:kern w:val="0"/>
                <w:lang w:val="fr-FR"/>
              </w:rPr>
              <w:t>污水处理厂处理后：COD：0.0</w:t>
            </w:r>
            <w:r>
              <w:rPr>
                <w:rFonts w:hint="eastAsia" w:ascii="宋体" w:hAnsi="宋体" w:eastAsia="宋体" w:cs="宋体"/>
                <w:b w:val="0"/>
                <w:bCs w:val="0"/>
                <w:color w:val="auto"/>
                <w:kern w:val="0"/>
                <w:lang w:val="en-US" w:eastAsia="zh-CN"/>
              </w:rPr>
              <w:t>43</w:t>
            </w:r>
            <w:r>
              <w:rPr>
                <w:rFonts w:hint="eastAsia" w:ascii="宋体" w:hAnsi="宋体" w:eastAsia="宋体" w:cs="宋体"/>
                <w:b w:val="0"/>
                <w:bCs w:val="0"/>
                <w:color w:val="auto"/>
                <w:kern w:val="0"/>
                <w:lang w:val="fr-FR"/>
              </w:rPr>
              <w:t>t/a；NH</w:t>
            </w:r>
            <w:r>
              <w:rPr>
                <w:rFonts w:hint="eastAsia" w:ascii="宋体" w:hAnsi="宋体" w:eastAsia="宋体" w:cs="宋体"/>
                <w:b w:val="0"/>
                <w:bCs w:val="0"/>
                <w:color w:val="auto"/>
                <w:kern w:val="0"/>
                <w:vertAlign w:val="subscript"/>
                <w:lang w:val="fr-FR"/>
              </w:rPr>
              <w:t>3</w:t>
            </w:r>
            <w:r>
              <w:rPr>
                <w:rFonts w:hint="eastAsia" w:ascii="宋体" w:hAnsi="宋体" w:eastAsia="宋体" w:cs="宋体"/>
                <w:b w:val="0"/>
                <w:bCs w:val="0"/>
                <w:color w:val="auto"/>
                <w:kern w:val="0"/>
                <w:lang w:val="fr-FR"/>
              </w:rPr>
              <w:t>-N：0.0</w:t>
            </w:r>
            <w:r>
              <w:rPr>
                <w:rFonts w:hint="eastAsia" w:ascii="宋体" w:hAnsi="宋体" w:cs="宋体"/>
                <w:b w:val="0"/>
                <w:bCs w:val="0"/>
                <w:color w:val="auto"/>
                <w:kern w:val="0"/>
                <w:lang w:val="en-US" w:eastAsia="zh-CN"/>
              </w:rPr>
              <w:t>04</w:t>
            </w:r>
            <w:r>
              <w:rPr>
                <w:rFonts w:hint="eastAsia" w:ascii="宋体" w:hAnsi="宋体" w:eastAsia="宋体" w:cs="宋体"/>
                <w:b w:val="0"/>
                <w:bCs w:val="0"/>
                <w:color w:val="auto"/>
                <w:kern w:val="0"/>
                <w:lang w:val="fr-FR"/>
              </w:rPr>
              <w:t>t/a</w:t>
            </w:r>
          </w:p>
          <w:p w14:paraId="7F4EFFF3">
            <w:pPr>
              <w:pStyle w:val="41"/>
              <w:spacing w:line="360" w:lineRule="auto"/>
              <w:rPr>
                <w:rFonts w:hint="eastAsia" w:ascii="宋体" w:hAnsi="宋体" w:eastAsia="宋体" w:cs="宋体"/>
                <w:b w:val="0"/>
                <w:bCs w:val="0"/>
                <w:color w:val="auto"/>
                <w:lang w:val="de-DE"/>
              </w:rPr>
            </w:pPr>
            <w:r>
              <w:rPr>
                <w:rFonts w:hint="eastAsia" w:ascii="宋体" w:hAnsi="宋体" w:eastAsia="宋体" w:cs="宋体"/>
                <w:b w:val="0"/>
                <w:bCs w:val="0"/>
                <w:color w:val="auto"/>
                <w:lang w:val="de-DE"/>
              </w:rPr>
              <w:t>大气污染物：工业粉尘：0.</w:t>
            </w:r>
            <w:r>
              <w:rPr>
                <w:rFonts w:hint="eastAsia" w:ascii="宋体" w:hAnsi="宋体" w:cs="宋体"/>
                <w:b w:val="0"/>
                <w:bCs w:val="0"/>
                <w:color w:val="auto"/>
                <w:lang w:val="en-US" w:eastAsia="zh-CN"/>
              </w:rPr>
              <w:t>0</w:t>
            </w:r>
            <w:r>
              <w:rPr>
                <w:rFonts w:hint="eastAsia" w:ascii="宋体" w:hAnsi="宋体" w:eastAsia="宋体" w:cs="宋体"/>
                <w:b w:val="0"/>
                <w:bCs w:val="0"/>
                <w:color w:val="auto"/>
                <w:lang w:val="en-US" w:eastAsia="zh-CN"/>
              </w:rPr>
              <w:t>57</w:t>
            </w:r>
            <w:r>
              <w:rPr>
                <w:rFonts w:hint="eastAsia" w:ascii="宋体" w:hAnsi="宋体" w:eastAsia="宋体" w:cs="宋体"/>
                <w:b w:val="0"/>
                <w:bCs w:val="0"/>
                <w:color w:val="auto"/>
                <w:lang w:val="de-DE"/>
              </w:rPr>
              <w:t>t/a</w:t>
            </w:r>
          </w:p>
          <w:p w14:paraId="58E3483A">
            <w:pPr>
              <w:spacing w:line="360" w:lineRule="auto"/>
              <w:rPr>
                <w:rFonts w:hint="eastAsia" w:ascii="宋体" w:hAnsi="宋体" w:eastAsia="宋体" w:cs="宋体"/>
                <w:bCs/>
                <w:color w:val="auto"/>
                <w:sz w:val="24"/>
                <w:lang w:val="fr-FR"/>
              </w:rPr>
            </w:pPr>
          </w:p>
          <w:p w14:paraId="7D552B19">
            <w:pPr>
              <w:spacing w:line="360" w:lineRule="auto"/>
              <w:rPr>
                <w:rFonts w:hint="eastAsia" w:ascii="宋体" w:hAnsi="宋体" w:eastAsia="宋体" w:cs="宋体"/>
                <w:bCs/>
                <w:color w:val="auto"/>
                <w:sz w:val="24"/>
                <w:lang w:val="fr-FR"/>
              </w:rPr>
            </w:pPr>
          </w:p>
          <w:p w14:paraId="0503ADB3">
            <w:pPr>
              <w:spacing w:line="360" w:lineRule="auto"/>
              <w:rPr>
                <w:rFonts w:hint="eastAsia" w:ascii="宋体" w:hAnsi="宋体" w:eastAsia="宋体" w:cs="宋体"/>
                <w:bCs/>
                <w:color w:val="auto"/>
                <w:sz w:val="24"/>
                <w:lang w:val="fr-FR"/>
              </w:rPr>
            </w:pPr>
          </w:p>
          <w:p w14:paraId="2FB578C3">
            <w:pPr>
              <w:spacing w:line="360" w:lineRule="auto"/>
              <w:rPr>
                <w:rFonts w:hint="eastAsia" w:ascii="宋体" w:hAnsi="宋体" w:eastAsia="宋体" w:cs="宋体"/>
                <w:bCs/>
                <w:color w:val="auto"/>
                <w:sz w:val="24"/>
                <w:lang w:val="fr-FR"/>
              </w:rPr>
            </w:pPr>
          </w:p>
          <w:p w14:paraId="6E0DCDE8">
            <w:pPr>
              <w:spacing w:line="360" w:lineRule="auto"/>
              <w:rPr>
                <w:rFonts w:hint="eastAsia" w:ascii="宋体" w:hAnsi="宋体" w:eastAsia="宋体" w:cs="宋体"/>
                <w:bCs/>
                <w:color w:val="auto"/>
                <w:sz w:val="24"/>
                <w:lang w:val="fr-FR"/>
              </w:rPr>
            </w:pPr>
          </w:p>
          <w:p w14:paraId="53ADA097">
            <w:pPr>
              <w:spacing w:line="360" w:lineRule="auto"/>
              <w:rPr>
                <w:rFonts w:hint="eastAsia" w:ascii="宋体" w:hAnsi="宋体" w:eastAsia="宋体" w:cs="宋体"/>
                <w:bCs/>
                <w:color w:val="auto"/>
                <w:sz w:val="24"/>
                <w:lang w:val="fr-FR"/>
              </w:rPr>
            </w:pPr>
          </w:p>
          <w:p w14:paraId="789FBACC">
            <w:pPr>
              <w:spacing w:line="360" w:lineRule="auto"/>
              <w:rPr>
                <w:rFonts w:hint="eastAsia" w:ascii="宋体" w:hAnsi="宋体" w:eastAsia="宋体" w:cs="宋体"/>
                <w:bCs/>
                <w:color w:val="auto"/>
                <w:sz w:val="24"/>
                <w:lang w:val="fr-FR"/>
              </w:rPr>
            </w:pPr>
          </w:p>
          <w:p w14:paraId="22FC06F4">
            <w:pPr>
              <w:spacing w:line="360" w:lineRule="auto"/>
              <w:rPr>
                <w:rFonts w:hint="eastAsia" w:ascii="宋体" w:hAnsi="宋体" w:eastAsia="宋体" w:cs="宋体"/>
                <w:bCs/>
                <w:color w:val="auto"/>
                <w:sz w:val="24"/>
                <w:lang w:val="fr-FR"/>
              </w:rPr>
            </w:pPr>
          </w:p>
          <w:p w14:paraId="1E01C53F">
            <w:pPr>
              <w:spacing w:line="360" w:lineRule="auto"/>
              <w:rPr>
                <w:rFonts w:hint="eastAsia" w:ascii="宋体" w:hAnsi="宋体" w:eastAsia="宋体" w:cs="宋体"/>
                <w:bCs/>
                <w:color w:val="auto"/>
                <w:sz w:val="24"/>
                <w:lang w:val="fr-FR"/>
              </w:rPr>
            </w:pPr>
          </w:p>
          <w:p w14:paraId="46E765FB">
            <w:pPr>
              <w:spacing w:line="360" w:lineRule="auto"/>
              <w:rPr>
                <w:rFonts w:hint="eastAsia" w:ascii="宋体" w:hAnsi="宋体" w:eastAsia="宋体" w:cs="宋体"/>
                <w:bCs/>
                <w:color w:val="auto"/>
                <w:sz w:val="24"/>
                <w:lang w:val="fr-FR"/>
              </w:rPr>
            </w:pPr>
          </w:p>
          <w:p w14:paraId="03D7ECB4">
            <w:pPr>
              <w:spacing w:line="360" w:lineRule="auto"/>
              <w:rPr>
                <w:rFonts w:hint="eastAsia" w:ascii="宋体" w:hAnsi="宋体" w:eastAsia="宋体" w:cs="宋体"/>
                <w:bCs/>
                <w:color w:val="auto"/>
                <w:sz w:val="24"/>
                <w:lang w:val="fr-FR"/>
              </w:rPr>
            </w:pPr>
          </w:p>
          <w:p w14:paraId="7F6AB2AD">
            <w:pPr>
              <w:spacing w:line="360" w:lineRule="auto"/>
              <w:rPr>
                <w:rFonts w:hint="eastAsia" w:ascii="宋体" w:hAnsi="宋体" w:eastAsia="宋体" w:cs="宋体"/>
                <w:bCs/>
                <w:color w:val="auto"/>
                <w:sz w:val="24"/>
                <w:lang w:val="fr-FR"/>
              </w:rPr>
            </w:pPr>
          </w:p>
        </w:tc>
      </w:tr>
    </w:tbl>
    <w:p w14:paraId="7468A7B1">
      <w:pPr>
        <w:pStyle w:val="3"/>
        <w:spacing w:before="0" w:after="0" w:line="576" w:lineRule="auto"/>
        <w:rPr>
          <w:rFonts w:hint="eastAsia" w:ascii="宋体" w:hAnsi="宋体" w:eastAsia="宋体" w:cs="宋体"/>
          <w:b/>
          <w:color w:val="auto"/>
          <w:szCs w:val="28"/>
        </w:rPr>
      </w:pPr>
      <w:r>
        <w:rPr>
          <w:rFonts w:hint="eastAsia" w:ascii="宋体" w:hAnsi="宋体" w:eastAsia="宋体" w:cs="宋体"/>
          <w:color w:val="auto"/>
          <w:sz w:val="28"/>
          <w:szCs w:val="28"/>
        </w:rPr>
        <w:t xml:space="preserve">建设项目工程分析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（表五）</w:t>
      </w:r>
    </w:p>
    <w:tbl>
      <w:tblPr>
        <w:tblStyle w:val="19"/>
        <w:tblW w:w="10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14:paraId="281AF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70D02F73">
            <w:pPr>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工艺流程简述（图示）：</w:t>
            </w:r>
          </w:p>
          <w:p w14:paraId="0412D440">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本项目系租赁</w:t>
            </w:r>
            <w:r>
              <w:rPr>
                <w:rFonts w:hint="eastAsia" w:ascii="宋体" w:hAnsi="宋体" w:eastAsia="宋体" w:cs="宋体"/>
                <w:color w:val="auto"/>
                <w:sz w:val="24"/>
                <w:szCs w:val="24"/>
                <w:lang w:val="en-US" w:eastAsia="zh-CN"/>
              </w:rPr>
              <w:t>四川省维斯泰汽车零部件有限公司已建标准厂房</w:t>
            </w:r>
            <w:r>
              <w:rPr>
                <w:rFonts w:hint="eastAsia" w:ascii="宋体" w:hAnsi="宋体" w:eastAsia="宋体" w:cs="宋体"/>
                <w:bCs/>
                <w:color w:val="auto"/>
                <w:sz w:val="24"/>
                <w:szCs w:val="24"/>
              </w:rPr>
              <w:t>进行建设</w:t>
            </w:r>
            <w:r>
              <w:rPr>
                <w:rFonts w:hint="eastAsia" w:ascii="宋体" w:hAnsi="宋体" w:eastAsia="宋体" w:cs="宋体"/>
                <w:color w:val="auto"/>
                <w:sz w:val="24"/>
                <w:szCs w:val="24"/>
              </w:rPr>
              <w:t>，不涉及基础开挖、土石方工程等，仅在本企业入驻时进行厂房隔断、设备安装和调试等。</w:t>
            </w:r>
            <w:r>
              <w:rPr>
                <w:rFonts w:hint="eastAsia" w:ascii="宋体" w:hAnsi="宋体" w:eastAsia="宋体" w:cs="宋体"/>
                <w:color w:val="auto"/>
                <w:sz w:val="24"/>
                <w:szCs w:val="24"/>
                <w:lang w:eastAsia="zh-CN"/>
              </w:rPr>
              <w:t>本项目为新建（补评）项目，项目施工期已建结束，通过对现场踏勘，施工期无遗留环境问题，故此次评价不再对施工期污染情况做具体分析。</w:t>
            </w:r>
          </w:p>
          <w:p w14:paraId="3CC4B063">
            <w:pPr>
              <w:pStyle w:val="41"/>
              <w:ind w:left="0" w:leftChars="0" w:firstLine="0" w:firstLineChars="0"/>
              <w:rPr>
                <w:rFonts w:hint="eastAsia" w:ascii="宋体" w:hAnsi="宋体" w:eastAsia="宋体" w:cs="宋体"/>
                <w:color w:val="auto"/>
                <w:sz w:val="28"/>
                <w:szCs w:val="28"/>
              </w:rPr>
            </w:pPr>
          </w:p>
          <w:p w14:paraId="1B311DB6">
            <w:pPr>
              <w:pStyle w:val="41"/>
              <w:ind w:left="0" w:leftChars="0" w:firstLine="0" w:firstLineChars="0"/>
              <w:rPr>
                <w:rFonts w:hint="eastAsia" w:ascii="宋体" w:hAnsi="宋体" w:eastAsia="宋体" w:cs="宋体"/>
                <w:b/>
                <w:bCs w:val="0"/>
                <w:color w:val="auto"/>
                <w:sz w:val="28"/>
                <w:szCs w:val="28"/>
              </w:rPr>
            </w:pPr>
            <w:r>
              <w:rPr>
                <w:rFonts w:hint="eastAsia" w:ascii="宋体" w:hAnsi="宋体" w:eastAsia="宋体" w:cs="宋体"/>
                <w:b/>
                <w:bCs w:val="0"/>
                <w:color w:val="auto"/>
                <w:sz w:val="28"/>
                <w:szCs w:val="28"/>
              </w:rPr>
              <w:t>二、营运期工程分析</w:t>
            </w:r>
          </w:p>
          <w:p w14:paraId="10495BF7">
            <w:pPr>
              <w:spacing w:line="360" w:lineRule="auto"/>
              <w:rPr>
                <w:rFonts w:hint="eastAsia" w:ascii="宋体" w:hAnsi="宋体" w:eastAsia="宋体" w:cs="宋体"/>
                <w:color w:val="auto"/>
                <w:sz w:val="24"/>
              </w:rPr>
            </w:pPr>
            <w:r>
              <w:rPr>
                <w:rFonts w:hint="eastAsia" w:ascii="宋体" w:hAnsi="宋体" w:eastAsia="宋体" w:cs="宋体"/>
                <w:color w:val="auto"/>
                <w:sz w:val="24"/>
              </w:rPr>
              <w:t>（一）营运期工艺流程</w:t>
            </w:r>
          </w:p>
          <w:p w14:paraId="74F4AC48">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本项目破碎生产线生产工艺如下：</w:t>
            </w:r>
          </w:p>
          <w:p w14:paraId="60F5DC3E">
            <w:pPr>
              <w:adjustRightInd w:val="0"/>
              <w:snapToGrid w:val="0"/>
              <w:spacing w:line="520" w:lineRule="exact"/>
              <w:rPr>
                <w:rFonts w:hint="eastAsia" w:ascii="宋体" w:hAnsi="宋体" w:eastAsia="宋体" w:cs="宋体"/>
                <w:color w:val="auto"/>
                <w:sz w:val="24"/>
                <w:szCs w:val="24"/>
              </w:rPr>
            </w:pPr>
            <w:r>
              <w:rPr>
                <w:rFonts w:hint="eastAsia" w:ascii="宋体" w:hAnsi="宋体" w:eastAsia="宋体" w:cs="宋体"/>
                <w:b/>
                <w:color w:val="auto"/>
                <w:sz w:val="30"/>
                <w:szCs w:val="30"/>
              </w:rPr>
              <mc:AlternateContent>
                <mc:Choice Requires="wps">
                  <w:drawing>
                    <wp:anchor distT="0" distB="0" distL="114300" distR="114300" simplePos="0" relativeHeight="251678720" behindDoc="0" locked="0" layoutInCell="1" allowOverlap="1">
                      <wp:simplePos x="0" y="0"/>
                      <wp:positionH relativeFrom="column">
                        <wp:posOffset>5023485</wp:posOffset>
                      </wp:positionH>
                      <wp:positionV relativeFrom="paragraph">
                        <wp:posOffset>226695</wp:posOffset>
                      </wp:positionV>
                      <wp:extent cx="914400" cy="314325"/>
                      <wp:effectExtent l="0" t="0" r="0" b="9525"/>
                      <wp:wrapNone/>
                      <wp:docPr id="26" name="文本框 27"/>
                      <wp:cNvGraphicFramePr/>
                      <a:graphic xmlns:a="http://schemas.openxmlformats.org/drawingml/2006/main">
                        <a:graphicData uri="http://schemas.microsoft.com/office/word/2010/wordprocessingShape">
                          <wps:wsp>
                            <wps:cNvSpPr txBox="1"/>
                            <wps:spPr>
                              <a:xfrm>
                                <a:off x="0" y="0"/>
                                <a:ext cx="914400" cy="314325"/>
                              </a:xfrm>
                              <a:prstGeom prst="rect">
                                <a:avLst/>
                              </a:prstGeom>
                              <a:gradFill rotWithShape="0">
                                <a:gsLst>
                                  <a:gs pos="0">
                                    <a:srgbClr val="FFFFFF"/>
                                  </a:gs>
                                  <a:gs pos="100000">
                                    <a:srgbClr val="FFFFFF"/>
                                  </a:gs>
                                </a:gsLst>
                                <a:lin ang="0"/>
                                <a:tileRect/>
                              </a:gradFill>
                              <a:ln w="15875">
                                <a:noFill/>
                              </a:ln>
                            </wps:spPr>
                            <wps:txbx>
                              <w:txbxContent>
                                <w:p w14:paraId="05036B58">
                                  <w:pPr>
                                    <w:jc w:val="center"/>
                                  </w:pPr>
                                  <w:r>
                                    <w:rPr>
                                      <w:rFonts w:hint="eastAsia"/>
                                    </w:rPr>
                                    <w:t>固废、噪声</w:t>
                                  </w:r>
                                </w:p>
                              </w:txbxContent>
                            </wps:txbx>
                            <wps:bodyPr upright="1"/>
                          </wps:wsp>
                        </a:graphicData>
                      </a:graphic>
                    </wp:anchor>
                  </w:drawing>
                </mc:Choice>
                <mc:Fallback>
                  <w:pict>
                    <v:shape id="文本框 27" o:spid="_x0000_s1026" o:spt="202" type="#_x0000_t202" style="position:absolute;left:0pt;margin-left:395.55pt;margin-top:17.85pt;height:24.75pt;width:72pt;z-index:251678720;mso-width-relative:page;mso-height-relative:page;" fillcolor="#FFFFFF" filled="t" stroked="f" coordsize="21600,21600" o:gfxdata="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NULztoAAAAJAQAADwAAAAAAAAABACAAAAAiAAAAZHJzL2Rv&#10;d25yZXYueG1sUEsBAhQAFAAAAAgAh07iQCqosy3/AQAACQQAAA4AAAAAAAAAAQAgAAAAKQEAAGRy&#10;cy9lMm9Eb2MueG1sUEsFBgAAAAAGAAYAWQEAAJoFAAAAAA==&#10;">
                      <v:fill type="gradient" on="t" color2="#FFFFFF" angle="90" focus="100%" focussize="0,0">
                        <o:fill type="gradientUnscaled" v:ext="backwardCompatible"/>
                      </v:fill>
                      <v:stroke on="f" weight="1.25pt"/>
                      <v:imagedata o:title=""/>
                      <o:lock v:ext="edit" aspectratio="f"/>
                      <v:textbox>
                        <w:txbxContent>
                          <w:p w14:paraId="05036B58">
                            <w:pPr>
                              <w:jc w:val="center"/>
                            </w:pPr>
                            <w:r>
                              <w:rPr>
                                <w:rFonts w:hint="eastAsia"/>
                              </w:rPr>
                              <w:t>固废、噪声</w:t>
                            </w:r>
                          </w:p>
                        </w:txbxContent>
                      </v:textbox>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74624" behindDoc="0" locked="0" layoutInCell="1" allowOverlap="1">
                      <wp:simplePos x="0" y="0"/>
                      <wp:positionH relativeFrom="column">
                        <wp:posOffset>3867150</wp:posOffset>
                      </wp:positionH>
                      <wp:positionV relativeFrom="paragraph">
                        <wp:posOffset>262890</wp:posOffset>
                      </wp:positionV>
                      <wp:extent cx="516255" cy="314325"/>
                      <wp:effectExtent l="0" t="0" r="17145" b="9525"/>
                      <wp:wrapNone/>
                      <wp:docPr id="19" name="文本框 3"/>
                      <wp:cNvGraphicFramePr/>
                      <a:graphic xmlns:a="http://schemas.openxmlformats.org/drawingml/2006/main">
                        <a:graphicData uri="http://schemas.microsoft.com/office/word/2010/wordprocessingShape">
                          <wps:wsp>
                            <wps:cNvSpPr txBox="1"/>
                            <wps:spPr>
                              <a:xfrm>
                                <a:off x="0" y="0"/>
                                <a:ext cx="516255" cy="314325"/>
                              </a:xfrm>
                              <a:prstGeom prst="rect">
                                <a:avLst/>
                              </a:prstGeom>
                              <a:gradFill rotWithShape="0">
                                <a:gsLst>
                                  <a:gs pos="0">
                                    <a:srgbClr val="FFFFFF"/>
                                  </a:gs>
                                  <a:gs pos="100000">
                                    <a:srgbClr val="FFFFFF"/>
                                  </a:gs>
                                </a:gsLst>
                                <a:lin ang="0"/>
                                <a:tileRect/>
                              </a:gradFill>
                              <a:ln w="15875">
                                <a:noFill/>
                              </a:ln>
                            </wps:spPr>
                            <wps:txbx>
                              <w:txbxContent>
                                <w:p w14:paraId="7178B77C">
                                  <w:r>
                                    <w:rPr>
                                      <w:rFonts w:hint="eastAsia"/>
                                    </w:rPr>
                                    <w:t>噪声</w:t>
                                  </w:r>
                                </w:p>
                              </w:txbxContent>
                            </wps:txbx>
                            <wps:bodyPr upright="1"/>
                          </wps:wsp>
                        </a:graphicData>
                      </a:graphic>
                    </wp:anchor>
                  </w:drawing>
                </mc:Choice>
                <mc:Fallback>
                  <w:pict>
                    <v:shape id="文本框 3" o:spid="_x0000_s1026" o:spt="202" type="#_x0000_t202" style="position:absolute;left:0pt;margin-left:304.5pt;margin-top:20.7pt;height:24.75pt;width:40.65pt;z-index:251674624;mso-width-relative:page;mso-height-relative:page;" fillcolor="#FFFFFF" filled="t" stroked="f" coordsize="21600,21600" o:gfxdata="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UbapvaAAAACQEAAA8AAAAAAAAAAQAgAAAAIgAAAGRycy9kb3du&#10;cmV2LnhtbFBLAQIUABQAAAAIAIdO4kCk366W/QEAAAgEAAAOAAAAAAAAAAEAIAAAACkBAABkcnMv&#10;ZTJvRG9jLnhtbFBLBQYAAAAABgAGAFkBAACYBQAAAAA=&#10;">
                      <v:fill type="gradient" on="t" color2="#FFFFFF" angle="90" focus="100%" focussize="0,0">
                        <o:fill type="gradientUnscaled" v:ext="backwardCompatible"/>
                      </v:fill>
                      <v:stroke on="f" weight="1.25pt"/>
                      <v:imagedata o:title=""/>
                      <o:lock v:ext="edit" aspectratio="f"/>
                      <v:textbox>
                        <w:txbxContent>
                          <w:p w14:paraId="7178B77C">
                            <w:r>
                              <w:rPr>
                                <w:rFonts w:hint="eastAsia"/>
                              </w:rPr>
                              <w:t>噪声</w:t>
                            </w:r>
                          </w:p>
                        </w:txbxContent>
                      </v:textbox>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80768" behindDoc="0" locked="0" layoutInCell="1" allowOverlap="1">
                      <wp:simplePos x="0" y="0"/>
                      <wp:positionH relativeFrom="column">
                        <wp:posOffset>1099185</wp:posOffset>
                      </wp:positionH>
                      <wp:positionV relativeFrom="paragraph">
                        <wp:posOffset>252095</wp:posOffset>
                      </wp:positionV>
                      <wp:extent cx="876300" cy="283210"/>
                      <wp:effectExtent l="0" t="0" r="0" b="2540"/>
                      <wp:wrapNone/>
                      <wp:docPr id="3" name="文本框 27"/>
                      <wp:cNvGraphicFramePr/>
                      <a:graphic xmlns:a="http://schemas.openxmlformats.org/drawingml/2006/main">
                        <a:graphicData uri="http://schemas.microsoft.com/office/word/2010/wordprocessingShape">
                          <wps:wsp>
                            <wps:cNvSpPr txBox="1"/>
                            <wps:spPr>
                              <a:xfrm>
                                <a:off x="0" y="0"/>
                                <a:ext cx="876300" cy="283210"/>
                              </a:xfrm>
                              <a:prstGeom prst="rect">
                                <a:avLst/>
                              </a:prstGeom>
                              <a:gradFill rotWithShape="0">
                                <a:gsLst>
                                  <a:gs pos="0">
                                    <a:srgbClr val="FFFFFF"/>
                                  </a:gs>
                                  <a:gs pos="100000">
                                    <a:srgbClr val="FFFFFF"/>
                                  </a:gs>
                                </a:gsLst>
                                <a:lin ang="0"/>
                                <a:tileRect/>
                              </a:gradFill>
                              <a:ln w="15875">
                                <a:noFill/>
                              </a:ln>
                            </wps:spPr>
                            <wps:txbx>
                              <w:txbxContent>
                                <w:p w14:paraId="3376C39E">
                                  <w:pPr>
                                    <w:jc w:val="center"/>
                                    <w:rPr>
                                      <w:color w:val="auto"/>
                                    </w:rPr>
                                  </w:pPr>
                                  <w:r>
                                    <w:rPr>
                                      <w:rFonts w:hint="eastAsia"/>
                                      <w:color w:val="auto"/>
                                    </w:rPr>
                                    <w:t>固废</w:t>
                                  </w:r>
                                </w:p>
                              </w:txbxContent>
                            </wps:txbx>
                            <wps:bodyPr upright="1"/>
                          </wps:wsp>
                        </a:graphicData>
                      </a:graphic>
                    </wp:anchor>
                  </w:drawing>
                </mc:Choice>
                <mc:Fallback>
                  <w:pict>
                    <v:shape id="文本框 27" o:spid="_x0000_s1026" o:spt="202" type="#_x0000_t202" style="position:absolute;left:0pt;margin-left:86.55pt;margin-top:19.85pt;height:22.3pt;width:69pt;z-index:251680768;mso-width-relative:page;mso-height-relative:page;" fillcolor="#FFFFFF" filled="t" stroked="f" coordsize="21600,21600" o:gfxdata="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ce9E7dgAAAAJAQAADwAAAAAAAAABACAAAAAiAAAAZHJzL2Rvd25y&#10;ZXYueG1sUEsBAhQAFAAAAAgAh07iQIRdUA3+AQAACAQAAA4AAAAAAAAAAQAgAAAAJwEAAGRycy9l&#10;Mm9Eb2MueG1sUEsFBgAAAAAGAAYAWQEAAJcFAAAAAA==&#10;">
                      <v:fill type="gradient" on="t" color2="#FFFFFF" angle="90" focus="100%" focussize="0,0">
                        <o:fill type="gradientUnscaled" v:ext="backwardCompatible"/>
                      </v:fill>
                      <v:stroke on="f" weight="1.25pt"/>
                      <v:imagedata o:title=""/>
                      <o:lock v:ext="edit" aspectratio="f"/>
                      <v:textbox>
                        <w:txbxContent>
                          <w:p w14:paraId="3376C39E">
                            <w:pPr>
                              <w:jc w:val="center"/>
                              <w:rPr>
                                <w:color w:val="auto"/>
                              </w:rPr>
                            </w:pPr>
                            <w:r>
                              <w:rPr>
                                <w:rFonts w:hint="eastAsia"/>
                                <w:color w:val="auto"/>
                              </w:rPr>
                              <w:t>固废</w:t>
                            </w:r>
                          </w:p>
                        </w:txbxContent>
                      </v:textbox>
                    </v:shape>
                  </w:pict>
                </mc:Fallback>
              </mc:AlternateContent>
            </w:r>
          </w:p>
          <w:p w14:paraId="6FD2ACBE">
            <w:pPr>
              <w:widowControl/>
              <w:jc w:val="center"/>
              <w:rPr>
                <w:rFonts w:hint="eastAsia" w:ascii="宋体" w:hAnsi="宋体" w:eastAsia="宋体" w:cs="宋体"/>
                <w:b/>
                <w:color w:val="auto"/>
                <w:szCs w:val="21"/>
              </w:rPr>
            </w:pPr>
          </w:p>
          <w:p w14:paraId="599A20AF">
            <w:pPr>
              <w:adjustRightInd w:val="0"/>
              <w:snapToGrid w:val="0"/>
              <w:spacing w:line="520" w:lineRule="exact"/>
              <w:jc w:val="center"/>
              <w:rPr>
                <w:rFonts w:hint="eastAsia" w:ascii="宋体" w:hAnsi="宋体" w:eastAsia="宋体" w:cs="宋体"/>
                <w:b/>
                <w:color w:val="auto"/>
                <w:szCs w:val="21"/>
              </w:rPr>
            </w:pPr>
            <w:r>
              <w:rPr>
                <w:rFonts w:hint="eastAsia" w:ascii="宋体" w:hAnsi="宋体" w:eastAsia="宋体" w:cs="宋体"/>
                <w:b/>
                <w:color w:val="auto"/>
                <w:sz w:val="30"/>
                <w:szCs w:val="30"/>
              </w:rPr>
              <mc:AlternateContent>
                <mc:Choice Requires="wps">
                  <w:drawing>
                    <wp:anchor distT="0" distB="0" distL="114300" distR="114300" simplePos="0" relativeHeight="251679744" behindDoc="0" locked="0" layoutInCell="1" allowOverlap="1">
                      <wp:simplePos x="0" y="0"/>
                      <wp:positionH relativeFrom="column">
                        <wp:posOffset>1526540</wp:posOffset>
                      </wp:positionH>
                      <wp:positionV relativeFrom="paragraph">
                        <wp:posOffset>23495</wp:posOffset>
                      </wp:positionV>
                      <wp:extent cx="0" cy="190500"/>
                      <wp:effectExtent l="38100" t="0" r="38100" b="0"/>
                      <wp:wrapNone/>
                      <wp:docPr id="1" name="自选图形 5"/>
                      <wp:cNvGraphicFramePr/>
                      <a:graphic xmlns:a="http://schemas.openxmlformats.org/drawingml/2006/main">
                        <a:graphicData uri="http://schemas.microsoft.com/office/word/2010/wordprocessingShape">
                          <wps:wsp>
                            <wps:cNvCnPr/>
                            <wps:spPr>
                              <a:xfrm flipV="1">
                                <a:off x="0" y="0"/>
                                <a:ext cx="0" cy="190500"/>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5" o:spid="_x0000_s1026" o:spt="32" type="#_x0000_t32" style="position:absolute;left:0pt;flip:y;margin-left:120.2pt;margin-top:1.85pt;height:15pt;width:0pt;z-index:251679744;mso-width-relative:page;mso-height-relative:page;" filled="f" stroked="t" coordsize="21600,21600" o:gfxdata="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iKf8TVAAAACAEAAA8AAAAAAAAAAQAgAAAAIgAAAGRycy9k&#10;b3ducmV2LnhtbFBLAQIUABQAAAAIAIdO4kA78Gs+BQIAAPEDAAAOAAAAAAAAAAEAIAAAACQBAABk&#10;cnMvZTJvRG9jLnhtbFBLBQYAAAAABgAGAFkBAACbBQAAAAA=&#10;">
                      <v:fill on="f" focussize="0,0"/>
                      <v:stroke weight="1.25pt" color="#739CC3" joinstyle="round" endarrow="block"/>
                      <v:imagedata o:title=""/>
                      <o:lock v:ext="edit" aspectratio="f"/>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73600" behindDoc="0" locked="0" layoutInCell="1" allowOverlap="1">
                      <wp:simplePos x="0" y="0"/>
                      <wp:positionH relativeFrom="column">
                        <wp:posOffset>4130040</wp:posOffset>
                      </wp:positionH>
                      <wp:positionV relativeFrom="paragraph">
                        <wp:posOffset>48895</wp:posOffset>
                      </wp:positionV>
                      <wp:extent cx="0" cy="190500"/>
                      <wp:effectExtent l="38100" t="0" r="38100" b="0"/>
                      <wp:wrapNone/>
                      <wp:docPr id="6" name="自选图形 5"/>
                      <wp:cNvGraphicFramePr/>
                      <a:graphic xmlns:a="http://schemas.openxmlformats.org/drawingml/2006/main">
                        <a:graphicData uri="http://schemas.microsoft.com/office/word/2010/wordprocessingShape">
                          <wps:wsp>
                            <wps:cNvCnPr/>
                            <wps:spPr>
                              <a:xfrm flipV="1">
                                <a:off x="0" y="0"/>
                                <a:ext cx="0" cy="190500"/>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5" o:spid="_x0000_s1026" o:spt="32" type="#_x0000_t32" style="position:absolute;left:0pt;flip:y;margin-left:325.2pt;margin-top:3.85pt;height:15pt;width:0pt;z-index:251673600;mso-width-relative:page;mso-height-relative:page;" filled="f" stroked="t" coordsize="21600,21600" o:gfxdata="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KE8dYAAAAIAQAADwAAAAAAAAABACAAAAAiAAAAZHJz&#10;L2Rvd25yZXYueG1sUEsBAhQAFAAAAAgAh07iQEYiO1AGAgAA8QMAAA4AAAAAAAAAAQAgAAAAJQEA&#10;AGRycy9lMm9Eb2MueG1sUEsFBgAAAAAGAAYAWQEAAJ0FAAAAAA==&#10;">
                      <v:fill on="f" focussize="0,0"/>
                      <v:stroke weight="1.25pt" color="#739CC3" joinstyle="round" endarrow="block"/>
                      <v:imagedata o:title=""/>
                      <o:lock v:ext="edit" aspectratio="f"/>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66432" behindDoc="0" locked="0" layoutInCell="1" allowOverlap="1">
                      <wp:simplePos x="0" y="0"/>
                      <wp:positionH relativeFrom="column">
                        <wp:posOffset>3739515</wp:posOffset>
                      </wp:positionH>
                      <wp:positionV relativeFrom="paragraph">
                        <wp:posOffset>229870</wp:posOffset>
                      </wp:positionV>
                      <wp:extent cx="826770" cy="314325"/>
                      <wp:effectExtent l="7620" t="7620" r="22860" b="20955"/>
                      <wp:wrapNone/>
                      <wp:docPr id="31" name="文本框 7"/>
                      <wp:cNvGraphicFramePr/>
                      <a:graphic xmlns:a="http://schemas.openxmlformats.org/drawingml/2006/main">
                        <a:graphicData uri="http://schemas.microsoft.com/office/word/2010/wordprocessingShape">
                          <wps:wsp>
                            <wps:cNvSpPr txBox="1"/>
                            <wps:spPr>
                              <a:xfrm>
                                <a:off x="0" y="0"/>
                                <a:ext cx="826770" cy="31432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14:paraId="5E82F307">
                                  <w:pPr>
                                    <w:jc w:val="center"/>
                                    <w:rPr>
                                      <w:rFonts w:hint="eastAsia" w:eastAsia="宋体"/>
                                      <w:lang w:eastAsia="zh-CN"/>
                                    </w:rPr>
                                  </w:pPr>
                                  <w:r>
                                    <w:rPr>
                                      <w:rFonts w:hint="eastAsia"/>
                                      <w:lang w:eastAsia="zh-CN"/>
                                    </w:rPr>
                                    <w:t>剪切机</w:t>
                                  </w:r>
                                </w:p>
                              </w:txbxContent>
                            </wps:txbx>
                            <wps:bodyPr upright="1"/>
                          </wps:wsp>
                        </a:graphicData>
                      </a:graphic>
                    </wp:anchor>
                  </w:drawing>
                </mc:Choice>
                <mc:Fallback>
                  <w:pict>
                    <v:shape id="文本框 7" o:spid="_x0000_s1026" o:spt="202" type="#_x0000_t202" style="position:absolute;left:0pt;margin-left:294.45pt;margin-top:18.1pt;height:24.75pt;width:65.1pt;z-index:251666432;mso-width-relative:page;mso-height-relative:page;" fillcolor="#FFFFFF" filled="t" stroked="t" coordsize="21600,21600" o:gfxdata="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oi23zZAAAACQEAAA8AAAAAAAAA&#10;AQAgAAAAIgAAAGRycy9kb3ducmV2LnhtbFBLAQIUABQAAAAIAIdO4kCeqGZkSQIAAL4EAAAOAAAA&#10;AAAAAAEAIAAAACgBAABkcnMvZTJvRG9jLnhtbFBLBQYAAAAABgAGAFkBAADjBQAAAAA=&#10;">
                      <v:fill type="gradient" on="t" color2="#FFFFFF" angle="90" focus="100%" focussize="0,0">
                        <o:fill type="gradientUnscaled" v:ext="backwardCompatible"/>
                      </v:fill>
                      <v:stroke weight="1.25pt" color="#739CC3" joinstyle="miter"/>
                      <v:imagedata o:title=""/>
                      <o:lock v:ext="edit" aspectratio="f"/>
                      <v:textbox>
                        <w:txbxContent>
                          <w:p w14:paraId="5E82F307">
                            <w:pPr>
                              <w:jc w:val="center"/>
                              <w:rPr>
                                <w:rFonts w:hint="eastAsia" w:eastAsia="宋体"/>
                                <w:lang w:eastAsia="zh-CN"/>
                              </w:rPr>
                            </w:pPr>
                            <w:r>
                              <w:rPr>
                                <w:rFonts w:hint="eastAsia"/>
                                <w:lang w:eastAsia="zh-CN"/>
                              </w:rPr>
                              <w:t>剪切机</w:t>
                            </w:r>
                          </w:p>
                        </w:txbxContent>
                      </v:textbox>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70528" behindDoc="0" locked="0" layoutInCell="1" allowOverlap="1">
                      <wp:simplePos x="0" y="0"/>
                      <wp:positionH relativeFrom="column">
                        <wp:posOffset>5213985</wp:posOffset>
                      </wp:positionH>
                      <wp:positionV relativeFrom="paragraph">
                        <wp:posOffset>220345</wp:posOffset>
                      </wp:positionV>
                      <wp:extent cx="504825" cy="314325"/>
                      <wp:effectExtent l="8255" t="7620" r="20320" b="20955"/>
                      <wp:wrapNone/>
                      <wp:docPr id="28" name="文本框 21"/>
                      <wp:cNvGraphicFramePr/>
                      <a:graphic xmlns:a="http://schemas.openxmlformats.org/drawingml/2006/main">
                        <a:graphicData uri="http://schemas.microsoft.com/office/word/2010/wordprocessingShape">
                          <wps:wsp>
                            <wps:cNvSpPr txBox="1"/>
                            <wps:spPr>
                              <a:xfrm>
                                <a:off x="0" y="0"/>
                                <a:ext cx="504825" cy="31432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14:paraId="686999EF">
                                  <w:pPr>
                                    <w:jc w:val="center"/>
                                  </w:pPr>
                                  <w:r>
                                    <w:rPr>
                                      <w:rFonts w:hint="eastAsia"/>
                                    </w:rPr>
                                    <w:t>磁选</w:t>
                                  </w:r>
                                </w:p>
                              </w:txbxContent>
                            </wps:txbx>
                            <wps:bodyPr upright="1"/>
                          </wps:wsp>
                        </a:graphicData>
                      </a:graphic>
                    </wp:anchor>
                  </w:drawing>
                </mc:Choice>
                <mc:Fallback>
                  <w:pict>
                    <v:shape id="文本框 21" o:spid="_x0000_s1026" o:spt="202" type="#_x0000_t202" style="position:absolute;left:0pt;margin-left:410.55pt;margin-top:17.35pt;height:24.75pt;width:39.75pt;z-index:251670528;mso-width-relative:page;mso-height-relative:page;" fillcolor="#FFFFFF" filled="t" stroked="t" coordsize="21600,21600" o:gfxdata="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hwsA01wAAAAkBAAAPAAAAAAAAAAEA&#10;IAAAACIAAABkcnMvZG93bnJldi54bWxQSwECFAAUAAAACACHTuJAnL+C6kkCAAC/BAAADgAAAAAA&#10;AAABACAAAAAmAQAAZHJzL2Uyb0RvYy54bWxQSwUGAAAAAAYABgBZAQAA4QUAAAAA&#10;">
                      <v:fill type="gradient" on="t" color2="#FFFFFF" angle="90" focus="100%" focussize="0,0">
                        <o:fill type="gradientUnscaled" v:ext="backwardCompatible"/>
                      </v:fill>
                      <v:stroke weight="1.25pt" color="#739CC3" joinstyle="miter"/>
                      <v:imagedata o:title=""/>
                      <o:lock v:ext="edit" aspectratio="f"/>
                      <v:textbox>
                        <w:txbxContent>
                          <w:p w14:paraId="686999EF">
                            <w:pPr>
                              <w:jc w:val="center"/>
                            </w:pPr>
                            <w:r>
                              <w:rPr>
                                <w:rFonts w:hint="eastAsia"/>
                              </w:rPr>
                              <w:t>磁选</w:t>
                            </w:r>
                          </w:p>
                        </w:txbxContent>
                      </v:textbox>
                    </v:shape>
                  </w:pict>
                </mc:Fallback>
              </mc:AlternateContent>
            </w:r>
            <w:r>
              <w:rPr>
                <w:rFonts w:hint="eastAsia" w:ascii="宋体" w:hAnsi="宋体" w:eastAsia="宋体" w:cs="宋体"/>
                <w:b/>
                <w:color w:val="auto"/>
                <w:szCs w:val="21"/>
              </w:rPr>
              <mc:AlternateContent>
                <mc:Choice Requires="wps">
                  <w:drawing>
                    <wp:anchor distT="0" distB="0" distL="114300" distR="114300" simplePos="0" relativeHeight="251660288" behindDoc="0" locked="0" layoutInCell="1" allowOverlap="1">
                      <wp:simplePos x="0" y="0"/>
                      <wp:positionH relativeFrom="column">
                        <wp:posOffset>165735</wp:posOffset>
                      </wp:positionH>
                      <wp:positionV relativeFrom="paragraph">
                        <wp:posOffset>212725</wp:posOffset>
                      </wp:positionV>
                      <wp:extent cx="609600" cy="276225"/>
                      <wp:effectExtent l="0" t="0" r="0" b="9525"/>
                      <wp:wrapNone/>
                      <wp:docPr id="8" name="文本框 10"/>
                      <wp:cNvGraphicFramePr/>
                      <a:graphic xmlns:a="http://schemas.openxmlformats.org/drawingml/2006/main">
                        <a:graphicData uri="http://schemas.microsoft.com/office/word/2010/wordprocessingShape">
                          <wps:wsp>
                            <wps:cNvSpPr txBox="1"/>
                            <wps:spPr>
                              <a:xfrm>
                                <a:off x="0" y="0"/>
                                <a:ext cx="609600" cy="276225"/>
                              </a:xfrm>
                              <a:prstGeom prst="rect">
                                <a:avLst/>
                              </a:prstGeom>
                              <a:gradFill rotWithShape="0">
                                <a:gsLst>
                                  <a:gs pos="0">
                                    <a:srgbClr val="FFFFFF"/>
                                  </a:gs>
                                  <a:gs pos="100000">
                                    <a:srgbClr val="FFFFFF"/>
                                  </a:gs>
                                </a:gsLst>
                                <a:lin ang="0"/>
                                <a:tileRect/>
                              </a:gradFill>
                              <a:ln w="15875">
                                <a:noFill/>
                              </a:ln>
                            </wps:spPr>
                            <wps:txbx>
                              <w:txbxContent>
                                <w:p w14:paraId="351B36EE">
                                  <w:pPr>
                                    <w:rPr>
                                      <w:rFonts w:hint="eastAsia" w:eastAsia="宋体"/>
                                      <w:lang w:eastAsia="zh-CN"/>
                                    </w:rPr>
                                  </w:pPr>
                                  <w:r>
                                    <w:rPr>
                                      <w:rFonts w:hint="eastAsia"/>
                                    </w:rPr>
                                    <w:t>废</w:t>
                                  </w:r>
                                  <w:r>
                                    <w:rPr>
                                      <w:rFonts w:hint="eastAsia"/>
                                      <w:lang w:eastAsia="zh-CN"/>
                                    </w:rPr>
                                    <w:t>钢材</w:t>
                                  </w:r>
                                </w:p>
                              </w:txbxContent>
                            </wps:txbx>
                            <wps:bodyPr upright="1"/>
                          </wps:wsp>
                        </a:graphicData>
                      </a:graphic>
                    </wp:anchor>
                  </w:drawing>
                </mc:Choice>
                <mc:Fallback>
                  <w:pict>
                    <v:shape id="文本框 10" o:spid="_x0000_s1026" o:spt="202" type="#_x0000_t202" style="position:absolute;left:0pt;margin-left:13.05pt;margin-top:16.75pt;height:21.75pt;width:48pt;z-index:251660288;mso-width-relative:page;mso-height-relative:page;" fillcolor="#FFFFFF" filled="t" stroked="f" coordsize="21600,21600" o:gfxdata="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cna2QAAAAgBAAAPAAAAAAAAAAEAIAAAACIAAABkcnMvZG93bnJl&#10;di54bWxQSwECFAAUAAAACACHTuJAGd70cPwBAAAIBAAADgAAAAAAAAABACAAAAAoAQAAZHJzL2Uy&#10;b0RvYy54bWxQSwUGAAAAAAYABgBZAQAAlgUAAAAA&#10;">
                      <v:fill type="gradient" on="t" color2="#FFFFFF" angle="90" focus="100%" focussize="0,0">
                        <o:fill type="gradientUnscaled" v:ext="backwardCompatible"/>
                      </v:fill>
                      <v:stroke on="f" weight="1.25pt"/>
                      <v:imagedata o:title=""/>
                      <o:lock v:ext="edit" aspectratio="f"/>
                      <v:textbox>
                        <w:txbxContent>
                          <w:p w14:paraId="351B36EE">
                            <w:pPr>
                              <w:rPr>
                                <w:rFonts w:hint="eastAsia" w:eastAsia="宋体"/>
                                <w:lang w:eastAsia="zh-CN"/>
                              </w:rPr>
                            </w:pPr>
                            <w:r>
                              <w:rPr>
                                <w:rFonts w:hint="eastAsia"/>
                              </w:rPr>
                              <w:t>废</w:t>
                            </w:r>
                            <w:r>
                              <w:rPr>
                                <w:rFonts w:hint="eastAsia"/>
                                <w:lang w:eastAsia="zh-CN"/>
                              </w:rPr>
                              <w:t>钢材</w:t>
                            </w:r>
                          </w:p>
                        </w:txbxContent>
                      </v:textbox>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75648" behindDoc="0" locked="0" layoutInCell="1" allowOverlap="1">
                      <wp:simplePos x="0" y="0"/>
                      <wp:positionH relativeFrom="column">
                        <wp:posOffset>5480685</wp:posOffset>
                      </wp:positionH>
                      <wp:positionV relativeFrom="paragraph">
                        <wp:posOffset>39370</wp:posOffset>
                      </wp:positionV>
                      <wp:extent cx="0" cy="190500"/>
                      <wp:effectExtent l="38100" t="0" r="38100" b="0"/>
                      <wp:wrapNone/>
                      <wp:docPr id="24" name="自选图形 4"/>
                      <wp:cNvGraphicFramePr/>
                      <a:graphic xmlns:a="http://schemas.openxmlformats.org/drawingml/2006/main">
                        <a:graphicData uri="http://schemas.microsoft.com/office/word/2010/wordprocessingShape">
                          <wps:wsp>
                            <wps:cNvCnPr/>
                            <wps:spPr>
                              <a:xfrm flipV="1">
                                <a:off x="0" y="0"/>
                                <a:ext cx="0" cy="190500"/>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4" o:spid="_x0000_s1026" o:spt="32" type="#_x0000_t32" style="position:absolute;left:0pt;flip:y;margin-left:431.55pt;margin-top:3.1pt;height:15pt;width:0pt;z-index:251675648;mso-width-relative:page;mso-height-relative:page;" filled="f" stroked="t" coordsize="21600,21600" o:gfxdata="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DVYszVAAAACAEAAA8AAAAAAAAAAQAgAAAAIgAAAGRy&#10;cy9kb3ducmV2LnhtbFBLAQIUABQAAAAIAIdO4kA1jUxkCAIAAPIDAAAOAAAAAAAAAAEAIAAAACQB&#10;AABkcnMvZTJvRG9jLnhtbFBLBQYAAAAABgAGAFkBAACeBQAAAAA=&#10;">
                      <v:fill on="f" focussize="0,0"/>
                      <v:stroke weight="1.25pt" color="#739CC3" joinstyle="round" endarrow="block"/>
                      <v:imagedata o:title=""/>
                      <o:lock v:ext="edit" aspectratio="f"/>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64384" behindDoc="0" locked="0" layoutInCell="1" allowOverlap="1">
                      <wp:simplePos x="0" y="0"/>
                      <wp:positionH relativeFrom="column">
                        <wp:posOffset>2432685</wp:posOffset>
                      </wp:positionH>
                      <wp:positionV relativeFrom="paragraph">
                        <wp:posOffset>210820</wp:posOffset>
                      </wp:positionV>
                      <wp:extent cx="628650" cy="314325"/>
                      <wp:effectExtent l="7620" t="7620" r="11430" b="20955"/>
                      <wp:wrapNone/>
                      <wp:docPr id="23" name="文本框 8"/>
                      <wp:cNvGraphicFramePr/>
                      <a:graphic xmlns:a="http://schemas.openxmlformats.org/drawingml/2006/main">
                        <a:graphicData uri="http://schemas.microsoft.com/office/word/2010/wordprocessingShape">
                          <wps:wsp>
                            <wps:cNvSpPr txBox="1"/>
                            <wps:spPr>
                              <a:xfrm>
                                <a:off x="0" y="0"/>
                                <a:ext cx="628650" cy="31432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14:paraId="0C22D6D1">
                                  <w:r>
                                    <w:rPr>
                                      <w:rFonts w:hint="eastAsia"/>
                                    </w:rPr>
                                    <w:t>电子秤</w:t>
                                  </w:r>
                                </w:p>
                              </w:txbxContent>
                            </wps:txbx>
                            <wps:bodyPr upright="1"/>
                          </wps:wsp>
                        </a:graphicData>
                      </a:graphic>
                    </wp:anchor>
                  </w:drawing>
                </mc:Choice>
                <mc:Fallback>
                  <w:pict>
                    <v:shape id="文本框 8" o:spid="_x0000_s1026" o:spt="202" type="#_x0000_t202" style="position:absolute;left:0pt;margin-left:191.55pt;margin-top:16.6pt;height:24.75pt;width:49.5pt;z-index:251664384;mso-width-relative:page;mso-height-relative:page;" fillcolor="#FFFFFF" filled="t" stroked="t" coordsize="21600,21600" o:gfxdata="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ExE3w1wAAAAkBAAAPAAAAAAAAAAEA&#10;IAAAACIAAABkcnMvZG93bnJldi54bWxQSwECFAAUAAAACACHTuJAsexNGEkCAAC+BAAADgAAAAAA&#10;AAABACAAAAAmAQAAZHJzL2Uyb0RvYy54bWxQSwUGAAAAAAYABgBZAQAA4QUAAAAA&#10;">
                      <v:fill type="gradient" on="t" color2="#FFFFFF" angle="90" focus="100%" focussize="0,0">
                        <o:fill type="gradientUnscaled" v:ext="backwardCompatible"/>
                      </v:fill>
                      <v:stroke weight="1.25pt" color="#739CC3" joinstyle="miter"/>
                      <v:imagedata o:title=""/>
                      <o:lock v:ext="edit" aspectratio="f"/>
                      <v:textbox>
                        <w:txbxContent>
                          <w:p w14:paraId="0C22D6D1">
                            <w:r>
                              <w:rPr>
                                <w:rFonts w:hint="eastAsia"/>
                              </w:rPr>
                              <w:t>电子秤</w:t>
                            </w:r>
                          </w:p>
                        </w:txbxContent>
                      </v:textbox>
                    </v:shape>
                  </w:pict>
                </mc:Fallback>
              </mc:AlternateContent>
            </w:r>
            <w:r>
              <w:rPr>
                <w:rFonts w:hint="eastAsia" w:ascii="宋体" w:hAnsi="宋体" w:eastAsia="宋体" w:cs="宋体"/>
                <w:b/>
                <w:color w:val="auto"/>
                <w:szCs w:val="21"/>
              </w:rPr>
              <mc:AlternateContent>
                <mc:Choice Requires="wps">
                  <w:drawing>
                    <wp:anchor distT="0" distB="0" distL="114300" distR="114300" simplePos="0" relativeHeight="251662336" behindDoc="0" locked="0" layoutInCell="1" allowOverlap="1">
                      <wp:simplePos x="0" y="0"/>
                      <wp:positionH relativeFrom="column">
                        <wp:posOffset>1144905</wp:posOffset>
                      </wp:positionH>
                      <wp:positionV relativeFrom="paragraph">
                        <wp:posOffset>201295</wp:posOffset>
                      </wp:positionV>
                      <wp:extent cx="745490" cy="314325"/>
                      <wp:effectExtent l="7620" t="7620" r="8890" b="20955"/>
                      <wp:wrapNone/>
                      <wp:docPr id="14" name="文本框 9"/>
                      <wp:cNvGraphicFramePr/>
                      <a:graphic xmlns:a="http://schemas.openxmlformats.org/drawingml/2006/main">
                        <a:graphicData uri="http://schemas.microsoft.com/office/word/2010/wordprocessingShape">
                          <wps:wsp>
                            <wps:cNvSpPr txBox="1"/>
                            <wps:spPr>
                              <a:xfrm>
                                <a:off x="0" y="0"/>
                                <a:ext cx="745490" cy="31432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14:paraId="6BC12E67">
                                  <w:r>
                                    <w:t>人工分拣</w:t>
                                  </w:r>
                                </w:p>
                              </w:txbxContent>
                            </wps:txbx>
                            <wps:bodyPr upright="1"/>
                          </wps:wsp>
                        </a:graphicData>
                      </a:graphic>
                    </wp:anchor>
                  </w:drawing>
                </mc:Choice>
                <mc:Fallback>
                  <w:pict>
                    <v:shape id="文本框 9" o:spid="_x0000_s1026" o:spt="202" type="#_x0000_t202" style="position:absolute;left:0pt;margin-left:90.15pt;margin-top:15.85pt;height:24.75pt;width:58.7pt;z-index:251662336;mso-width-relative:page;mso-height-relative:page;" fillcolor="#FFFFFF" filled="t" stroked="t" coordsize="21600,21600" o:gfxdata="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h/yP7YAAAACQEAAA8AAAAAAAAAAQAg&#10;AAAAIgAAAGRycy9kb3ducmV2LnhtbFBLAQIUABQAAAAIAIdO4kBvc+kNRwIAAL4EAAAOAAAAAAAA&#10;AAEAIAAAACcBAABkcnMvZTJvRG9jLnhtbFBLBQYAAAAABgAGAFkBAADgBQAAAAA=&#10;">
                      <v:fill type="gradient" on="t" color2="#FFFFFF" angle="90" focus="100%" focussize="0,0">
                        <o:fill type="gradientUnscaled" v:ext="backwardCompatible"/>
                      </v:fill>
                      <v:stroke weight="1.25pt" color="#739CC3" joinstyle="miter"/>
                      <v:imagedata o:title=""/>
                      <o:lock v:ext="edit" aspectratio="f"/>
                      <v:textbox>
                        <w:txbxContent>
                          <w:p w14:paraId="6BC12E67">
                            <w:r>
                              <w:t>人工分拣</w:t>
                            </w:r>
                          </w:p>
                        </w:txbxContent>
                      </v:textbox>
                    </v:shape>
                  </w:pict>
                </mc:Fallback>
              </mc:AlternateContent>
            </w:r>
          </w:p>
          <w:p w14:paraId="0CA1B86C">
            <w:pPr>
              <w:adjustRightInd w:val="0"/>
              <w:snapToGrid w:val="0"/>
              <w:spacing w:line="520" w:lineRule="exact"/>
              <w:jc w:val="center"/>
              <w:rPr>
                <w:rFonts w:hint="eastAsia" w:ascii="宋体" w:hAnsi="宋体" w:eastAsia="宋体" w:cs="宋体"/>
                <w:b/>
                <w:color w:val="auto"/>
                <w:szCs w:val="21"/>
              </w:rPr>
            </w:pPr>
            <w:r>
              <w:rPr>
                <w:rFonts w:hint="eastAsia" w:ascii="宋体" w:hAnsi="宋体" w:eastAsia="宋体" w:cs="宋体"/>
                <w:b/>
                <w:color w:val="auto"/>
                <w:szCs w:val="21"/>
              </w:rPr>
              <mc:AlternateContent>
                <mc:Choice Requires="wps">
                  <w:drawing>
                    <wp:anchor distT="0" distB="0" distL="114300" distR="114300" simplePos="0" relativeHeight="251661312" behindDoc="0" locked="0" layoutInCell="1" allowOverlap="1">
                      <wp:simplePos x="0" y="0"/>
                      <wp:positionH relativeFrom="column">
                        <wp:posOffset>775335</wp:posOffset>
                      </wp:positionH>
                      <wp:positionV relativeFrom="paragraph">
                        <wp:posOffset>33020</wp:posOffset>
                      </wp:positionV>
                      <wp:extent cx="381000" cy="0"/>
                      <wp:effectExtent l="0" t="38100" r="0" b="38100"/>
                      <wp:wrapNone/>
                      <wp:docPr id="20" name="自选图形 15"/>
                      <wp:cNvGraphicFramePr/>
                      <a:graphic xmlns:a="http://schemas.openxmlformats.org/drawingml/2006/main">
                        <a:graphicData uri="http://schemas.microsoft.com/office/word/2010/wordprocessingShape">
                          <wps:wsp>
                            <wps:cNvCnPr/>
                            <wps:spPr>
                              <a:xfrm>
                                <a:off x="0" y="0"/>
                                <a:ext cx="381000" cy="0"/>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15" o:spid="_x0000_s1026" o:spt="32" type="#_x0000_t32" style="position:absolute;left:0pt;margin-left:61.05pt;margin-top:2.6pt;height:0pt;width:30pt;z-index:251661312;mso-width-relative:page;mso-height-relative:page;" filled="f" stroked="t" coordsize="21600,21600" o:gfxdata="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XebOj1QAAAAcBAAAPAAAAAAAAAAEAIAAAACIAAABkcnMvZG93bnJl&#10;di54bWxQSwECFAAUAAAACACHTuJAru9ifgACAADpAwAADgAAAAAAAAABACAAAAAkAQAAZHJzL2Uy&#10;b0RvYy54bWxQSwUGAAAAAAYABgBZAQAAlgUAAAAA&#10;">
                      <v:fill on="f" focussize="0,0"/>
                      <v:stroke weight="1.25pt" color="#739CC3" joinstyle="round" endarrow="block"/>
                      <v:imagedata o:title=""/>
                      <o:lock v:ext="edit" aspectratio="f"/>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69504" behindDoc="0" locked="0" layoutInCell="1" allowOverlap="1">
                      <wp:simplePos x="0" y="0"/>
                      <wp:positionH relativeFrom="column">
                        <wp:posOffset>5490210</wp:posOffset>
                      </wp:positionH>
                      <wp:positionV relativeFrom="paragraph">
                        <wp:posOffset>213995</wp:posOffset>
                      </wp:positionV>
                      <wp:extent cx="0" cy="619125"/>
                      <wp:effectExtent l="38100" t="0" r="38100" b="9525"/>
                      <wp:wrapNone/>
                      <wp:docPr id="2" name="自选图形 11"/>
                      <wp:cNvGraphicFramePr/>
                      <a:graphic xmlns:a="http://schemas.openxmlformats.org/drawingml/2006/main">
                        <a:graphicData uri="http://schemas.microsoft.com/office/word/2010/wordprocessingShape">
                          <wps:wsp>
                            <wps:cNvCnPr/>
                            <wps:spPr>
                              <a:xfrm>
                                <a:off x="0" y="0"/>
                                <a:ext cx="0" cy="619125"/>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11" o:spid="_x0000_s1026" o:spt="32" type="#_x0000_t32" style="position:absolute;left:0pt;margin-left:432.3pt;margin-top:16.85pt;height:48.75pt;width:0pt;z-index:251669504;mso-width-relative:page;mso-height-relative:page;" filled="f" stroked="t" coordsize="21600,21600" o:gfxdata="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afMUe2gAAAAoBAAAPAAAAAAAAAAEAIAAAACIAAABkcnMvZG93&#10;bnJldi54bWxQSwECFAAUAAAACACHTuJAgE8E7v4BAADoAwAADgAAAAAAAAABACAAAAApAQAAZHJz&#10;L2Uyb0RvYy54bWxQSwUGAAAAAAYABgBZAQAAmQUAAAAA&#10;">
                      <v:fill on="f" focussize="0,0"/>
                      <v:stroke weight="1.25pt" color="#739CC3" joinstyle="round" endarrow="block"/>
                      <v:imagedata o:title=""/>
                      <o:lock v:ext="edit" aspectratio="f"/>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67456" behindDoc="0" locked="0" layoutInCell="1" allowOverlap="1">
                      <wp:simplePos x="0" y="0"/>
                      <wp:positionH relativeFrom="column">
                        <wp:posOffset>4585335</wp:posOffset>
                      </wp:positionH>
                      <wp:positionV relativeFrom="paragraph">
                        <wp:posOffset>42545</wp:posOffset>
                      </wp:positionV>
                      <wp:extent cx="657225" cy="0"/>
                      <wp:effectExtent l="0" t="38100" r="9525" b="38100"/>
                      <wp:wrapNone/>
                      <wp:docPr id="10" name="自选图形 12"/>
                      <wp:cNvGraphicFramePr/>
                      <a:graphic xmlns:a="http://schemas.openxmlformats.org/drawingml/2006/main">
                        <a:graphicData uri="http://schemas.microsoft.com/office/word/2010/wordprocessingShape">
                          <wps:wsp>
                            <wps:cNvCnPr/>
                            <wps:spPr>
                              <a:xfrm>
                                <a:off x="0" y="0"/>
                                <a:ext cx="657225" cy="0"/>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margin-left:361.05pt;margin-top:3.35pt;height:0pt;width:51.75pt;z-index:251667456;mso-width-relative:page;mso-height-relative:page;" filled="f" stroked="t" coordsize="21600,21600" o:gfxdata="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1I66fXAAAABwEAAA8AAAAAAAAAAQAgAAAAIgAAAGRycy9kb3du&#10;cmV2LnhtbFBLAQIUABQAAAAIAIdO4kAADFvdAAIAAOkDAAAOAAAAAAAAAAEAIAAAACYBAABkcnMv&#10;ZTJvRG9jLnhtbFBLBQYAAAAABgAGAFkBAACYBQAAAAA=&#10;">
                      <v:fill on="f" focussize="0,0"/>
                      <v:stroke weight="1.25pt" color="#739CC3" joinstyle="round" endarrow="block"/>
                      <v:imagedata o:title=""/>
                      <o:lock v:ext="edit" aspectratio="f"/>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65408" behindDoc="0" locked="0" layoutInCell="1" allowOverlap="1">
                      <wp:simplePos x="0" y="0"/>
                      <wp:positionH relativeFrom="column">
                        <wp:posOffset>3063240</wp:posOffset>
                      </wp:positionH>
                      <wp:positionV relativeFrom="paragraph">
                        <wp:posOffset>23495</wp:posOffset>
                      </wp:positionV>
                      <wp:extent cx="657225" cy="0"/>
                      <wp:effectExtent l="0" t="38100" r="9525" b="38100"/>
                      <wp:wrapNone/>
                      <wp:docPr id="29" name="自选图形 13"/>
                      <wp:cNvGraphicFramePr/>
                      <a:graphic xmlns:a="http://schemas.openxmlformats.org/drawingml/2006/main">
                        <a:graphicData uri="http://schemas.microsoft.com/office/word/2010/wordprocessingShape">
                          <wps:wsp>
                            <wps:cNvCnPr/>
                            <wps:spPr>
                              <a:xfrm>
                                <a:off x="0" y="0"/>
                                <a:ext cx="657225" cy="0"/>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13" o:spid="_x0000_s1026" o:spt="32" type="#_x0000_t32" style="position:absolute;left:0pt;margin-left:241.2pt;margin-top:1.85pt;height:0pt;width:51.75pt;z-index:251665408;mso-width-relative:page;mso-height-relative:page;" filled="f" stroked="t" coordsize="21600,21600" o:gfxdata="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6eD2R2AAAAAcBAAAPAAAAAAAAAAEAIAAAACIAAABkcnMvZG93&#10;bnJldi54bWxQSwECFAAUAAAACACHTuJAAuhiLgACAADpAwAADgAAAAAAAAABACAAAAAnAQAAZHJz&#10;L2Uyb0RvYy54bWxQSwUGAAAAAAYABgBZAQAAmQUAAAAA&#10;">
                      <v:fill on="f" focussize="0,0"/>
                      <v:stroke weight="1.25pt" color="#739CC3" joinstyle="round" endarrow="block"/>
                      <v:imagedata o:title=""/>
                      <o:lock v:ext="edit" aspectratio="f"/>
                    </v:shape>
                  </w:pict>
                </mc:Fallback>
              </mc:AlternateContent>
            </w:r>
            <w:r>
              <w:rPr>
                <w:rFonts w:hint="eastAsia" w:ascii="宋体" w:hAnsi="宋体" w:eastAsia="宋体" w:cs="宋体"/>
                <w:b/>
                <w:color w:val="auto"/>
                <w:szCs w:val="21"/>
              </w:rPr>
              <mc:AlternateContent>
                <mc:Choice Requires="wps">
                  <w:drawing>
                    <wp:anchor distT="0" distB="0" distL="114300" distR="114300" simplePos="0" relativeHeight="251663360" behindDoc="0" locked="0" layoutInCell="1" allowOverlap="1">
                      <wp:simplePos x="0" y="0"/>
                      <wp:positionH relativeFrom="column">
                        <wp:posOffset>1918970</wp:posOffset>
                      </wp:positionH>
                      <wp:positionV relativeFrom="paragraph">
                        <wp:posOffset>23495</wp:posOffset>
                      </wp:positionV>
                      <wp:extent cx="511175" cy="1905"/>
                      <wp:effectExtent l="0" t="36195" r="3175" b="38100"/>
                      <wp:wrapNone/>
                      <wp:docPr id="9" name="自选图形 14"/>
                      <wp:cNvGraphicFramePr/>
                      <a:graphic xmlns:a="http://schemas.openxmlformats.org/drawingml/2006/main">
                        <a:graphicData uri="http://schemas.microsoft.com/office/word/2010/wordprocessingShape">
                          <wps:wsp>
                            <wps:cNvCnPr/>
                            <wps:spPr>
                              <a:xfrm>
                                <a:off x="0" y="0"/>
                                <a:ext cx="511175" cy="1905"/>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14" o:spid="_x0000_s1026" o:spt="32" type="#_x0000_t32" style="position:absolute;left:0pt;margin-left:151.1pt;margin-top:1.85pt;height:0.15pt;width:40.25pt;z-index:251663360;mso-width-relative:page;mso-height-relative:page;" filled="f" stroked="t" coordsize="21600,21600" o:gfxdata="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ITVDNdgAAAAHAQAADwAAAAAAAAABACAAAAAiAAAAZHJzL2Rv&#10;d25yZXYueG1sUEsBAhQAFAAAAAgAh07iQA+WmnMBAgAA6wMAAA4AAAAAAAAAAQAgAAAAJwEAAGRy&#10;cy9lMm9Eb2MueG1sUEsFBgAAAAAGAAYAWQEAAJoFAAAAAA==&#10;">
                      <v:fill on="f" focussize="0,0"/>
                      <v:stroke weight="1.25pt" color="#739CC3" joinstyle="round" endarrow="block"/>
                      <v:imagedata o:title=""/>
                      <o:lock v:ext="edit" aspectratio="f"/>
                    </v:shape>
                  </w:pict>
                </mc:Fallback>
              </mc:AlternateContent>
            </w:r>
          </w:p>
          <w:p w14:paraId="08DF7973">
            <w:pPr>
              <w:adjustRightInd w:val="0"/>
              <w:snapToGrid w:val="0"/>
              <w:spacing w:line="520" w:lineRule="exact"/>
              <w:jc w:val="center"/>
              <w:rPr>
                <w:rFonts w:hint="eastAsia" w:ascii="宋体" w:hAnsi="宋体" w:eastAsia="宋体" w:cs="宋体"/>
                <w:b/>
                <w:color w:val="auto"/>
                <w:szCs w:val="21"/>
              </w:rPr>
            </w:pPr>
          </w:p>
          <w:p w14:paraId="311216D5">
            <w:pPr>
              <w:adjustRightInd w:val="0"/>
              <w:snapToGrid w:val="0"/>
              <w:spacing w:line="520" w:lineRule="exact"/>
              <w:jc w:val="center"/>
              <w:rPr>
                <w:rFonts w:hint="eastAsia" w:ascii="宋体" w:hAnsi="宋体" w:eastAsia="宋体" w:cs="宋体"/>
                <w:b/>
                <w:color w:val="auto"/>
                <w:szCs w:val="21"/>
              </w:rPr>
            </w:pPr>
            <w:r>
              <w:rPr>
                <w:rFonts w:hint="eastAsia" w:ascii="宋体" w:hAnsi="宋体" w:eastAsia="宋体" w:cs="宋体"/>
                <w:b/>
                <w:color w:val="auto"/>
                <w:sz w:val="30"/>
                <w:szCs w:val="30"/>
              </w:rPr>
              <mc:AlternateContent>
                <mc:Choice Requires="wps">
                  <w:drawing>
                    <wp:anchor distT="0" distB="0" distL="114300" distR="114300" simplePos="0" relativeHeight="251672576" behindDoc="0" locked="0" layoutInCell="1" allowOverlap="1">
                      <wp:simplePos x="0" y="0"/>
                      <wp:positionH relativeFrom="column">
                        <wp:posOffset>3754755</wp:posOffset>
                      </wp:positionH>
                      <wp:positionV relativeFrom="paragraph">
                        <wp:posOffset>163195</wp:posOffset>
                      </wp:positionV>
                      <wp:extent cx="821055" cy="314325"/>
                      <wp:effectExtent l="7620" t="7620" r="9525" b="20955"/>
                      <wp:wrapNone/>
                      <wp:docPr id="13" name="文本框 19"/>
                      <wp:cNvGraphicFramePr/>
                      <a:graphic xmlns:a="http://schemas.openxmlformats.org/drawingml/2006/main">
                        <a:graphicData uri="http://schemas.microsoft.com/office/word/2010/wordprocessingShape">
                          <wps:wsp>
                            <wps:cNvSpPr txBox="1"/>
                            <wps:spPr>
                              <a:xfrm>
                                <a:off x="0" y="0"/>
                                <a:ext cx="821055" cy="31432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14:paraId="65B80233">
                                  <w:pPr>
                                    <w:jc w:val="center"/>
                                    <w:rPr>
                                      <w:rFonts w:hint="eastAsia" w:eastAsia="宋体"/>
                                      <w:lang w:eastAsia="zh-CN"/>
                                    </w:rPr>
                                  </w:pPr>
                                  <w:r>
                                    <w:rPr>
                                      <w:rFonts w:hint="eastAsia"/>
                                      <w:lang w:eastAsia="zh-CN"/>
                                    </w:rPr>
                                    <w:t>成品堆场</w:t>
                                  </w:r>
                                </w:p>
                              </w:txbxContent>
                            </wps:txbx>
                            <wps:bodyPr upright="1"/>
                          </wps:wsp>
                        </a:graphicData>
                      </a:graphic>
                    </wp:anchor>
                  </w:drawing>
                </mc:Choice>
                <mc:Fallback>
                  <w:pict>
                    <v:shape id="文本框 19" o:spid="_x0000_s1026" o:spt="202" type="#_x0000_t202" style="position:absolute;left:0pt;margin-left:295.65pt;margin-top:12.85pt;height:24.75pt;width:64.65pt;z-index:251672576;mso-width-relative:page;mso-height-relative:page;" fillcolor="#FFFFFF" filled="t" stroked="t" coordsize="21600,21600" o:gfxdata="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fAGTEdgAAAAJAQAADwAAAAAAAAAB&#10;ACAAAAAiAAAAZHJzL2Rvd25yZXYueG1sUEsBAhQAFAAAAAgAh07iQBIuXQxJAgAAvwQAAA4AAAAA&#10;AAAAAQAgAAAAJwEAAGRycy9lMm9Eb2MueG1sUEsFBgAAAAAGAAYAWQEAAOIFAAAAAA==&#10;">
                      <v:fill type="gradient" on="t" color2="#FFFFFF" angle="90" focus="100%" focussize="0,0">
                        <o:fill type="gradientUnscaled" v:ext="backwardCompatible"/>
                      </v:fill>
                      <v:stroke weight="1.25pt" color="#739CC3" joinstyle="miter"/>
                      <v:imagedata o:title=""/>
                      <o:lock v:ext="edit" aspectratio="f"/>
                      <v:textbox>
                        <w:txbxContent>
                          <w:p w14:paraId="65B80233">
                            <w:pPr>
                              <w:jc w:val="center"/>
                              <w:rPr>
                                <w:rFonts w:hint="eastAsia" w:eastAsia="宋体"/>
                                <w:lang w:eastAsia="zh-CN"/>
                              </w:rPr>
                            </w:pPr>
                            <w:r>
                              <w:rPr>
                                <w:rFonts w:hint="eastAsia"/>
                                <w:lang w:eastAsia="zh-CN"/>
                              </w:rPr>
                              <w:t>成品堆场</w:t>
                            </w:r>
                          </w:p>
                        </w:txbxContent>
                      </v:textbox>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71552" behindDoc="0" locked="0" layoutInCell="1" allowOverlap="1">
                      <wp:simplePos x="0" y="0"/>
                      <wp:positionH relativeFrom="column">
                        <wp:posOffset>4585335</wp:posOffset>
                      </wp:positionH>
                      <wp:positionV relativeFrom="paragraph">
                        <wp:posOffset>315595</wp:posOffset>
                      </wp:positionV>
                      <wp:extent cx="657225" cy="0"/>
                      <wp:effectExtent l="0" t="38100" r="9525" b="38100"/>
                      <wp:wrapNone/>
                      <wp:docPr id="12" name="自选图形 25"/>
                      <wp:cNvGraphicFramePr/>
                      <a:graphic xmlns:a="http://schemas.openxmlformats.org/drawingml/2006/main">
                        <a:graphicData uri="http://schemas.microsoft.com/office/word/2010/wordprocessingShape">
                          <wps:wsp>
                            <wps:cNvCnPr/>
                            <wps:spPr>
                              <a:xfrm>
                                <a:off x="0" y="0"/>
                                <a:ext cx="657225" cy="0"/>
                              </a:xfrm>
                              <a:prstGeom prst="straightConnector1">
                                <a:avLst/>
                              </a:prstGeom>
                              <a:ln w="15875" cap="flat" cmpd="sng">
                                <a:solidFill>
                                  <a:srgbClr val="739CC3"/>
                                </a:solidFill>
                                <a:prstDash val="solid"/>
                                <a:headEnd type="triangle" w="med" len="med"/>
                                <a:tailEnd type="none" w="med" len="med"/>
                              </a:ln>
                            </wps:spPr>
                            <wps:bodyPr/>
                          </wps:wsp>
                        </a:graphicData>
                      </a:graphic>
                    </wp:anchor>
                  </w:drawing>
                </mc:Choice>
                <mc:Fallback>
                  <w:pict>
                    <v:shape id="自选图形 25" o:spid="_x0000_s1026" o:spt="32" type="#_x0000_t32" style="position:absolute;left:0pt;margin-left:361.05pt;margin-top:24.85pt;height:0pt;width:51.75pt;z-index:251671552;mso-width-relative:page;mso-height-relative:page;" filled="f" stroked="t" coordsize="21600,21600" o:gfxdata="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rXyiS2AAAAAkBAAAPAAAAAAAAAAEAIAAAACIAAABkcnMvZG93&#10;bnJldi54bWxQSwECFAAUAAAACACHTuJAR+ilqwACAADpAwAADgAAAAAAAAABACAAAAAnAQAAZHJz&#10;L2Uyb0RvYy54bWxQSwUGAAAAAAYABgBZAQAAmQUAAAAA&#10;">
                      <v:fill on="f" focussize="0,0"/>
                      <v:stroke weight="1.25pt" color="#739CC3" joinstyle="round" startarrow="block"/>
                      <v:imagedata o:title=""/>
                      <o:lock v:ext="edit" aspectratio="f"/>
                    </v:shape>
                  </w:pict>
                </mc:Fallback>
              </mc:AlternateContent>
            </w:r>
            <w:r>
              <w:rPr>
                <w:rFonts w:hint="eastAsia" w:ascii="宋体" w:hAnsi="宋体" w:eastAsia="宋体" w:cs="宋体"/>
                <w:b/>
                <w:color w:val="auto"/>
                <w:sz w:val="30"/>
                <w:szCs w:val="30"/>
              </w:rPr>
              <mc:AlternateContent>
                <mc:Choice Requires="wps">
                  <w:drawing>
                    <wp:anchor distT="0" distB="0" distL="114300" distR="114300" simplePos="0" relativeHeight="251668480" behindDoc="0" locked="0" layoutInCell="1" allowOverlap="1">
                      <wp:simplePos x="0" y="0"/>
                      <wp:positionH relativeFrom="column">
                        <wp:posOffset>5242560</wp:posOffset>
                      </wp:positionH>
                      <wp:positionV relativeFrom="paragraph">
                        <wp:posOffset>153670</wp:posOffset>
                      </wp:positionV>
                      <wp:extent cx="476250" cy="314325"/>
                      <wp:effectExtent l="7620" t="7620" r="11430" b="20955"/>
                      <wp:wrapNone/>
                      <wp:docPr id="18" name="文本框 6"/>
                      <wp:cNvGraphicFramePr/>
                      <a:graphic xmlns:a="http://schemas.openxmlformats.org/drawingml/2006/main">
                        <a:graphicData uri="http://schemas.microsoft.com/office/word/2010/wordprocessingShape">
                          <wps:wsp>
                            <wps:cNvSpPr txBox="1"/>
                            <wps:spPr>
                              <a:xfrm>
                                <a:off x="0" y="0"/>
                                <a:ext cx="476250" cy="31432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14:paraId="34D5A43A">
                                  <w:r>
                                    <w:rPr>
                                      <w:rFonts w:hint="eastAsia"/>
                                    </w:rPr>
                                    <w:t>破碎</w:t>
                                  </w:r>
                                </w:p>
                              </w:txbxContent>
                            </wps:txbx>
                            <wps:bodyPr upright="1"/>
                          </wps:wsp>
                        </a:graphicData>
                      </a:graphic>
                    </wp:anchor>
                  </w:drawing>
                </mc:Choice>
                <mc:Fallback>
                  <w:pict>
                    <v:shape id="文本框 6" o:spid="_x0000_s1026" o:spt="202" type="#_x0000_t202" style="position:absolute;left:0pt;margin-left:412.8pt;margin-top:12.1pt;height:24.75pt;width:37.5pt;z-index:251668480;mso-width-relative:page;mso-height-relative:page;" fillcolor="#FFFFFF" filled="t" stroked="t" coordsize="21600,21600" o:gfxdata="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bFaCy2AAAAAkBAAAPAAAAAAAAAAEA&#10;IAAAACIAAABkcnMvZG93bnJldi54bWxQSwECFAAUAAAACACHTuJAm8LoB0gCAAC+BAAADgAAAAAA&#10;AAABACAAAAAnAQAAZHJzL2Uyb0RvYy54bWxQSwUGAAAAAAYABgBZAQAA4QUAAAAA&#10;">
                      <v:fill type="gradient" on="t" color2="#FFFFFF" angle="90" focus="100%" focussize="0,0">
                        <o:fill type="gradientUnscaled" v:ext="backwardCompatible"/>
                      </v:fill>
                      <v:stroke weight="1.25pt" color="#739CC3" joinstyle="miter"/>
                      <v:imagedata o:title=""/>
                      <o:lock v:ext="edit" aspectratio="f"/>
                      <v:textbox>
                        <w:txbxContent>
                          <w:p w14:paraId="34D5A43A">
                            <w:r>
                              <w:rPr>
                                <w:rFonts w:hint="eastAsia"/>
                              </w:rPr>
                              <w:t>破碎</w:t>
                            </w:r>
                          </w:p>
                        </w:txbxContent>
                      </v:textbox>
                    </v:shape>
                  </w:pict>
                </mc:Fallback>
              </mc:AlternateContent>
            </w:r>
          </w:p>
          <w:p w14:paraId="6B2E6242">
            <w:pPr>
              <w:adjustRightInd w:val="0"/>
              <w:snapToGrid w:val="0"/>
              <w:spacing w:line="520" w:lineRule="exact"/>
              <w:jc w:val="center"/>
              <w:rPr>
                <w:rFonts w:hint="eastAsia" w:ascii="宋体" w:hAnsi="宋体" w:eastAsia="宋体" w:cs="宋体"/>
                <w:b/>
                <w:color w:val="auto"/>
                <w:szCs w:val="21"/>
              </w:rPr>
            </w:pPr>
            <w:r>
              <w:rPr>
                <w:rFonts w:hint="eastAsia" w:ascii="宋体" w:hAnsi="宋体" w:eastAsia="宋体" w:cs="宋体"/>
                <w:b/>
                <w:color w:val="auto"/>
                <w:sz w:val="30"/>
                <w:szCs w:val="30"/>
              </w:rPr>
              <mc:AlternateContent>
                <mc:Choice Requires="wps">
                  <w:drawing>
                    <wp:anchor distT="0" distB="0" distL="114300" distR="114300" simplePos="0" relativeHeight="251677696" behindDoc="0" locked="0" layoutInCell="1" allowOverlap="1">
                      <wp:simplePos x="0" y="0"/>
                      <wp:positionH relativeFrom="column">
                        <wp:posOffset>5499735</wp:posOffset>
                      </wp:positionH>
                      <wp:positionV relativeFrom="paragraph">
                        <wp:posOffset>149225</wp:posOffset>
                      </wp:positionV>
                      <wp:extent cx="0" cy="285750"/>
                      <wp:effectExtent l="38100" t="0" r="38100" b="0"/>
                      <wp:wrapNone/>
                      <wp:docPr id="21" name="自选图形 23"/>
                      <wp:cNvGraphicFramePr/>
                      <a:graphic xmlns:a="http://schemas.openxmlformats.org/drawingml/2006/main">
                        <a:graphicData uri="http://schemas.microsoft.com/office/word/2010/wordprocessingShape">
                          <wps:wsp>
                            <wps:cNvCnPr/>
                            <wps:spPr>
                              <a:xfrm>
                                <a:off x="0" y="0"/>
                                <a:ext cx="0" cy="285750"/>
                              </a:xfrm>
                              <a:prstGeom prst="straightConnector1">
                                <a:avLst/>
                              </a:prstGeom>
                              <a:ln w="15875" cap="flat" cmpd="sng">
                                <a:solidFill>
                                  <a:srgbClr val="739CC3"/>
                                </a:solidFill>
                                <a:prstDash val="solid"/>
                                <a:headEnd type="none" w="med" len="med"/>
                                <a:tailEnd type="triangle" w="med" len="med"/>
                              </a:ln>
                            </wps:spPr>
                            <wps:bodyPr/>
                          </wps:wsp>
                        </a:graphicData>
                      </a:graphic>
                    </wp:anchor>
                  </w:drawing>
                </mc:Choice>
                <mc:Fallback>
                  <w:pict>
                    <v:shape id="自选图形 23" o:spid="_x0000_s1026" o:spt="32" type="#_x0000_t32" style="position:absolute;left:0pt;margin-left:433.05pt;margin-top:11.75pt;height:22.5pt;width:0pt;z-index:251677696;mso-width-relative:page;mso-height-relative:page;" filled="f" stroked="t" coordsize="21600,21600" o:gfxdata="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GbTF82QAAAAkBAAAPAAAAAAAAAAEAIAAAACIAAABkcnMvZG93&#10;bnJldi54bWxQSwECFAAUAAAACACHTuJALQnZcf8BAADpAwAADgAAAAAAAAABACAAAAAoAQAAZHJz&#10;L2Uyb0RvYy54bWxQSwUGAAAAAAYABgBZAQAAmQUAAAAA&#10;">
                      <v:fill on="f" focussize="0,0"/>
                      <v:stroke weight="1.25pt" color="#739CC3" joinstyle="round" endarrow="block"/>
                      <v:imagedata o:title=""/>
                      <o:lock v:ext="edit" aspectratio="f"/>
                    </v:shape>
                  </w:pict>
                </mc:Fallback>
              </mc:AlternateContent>
            </w:r>
          </w:p>
          <w:p w14:paraId="3151D48C">
            <w:pPr>
              <w:adjustRightInd w:val="0"/>
              <w:snapToGrid w:val="0"/>
              <w:spacing w:line="520" w:lineRule="exact"/>
              <w:jc w:val="center"/>
              <w:rPr>
                <w:rFonts w:hint="eastAsia" w:ascii="宋体" w:hAnsi="宋体" w:eastAsia="宋体" w:cs="宋体"/>
                <w:b/>
                <w:color w:val="auto"/>
                <w:szCs w:val="21"/>
              </w:rPr>
            </w:pPr>
            <w:r>
              <w:rPr>
                <w:rFonts w:hint="eastAsia" w:ascii="宋体" w:hAnsi="宋体" w:eastAsia="宋体" w:cs="宋体"/>
                <w:b/>
                <w:color w:val="auto"/>
                <w:sz w:val="30"/>
                <w:szCs w:val="30"/>
              </w:rPr>
              <mc:AlternateContent>
                <mc:Choice Requires="wps">
                  <w:drawing>
                    <wp:anchor distT="0" distB="0" distL="114300" distR="114300" simplePos="0" relativeHeight="251676672" behindDoc="0" locked="0" layoutInCell="1" allowOverlap="1">
                      <wp:simplePos x="0" y="0"/>
                      <wp:positionH relativeFrom="column">
                        <wp:posOffset>5061585</wp:posOffset>
                      </wp:positionH>
                      <wp:positionV relativeFrom="paragraph">
                        <wp:posOffset>102870</wp:posOffset>
                      </wp:positionV>
                      <wp:extent cx="885825" cy="314325"/>
                      <wp:effectExtent l="0" t="0" r="9525" b="9525"/>
                      <wp:wrapNone/>
                      <wp:docPr id="16" name="文本框 2"/>
                      <wp:cNvGraphicFramePr/>
                      <a:graphic xmlns:a="http://schemas.openxmlformats.org/drawingml/2006/main">
                        <a:graphicData uri="http://schemas.microsoft.com/office/word/2010/wordprocessingShape">
                          <wps:wsp>
                            <wps:cNvSpPr txBox="1"/>
                            <wps:spPr>
                              <a:xfrm>
                                <a:off x="0" y="0"/>
                                <a:ext cx="885825" cy="314325"/>
                              </a:xfrm>
                              <a:prstGeom prst="rect">
                                <a:avLst/>
                              </a:prstGeom>
                              <a:gradFill rotWithShape="0">
                                <a:gsLst>
                                  <a:gs pos="0">
                                    <a:srgbClr val="FFFFFF"/>
                                  </a:gs>
                                  <a:gs pos="100000">
                                    <a:srgbClr val="FFFFFF"/>
                                  </a:gs>
                                </a:gsLst>
                                <a:lin ang="0"/>
                                <a:tileRect/>
                              </a:gradFill>
                              <a:ln w="15875">
                                <a:noFill/>
                              </a:ln>
                            </wps:spPr>
                            <wps:txbx>
                              <w:txbxContent>
                                <w:p w14:paraId="157D12D4">
                                  <w:r>
                                    <w:rPr>
                                      <w:rFonts w:hint="eastAsia"/>
                                    </w:rPr>
                                    <w:t>粉尘、噪声</w:t>
                                  </w:r>
                                </w:p>
                              </w:txbxContent>
                            </wps:txbx>
                            <wps:bodyPr upright="1"/>
                          </wps:wsp>
                        </a:graphicData>
                      </a:graphic>
                    </wp:anchor>
                  </w:drawing>
                </mc:Choice>
                <mc:Fallback>
                  <w:pict>
                    <v:shape id="文本框 2" o:spid="_x0000_s1026" o:spt="202" type="#_x0000_t202" style="position:absolute;left:0pt;margin-left:398.55pt;margin-top:8.1pt;height:24.75pt;width:69.75pt;z-index:251676672;mso-width-relative:page;mso-height-relative:page;" fillcolor="#FFFFFF" filled="t" stroked="f" coordsize="21600,21600" o:gfxdata="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Km8rvaAAAACQEAAA8AAAAAAAAAAQAgAAAAIgAAAGRycy9kb3du&#10;cmV2LnhtbFBLAQIUABQAAAAIAIdO4kAriK1T/QEAAAgEAAAOAAAAAAAAAAEAIAAAACkBAABkcnMv&#10;ZTJvRG9jLnhtbFBLBQYAAAAABgAGAFkBAACYBQAAAAA=&#10;">
                      <v:fill type="gradient" on="t" color2="#FFFFFF" angle="90" focus="100%" focussize="0,0">
                        <o:fill type="gradientUnscaled" v:ext="backwardCompatible"/>
                      </v:fill>
                      <v:stroke on="f" weight="1.25pt"/>
                      <v:imagedata o:title=""/>
                      <o:lock v:ext="edit" aspectratio="f"/>
                      <v:textbox>
                        <w:txbxContent>
                          <w:p w14:paraId="157D12D4">
                            <w:r>
                              <w:rPr>
                                <w:rFonts w:hint="eastAsia"/>
                              </w:rPr>
                              <w:t>粉尘、噪声</w:t>
                            </w:r>
                          </w:p>
                        </w:txbxContent>
                      </v:textbox>
                    </v:shape>
                  </w:pict>
                </mc:Fallback>
              </mc:AlternateContent>
            </w:r>
          </w:p>
          <w:p w14:paraId="25B32F3F">
            <w:pPr>
              <w:adjustRightInd w:val="0"/>
              <w:snapToGrid w:val="0"/>
              <w:spacing w:line="520" w:lineRule="exact"/>
              <w:rPr>
                <w:rFonts w:hint="eastAsia" w:ascii="宋体" w:hAnsi="宋体" w:eastAsia="宋体" w:cs="宋体"/>
                <w:b/>
                <w:color w:val="auto"/>
                <w:szCs w:val="21"/>
              </w:rPr>
            </w:pPr>
          </w:p>
          <w:p w14:paraId="4402CE89">
            <w:pPr>
              <w:adjustRightInd w:val="0"/>
              <w:snapToGrid w:val="0"/>
              <w:spacing w:line="520" w:lineRule="exact"/>
              <w:jc w:val="center"/>
              <w:rPr>
                <w:rFonts w:hint="eastAsia" w:ascii="宋体" w:hAnsi="宋体" w:eastAsia="宋体" w:cs="宋体"/>
                <w:color w:val="auto"/>
                <w:szCs w:val="21"/>
              </w:rPr>
            </w:pPr>
            <w:r>
              <w:rPr>
                <w:rFonts w:hint="eastAsia" w:ascii="宋体" w:hAnsi="宋体" w:eastAsia="宋体" w:cs="宋体"/>
                <w:b/>
                <w:color w:val="auto"/>
                <w:szCs w:val="21"/>
              </w:rPr>
              <w:t>图</w:t>
            </w:r>
            <w:r>
              <w:rPr>
                <w:rFonts w:hint="eastAsia" w:ascii="宋体" w:hAnsi="宋体" w:eastAsia="宋体" w:cs="宋体"/>
                <w:b/>
                <w:color w:val="auto"/>
                <w:szCs w:val="21"/>
                <w:lang w:val="en-US" w:eastAsia="zh-CN"/>
              </w:rPr>
              <w:t xml:space="preserve">1  </w:t>
            </w:r>
            <w:r>
              <w:rPr>
                <w:rFonts w:hint="eastAsia" w:ascii="宋体" w:hAnsi="宋体" w:eastAsia="宋体" w:cs="宋体"/>
                <w:b/>
                <w:color w:val="auto"/>
                <w:szCs w:val="21"/>
              </w:rPr>
              <w:t>项目生产工艺流程图及产污环节图</w:t>
            </w:r>
          </w:p>
          <w:p w14:paraId="5A421551">
            <w:pPr>
              <w:adjustRightInd w:val="0"/>
              <w:snapToGrid w:val="0"/>
              <w:spacing w:line="520" w:lineRule="exact"/>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工艺流程简述：</w:t>
            </w:r>
          </w:p>
          <w:p w14:paraId="4E8C85C6">
            <w:pPr>
              <w:adjustRightInd w:val="0"/>
              <w:snapToGrid w:val="0"/>
              <w:spacing w:line="520" w:lineRule="exact"/>
              <w:ind w:firstLine="480" w:firstLineChars="200"/>
              <w:rPr>
                <w:rFonts w:hint="eastAsia" w:ascii="宋体" w:hAnsi="宋体" w:eastAsia="宋体" w:cs="宋体"/>
                <w:b/>
                <w:color w:val="auto"/>
                <w:sz w:val="28"/>
                <w:szCs w:val="28"/>
              </w:rPr>
            </w:pPr>
            <w:r>
              <w:rPr>
                <w:rFonts w:hint="eastAsia" w:ascii="宋体" w:hAnsi="宋体" w:eastAsia="宋体" w:cs="宋体"/>
                <w:color w:val="auto"/>
                <w:sz w:val="24"/>
                <w:szCs w:val="24"/>
              </w:rPr>
              <w:t>将</w:t>
            </w:r>
            <w:r>
              <w:rPr>
                <w:rFonts w:hint="eastAsia" w:ascii="宋体" w:hAnsi="宋体" w:eastAsia="宋体" w:cs="宋体"/>
                <w:color w:val="auto"/>
                <w:sz w:val="24"/>
                <w:szCs w:val="24"/>
                <w:lang w:eastAsia="zh-CN"/>
              </w:rPr>
              <w:t>原料废钢材（主要为废旧不锈钢和特种钢）</w:t>
            </w:r>
            <w:r>
              <w:rPr>
                <w:rFonts w:hint="eastAsia" w:ascii="宋体" w:hAnsi="宋体" w:eastAsia="宋体" w:cs="宋体"/>
                <w:color w:val="auto"/>
                <w:sz w:val="24"/>
                <w:szCs w:val="24"/>
              </w:rPr>
              <w:t>先经人工分拣，将不易破碎的超长、超厚、超粗料捡出</w:t>
            </w:r>
            <w:r>
              <w:rPr>
                <w:rFonts w:hint="eastAsia" w:ascii="宋体" w:hAnsi="宋体" w:eastAsia="宋体" w:cs="宋体"/>
                <w:color w:val="auto"/>
                <w:sz w:val="24"/>
                <w:szCs w:val="24"/>
                <w:lang w:eastAsia="zh-CN"/>
              </w:rPr>
              <w:t>用</w:t>
            </w:r>
            <w:r>
              <w:rPr>
                <w:rFonts w:hint="eastAsia" w:ascii="宋体" w:hAnsi="宋体" w:eastAsia="宋体" w:cs="宋体"/>
                <w:color w:val="auto"/>
                <w:sz w:val="24"/>
                <w:szCs w:val="24"/>
              </w:rPr>
              <w:t>剪切</w:t>
            </w:r>
            <w:r>
              <w:rPr>
                <w:rFonts w:hint="eastAsia" w:ascii="宋体" w:hAnsi="宋体" w:eastAsia="宋体" w:cs="宋体"/>
                <w:color w:val="auto"/>
                <w:sz w:val="24"/>
                <w:szCs w:val="24"/>
                <w:lang w:eastAsia="zh-CN"/>
              </w:rPr>
              <w:t>机</w:t>
            </w:r>
            <w:r>
              <w:rPr>
                <w:rFonts w:hint="eastAsia" w:ascii="宋体" w:hAnsi="宋体" w:eastAsia="宋体" w:cs="宋体"/>
                <w:color w:val="auto"/>
                <w:sz w:val="24"/>
                <w:szCs w:val="24"/>
              </w:rPr>
              <w:t>剪切加工</w:t>
            </w:r>
            <w:r>
              <w:rPr>
                <w:rFonts w:hint="eastAsia" w:ascii="宋体" w:hAnsi="宋体" w:eastAsia="宋体" w:cs="宋体"/>
                <w:color w:val="auto"/>
                <w:sz w:val="24"/>
                <w:szCs w:val="24"/>
                <w:lang w:eastAsia="zh-CN"/>
              </w:rPr>
              <w:t>，剪切机只将大型物料进行初步分解，采用液压，不对物料进行切割，该过程不产生粉尘</w:t>
            </w:r>
            <w:r>
              <w:rPr>
                <w:rFonts w:hint="eastAsia" w:ascii="宋体" w:hAnsi="宋体" w:eastAsia="宋体" w:cs="宋体"/>
                <w:color w:val="auto"/>
                <w:sz w:val="24"/>
                <w:szCs w:val="24"/>
              </w:rPr>
              <w:t>。再经过电子秤称重记录后由抓钢机将物料加载到</w:t>
            </w:r>
            <w:r>
              <w:rPr>
                <w:rFonts w:hint="eastAsia" w:ascii="宋体" w:hAnsi="宋体" w:eastAsia="宋体" w:cs="宋体"/>
                <w:color w:val="auto"/>
                <w:sz w:val="24"/>
                <w:szCs w:val="24"/>
                <w:lang w:eastAsia="zh-CN"/>
              </w:rPr>
              <w:t>破碎机</w:t>
            </w:r>
            <w:r>
              <w:rPr>
                <w:rFonts w:hint="eastAsia" w:ascii="宋体" w:hAnsi="宋体" w:eastAsia="宋体" w:cs="宋体"/>
                <w:color w:val="auto"/>
                <w:sz w:val="24"/>
                <w:szCs w:val="24"/>
              </w:rPr>
              <w:t>输送</w:t>
            </w:r>
            <w:r>
              <w:rPr>
                <w:rFonts w:hint="eastAsia" w:ascii="宋体" w:hAnsi="宋体" w:eastAsia="宋体" w:cs="宋体"/>
                <w:color w:val="auto"/>
                <w:sz w:val="24"/>
                <w:szCs w:val="24"/>
                <w:lang w:eastAsia="zh-CN"/>
              </w:rPr>
              <w:t>带</w:t>
            </w:r>
            <w:r>
              <w:rPr>
                <w:rFonts w:hint="eastAsia" w:ascii="宋体" w:hAnsi="宋体" w:eastAsia="宋体" w:cs="宋体"/>
                <w:color w:val="auto"/>
                <w:sz w:val="24"/>
                <w:szCs w:val="24"/>
              </w:rPr>
              <w:t>上，物料经其提升，进入破碎机。物料经破碎机破碎</w:t>
            </w:r>
            <w:r>
              <w:rPr>
                <w:rFonts w:hint="eastAsia" w:ascii="宋体" w:hAnsi="宋体" w:eastAsia="宋体" w:cs="宋体"/>
                <w:color w:val="auto"/>
                <w:sz w:val="24"/>
                <w:szCs w:val="24"/>
                <w:lang w:eastAsia="zh-CN"/>
              </w:rPr>
              <w:t>长、宽、高不超过</w:t>
            </w:r>
            <w:r>
              <w:rPr>
                <w:rFonts w:hint="eastAsia" w:ascii="宋体" w:hAnsi="宋体" w:eastAsia="宋体" w:cs="宋体"/>
                <w:color w:val="auto"/>
                <w:sz w:val="24"/>
                <w:szCs w:val="24"/>
                <w:lang w:val="en-US" w:eastAsia="zh-CN"/>
              </w:rPr>
              <w:t>10cm</w:t>
            </w:r>
            <w:r>
              <w:rPr>
                <w:rFonts w:hint="eastAsia" w:ascii="宋体" w:hAnsi="宋体" w:eastAsia="宋体" w:cs="宋体"/>
                <w:color w:val="auto"/>
                <w:sz w:val="24"/>
                <w:szCs w:val="24"/>
              </w:rPr>
              <w:t>后由输送机送至磁选系统。在磁选系统中，破碎钢被吸起，送至堆料输送机上，其他物料经磁选系统下部的料斗落入非磁性物质输送机上归堆。堆料输送机可围绕固定轴心移动，破碎</w:t>
            </w:r>
            <w:r>
              <w:rPr>
                <w:rFonts w:hint="eastAsia" w:ascii="宋体" w:hAnsi="宋体" w:eastAsia="宋体" w:cs="宋体"/>
                <w:color w:val="auto"/>
                <w:sz w:val="24"/>
                <w:szCs w:val="24"/>
                <w:lang w:eastAsia="zh-CN"/>
              </w:rPr>
              <w:t>钢</w:t>
            </w:r>
            <w:r>
              <w:rPr>
                <w:rFonts w:hint="eastAsia" w:ascii="宋体" w:hAnsi="宋体" w:eastAsia="宋体" w:cs="宋体"/>
                <w:color w:val="auto"/>
                <w:sz w:val="24"/>
                <w:szCs w:val="24"/>
              </w:rPr>
              <w:t>可在一较大扇形区域归堆堆放，当料堆过高时，将其运输至库房存放。剩余的废橡胶、废塑料</w:t>
            </w:r>
            <w:r>
              <w:rPr>
                <w:rFonts w:hint="eastAsia" w:ascii="宋体" w:hAnsi="宋体" w:eastAsia="宋体" w:cs="宋体"/>
                <w:color w:val="auto"/>
                <w:sz w:val="24"/>
                <w:szCs w:val="24"/>
                <w:lang w:eastAsia="zh-CN"/>
              </w:rPr>
              <w:t>等固废</w:t>
            </w:r>
            <w:r>
              <w:rPr>
                <w:rFonts w:hint="eastAsia" w:ascii="宋体" w:hAnsi="宋体" w:eastAsia="宋体" w:cs="宋体"/>
                <w:color w:val="auto"/>
                <w:sz w:val="24"/>
                <w:szCs w:val="24"/>
              </w:rPr>
              <w:t>由输送机落至地面归堆</w:t>
            </w:r>
            <w:r>
              <w:rPr>
                <w:rFonts w:hint="eastAsia" w:ascii="宋体" w:hAnsi="宋体" w:eastAsia="宋体" w:cs="宋体"/>
                <w:color w:val="auto"/>
                <w:sz w:val="24"/>
                <w:szCs w:val="24"/>
                <w:lang w:eastAsia="zh-CN"/>
              </w:rPr>
              <w:t>统一收集</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破碎</w:t>
            </w:r>
            <w:r>
              <w:rPr>
                <w:rFonts w:hint="eastAsia" w:ascii="宋体" w:hAnsi="宋体" w:eastAsia="宋体" w:cs="宋体"/>
                <w:color w:val="auto"/>
                <w:sz w:val="24"/>
                <w:szCs w:val="24"/>
              </w:rPr>
              <w:t>合格</w:t>
            </w:r>
            <w:r>
              <w:rPr>
                <w:rFonts w:hint="eastAsia" w:ascii="宋体" w:hAnsi="宋体" w:eastAsia="宋体" w:cs="宋体"/>
                <w:color w:val="auto"/>
                <w:sz w:val="24"/>
                <w:szCs w:val="24"/>
                <w:lang w:eastAsia="zh-CN"/>
              </w:rPr>
              <w:t>的废钢材由吸盘装入传送带至成品库，由装载机装车外售</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项目整个破碎过程不涉及加热与水冷却等工艺。</w:t>
            </w:r>
          </w:p>
          <w:p w14:paraId="367C8901">
            <w:pPr>
              <w:pStyle w:val="7"/>
              <w:adjustRightInd w:val="0"/>
              <w:snapToGrid w:val="0"/>
              <w:spacing w:line="520" w:lineRule="exact"/>
              <w:ind w:left="0" w:leftChars="0" w:firstLine="562" w:firstLineChars="200"/>
              <w:rPr>
                <w:rFonts w:hint="eastAsia" w:ascii="宋体" w:hAnsi="宋体" w:eastAsia="宋体" w:cs="宋体"/>
                <w:b/>
                <w:color w:val="auto"/>
                <w:kern w:val="2"/>
                <w:sz w:val="28"/>
                <w:szCs w:val="28"/>
              </w:rPr>
            </w:pPr>
            <w:r>
              <w:rPr>
                <w:rFonts w:hint="eastAsia" w:ascii="宋体" w:hAnsi="宋体" w:eastAsia="宋体" w:cs="宋体"/>
                <w:b/>
                <w:color w:val="auto"/>
                <w:kern w:val="2"/>
                <w:sz w:val="28"/>
                <w:szCs w:val="28"/>
              </w:rPr>
              <w:t>主要污染工序</w:t>
            </w:r>
          </w:p>
          <w:p w14:paraId="1E93178D">
            <w:pPr>
              <w:adjustRightInd w:val="0"/>
              <w:snapToGrid w:val="0"/>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根据生产工艺流程分析，本项目运营期主要污染有：废气、废水、噪声、固体废物。</w:t>
            </w:r>
          </w:p>
          <w:p w14:paraId="11DA82D5">
            <w:pPr>
              <w:autoSpaceDE w:val="0"/>
              <w:autoSpaceDN w:val="0"/>
              <w:adjustRightInd w:val="0"/>
              <w:spacing w:line="360" w:lineRule="auto"/>
              <w:ind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lang w:eastAsia="zh-CN"/>
              </w:rPr>
              <w:t>）废水：员工生活废水。</w:t>
            </w:r>
          </w:p>
          <w:p w14:paraId="70E013AF">
            <w:pPr>
              <w:autoSpaceDE w:val="0"/>
              <w:autoSpaceDN w:val="0"/>
              <w:adjustRightInd w:val="0"/>
              <w:spacing w:line="360" w:lineRule="auto"/>
              <w:ind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lang w:eastAsia="zh-CN"/>
              </w:rPr>
              <w:t>）固废：分拣夹杂物（木屑、塑料和土石（不含废油）等）、员工生活垃圾、废液压油等。</w:t>
            </w:r>
          </w:p>
          <w:p w14:paraId="0BE0B1DF">
            <w:pPr>
              <w:autoSpaceDE w:val="0"/>
              <w:autoSpaceDN w:val="0"/>
              <w:adjustRightInd w:val="0"/>
              <w:spacing w:line="360" w:lineRule="auto"/>
              <w:ind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lang w:eastAsia="zh-CN"/>
              </w:rPr>
              <w:t>）噪声：装卸运输噪声、破碎、剪切、磁选等机械设备运行噪声。</w:t>
            </w:r>
          </w:p>
          <w:p w14:paraId="6BEBC402">
            <w:pPr>
              <w:autoSpaceDE w:val="0"/>
              <w:autoSpaceDN w:val="0"/>
              <w:adjustRightInd w:val="0"/>
              <w:spacing w:line="360" w:lineRule="auto"/>
              <w:ind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lang w:eastAsia="zh-CN"/>
              </w:rPr>
              <w:t>）大气污染物：破碎磁选粉尘和运输装卸料扬尘等。</w:t>
            </w:r>
          </w:p>
          <w:p w14:paraId="393CF482">
            <w:pPr>
              <w:spacing w:line="360" w:lineRule="auto"/>
              <w:rPr>
                <w:rFonts w:hint="eastAsia" w:ascii="宋体" w:hAnsi="宋体" w:eastAsia="宋体" w:cs="宋体"/>
                <w:color w:val="auto"/>
                <w:sz w:val="24"/>
              </w:rPr>
            </w:pPr>
            <w:r>
              <w:rPr>
                <w:rFonts w:hint="eastAsia" w:ascii="宋体" w:hAnsi="宋体" w:eastAsia="宋体" w:cs="宋体"/>
                <w:color w:val="auto"/>
                <w:sz w:val="24"/>
              </w:rPr>
              <w:t>（二）营运期产污情况</w:t>
            </w:r>
          </w:p>
          <w:p w14:paraId="043DBC0C">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通过对本项目营运期工程分析以及原辅材料的分析，结合本项目生产特点，确定本项目营运期主要污染物见表5-1。</w:t>
            </w:r>
          </w:p>
          <w:p w14:paraId="63505853">
            <w:pPr>
              <w:spacing w:line="360" w:lineRule="auto"/>
              <w:jc w:val="center"/>
              <w:rPr>
                <w:rFonts w:hint="eastAsia" w:ascii="宋体" w:hAnsi="宋体" w:eastAsia="宋体" w:cs="宋体"/>
                <w:color w:val="auto"/>
                <w:szCs w:val="21"/>
              </w:rPr>
            </w:pPr>
            <w:r>
              <w:rPr>
                <w:rFonts w:hint="eastAsia" w:ascii="宋体" w:hAnsi="宋体" w:eastAsia="宋体" w:cs="宋体"/>
                <w:b/>
                <w:bCs/>
                <w:color w:val="auto"/>
                <w:szCs w:val="21"/>
              </w:rPr>
              <w:t>表5-1  主要产污环节及产污情况</w:t>
            </w:r>
          </w:p>
          <w:tbl>
            <w:tblPr>
              <w:tblStyle w:val="19"/>
              <w:tblW w:w="9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237"/>
              <w:gridCol w:w="3565"/>
              <w:gridCol w:w="3433"/>
            </w:tblGrid>
            <w:tr w14:paraId="77AE4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tblHeader/>
                <w:jc w:val="center"/>
              </w:trPr>
              <w:tc>
                <w:tcPr>
                  <w:tcW w:w="733" w:type="dxa"/>
                  <w:shd w:val="clear" w:color="auto" w:fill="auto"/>
                  <w:vAlign w:val="center"/>
                </w:tcPr>
                <w:p w14:paraId="1DBB3C7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类别</w:t>
                  </w:r>
                </w:p>
              </w:tc>
              <w:tc>
                <w:tcPr>
                  <w:tcW w:w="2237" w:type="dxa"/>
                  <w:shd w:val="clear" w:color="auto" w:fill="auto"/>
                  <w:vAlign w:val="center"/>
                </w:tcPr>
                <w:p w14:paraId="2775609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生产工序/产污位置</w:t>
                  </w:r>
                </w:p>
              </w:tc>
              <w:tc>
                <w:tcPr>
                  <w:tcW w:w="3565" w:type="dxa"/>
                  <w:shd w:val="clear" w:color="auto" w:fill="auto"/>
                  <w:vAlign w:val="center"/>
                </w:tcPr>
                <w:p w14:paraId="65126FD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主要污染物名称</w:t>
                  </w:r>
                </w:p>
              </w:tc>
              <w:tc>
                <w:tcPr>
                  <w:tcW w:w="3433" w:type="dxa"/>
                  <w:shd w:val="clear" w:color="auto" w:fill="auto"/>
                  <w:vAlign w:val="center"/>
                </w:tcPr>
                <w:p w14:paraId="3749D94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主要污染因子或废物类别</w:t>
                  </w:r>
                </w:p>
              </w:tc>
            </w:tr>
            <w:tr w14:paraId="3C28C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restart"/>
                  <w:shd w:val="clear" w:color="auto" w:fill="auto"/>
                  <w:vAlign w:val="center"/>
                </w:tcPr>
                <w:p w14:paraId="794FD65F">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废气</w:t>
                  </w:r>
                </w:p>
              </w:tc>
              <w:tc>
                <w:tcPr>
                  <w:tcW w:w="2237" w:type="dxa"/>
                  <w:shd w:val="clear" w:color="auto" w:fill="auto"/>
                  <w:vAlign w:val="center"/>
                </w:tcPr>
                <w:p w14:paraId="4BC94EC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破碎</w:t>
                  </w:r>
                  <w:r>
                    <w:rPr>
                      <w:rFonts w:hint="eastAsia" w:ascii="宋体" w:hAnsi="宋体" w:eastAsia="宋体" w:cs="宋体"/>
                      <w:color w:val="auto"/>
                      <w:sz w:val="21"/>
                      <w:szCs w:val="21"/>
                    </w:rPr>
                    <w:t>工序</w:t>
                  </w:r>
                </w:p>
              </w:tc>
              <w:tc>
                <w:tcPr>
                  <w:tcW w:w="3565" w:type="dxa"/>
                  <w:shd w:val="clear" w:color="auto" w:fill="auto"/>
                  <w:vAlign w:val="center"/>
                </w:tcPr>
                <w:p w14:paraId="298037C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粉尘</w:t>
                  </w:r>
                </w:p>
              </w:tc>
              <w:tc>
                <w:tcPr>
                  <w:tcW w:w="3433" w:type="dxa"/>
                  <w:shd w:val="clear" w:color="auto" w:fill="auto"/>
                  <w:vAlign w:val="center"/>
                </w:tcPr>
                <w:p w14:paraId="3F00CDB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颗粒物</w:t>
                  </w:r>
                </w:p>
              </w:tc>
            </w:tr>
            <w:tr w14:paraId="4F602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continue"/>
                  <w:shd w:val="clear" w:color="auto" w:fill="auto"/>
                  <w:vAlign w:val="center"/>
                </w:tcPr>
                <w:p w14:paraId="1E4BD5B0">
                  <w:pPr>
                    <w:spacing w:line="276" w:lineRule="auto"/>
                    <w:jc w:val="center"/>
                    <w:rPr>
                      <w:rFonts w:hint="eastAsia" w:ascii="宋体" w:hAnsi="宋体" w:eastAsia="宋体" w:cs="宋体"/>
                      <w:color w:val="auto"/>
                      <w:sz w:val="21"/>
                      <w:szCs w:val="21"/>
                    </w:rPr>
                  </w:pPr>
                </w:p>
              </w:tc>
              <w:tc>
                <w:tcPr>
                  <w:tcW w:w="2237" w:type="dxa"/>
                  <w:shd w:val="clear" w:color="auto" w:fill="auto"/>
                  <w:vAlign w:val="center"/>
                </w:tcPr>
                <w:p w14:paraId="41BF59C5">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磁选工序</w:t>
                  </w:r>
                </w:p>
              </w:tc>
              <w:tc>
                <w:tcPr>
                  <w:tcW w:w="3565" w:type="dxa"/>
                  <w:shd w:val="clear" w:color="auto" w:fill="auto"/>
                  <w:vAlign w:val="center"/>
                </w:tcPr>
                <w:p w14:paraId="7A394E42">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粉尘</w:t>
                  </w:r>
                </w:p>
              </w:tc>
              <w:tc>
                <w:tcPr>
                  <w:tcW w:w="3433" w:type="dxa"/>
                  <w:shd w:val="clear" w:color="auto" w:fill="auto"/>
                  <w:vAlign w:val="center"/>
                </w:tcPr>
                <w:p w14:paraId="192ED757">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颗粒物</w:t>
                  </w:r>
                </w:p>
              </w:tc>
            </w:tr>
            <w:tr w14:paraId="374E6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continue"/>
                  <w:shd w:val="clear" w:color="auto" w:fill="auto"/>
                  <w:vAlign w:val="center"/>
                </w:tcPr>
                <w:p w14:paraId="6B2680A9">
                  <w:pPr>
                    <w:spacing w:line="276" w:lineRule="auto"/>
                    <w:jc w:val="center"/>
                    <w:rPr>
                      <w:rFonts w:hint="eastAsia" w:ascii="宋体" w:hAnsi="宋体" w:eastAsia="宋体" w:cs="宋体"/>
                      <w:color w:val="auto"/>
                      <w:sz w:val="21"/>
                      <w:szCs w:val="21"/>
                    </w:rPr>
                  </w:pPr>
                </w:p>
              </w:tc>
              <w:tc>
                <w:tcPr>
                  <w:tcW w:w="2237" w:type="dxa"/>
                  <w:shd w:val="clear" w:color="auto" w:fill="auto"/>
                  <w:vAlign w:val="center"/>
                </w:tcPr>
                <w:p w14:paraId="541B8A48">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食堂油烟</w:t>
                  </w:r>
                </w:p>
              </w:tc>
              <w:tc>
                <w:tcPr>
                  <w:tcW w:w="3565" w:type="dxa"/>
                  <w:shd w:val="clear" w:color="auto" w:fill="auto"/>
                  <w:vAlign w:val="center"/>
                </w:tcPr>
                <w:p w14:paraId="54FF56A8">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油烟废气</w:t>
                  </w:r>
                </w:p>
              </w:tc>
              <w:tc>
                <w:tcPr>
                  <w:tcW w:w="3433" w:type="dxa"/>
                  <w:shd w:val="clear" w:color="auto" w:fill="auto"/>
                  <w:vAlign w:val="center"/>
                </w:tcPr>
                <w:p w14:paraId="5A860E71">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烟尘</w:t>
                  </w:r>
                </w:p>
              </w:tc>
            </w:tr>
            <w:tr w14:paraId="7CD1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shd w:val="clear" w:color="auto" w:fill="auto"/>
                  <w:vAlign w:val="center"/>
                </w:tcPr>
                <w:p w14:paraId="17B114B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废水</w:t>
                  </w:r>
                </w:p>
              </w:tc>
              <w:tc>
                <w:tcPr>
                  <w:tcW w:w="2237" w:type="dxa"/>
                  <w:shd w:val="clear" w:color="auto" w:fill="auto"/>
                  <w:vAlign w:val="center"/>
                </w:tcPr>
                <w:p w14:paraId="142C9A1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生产及办公人员</w:t>
                  </w:r>
                </w:p>
              </w:tc>
              <w:tc>
                <w:tcPr>
                  <w:tcW w:w="3565" w:type="dxa"/>
                  <w:shd w:val="clear" w:color="auto" w:fill="auto"/>
                  <w:vAlign w:val="center"/>
                </w:tcPr>
                <w:p w14:paraId="7EDF960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生活污水</w:t>
                  </w:r>
                </w:p>
              </w:tc>
              <w:tc>
                <w:tcPr>
                  <w:tcW w:w="3433" w:type="dxa"/>
                  <w:shd w:val="clear" w:color="auto" w:fill="auto"/>
                  <w:vAlign w:val="center"/>
                </w:tcPr>
                <w:p w14:paraId="6BFEE61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COD、BOD</w:t>
                  </w:r>
                  <w:r>
                    <w:rPr>
                      <w:rFonts w:hint="eastAsia" w:ascii="宋体" w:hAnsi="宋体" w:eastAsia="宋体" w:cs="宋体"/>
                      <w:color w:val="auto"/>
                      <w:sz w:val="21"/>
                      <w:szCs w:val="21"/>
                      <w:vertAlign w:val="subscript"/>
                    </w:rPr>
                    <w:t>5</w:t>
                  </w:r>
                  <w:r>
                    <w:rPr>
                      <w:rFonts w:hint="eastAsia" w:ascii="宋体" w:hAnsi="宋体" w:eastAsia="宋体" w:cs="宋体"/>
                      <w:color w:val="auto"/>
                      <w:sz w:val="21"/>
                      <w:szCs w:val="21"/>
                    </w:rPr>
                    <w:t>、SS、NH</w:t>
                  </w:r>
                  <w:r>
                    <w:rPr>
                      <w:rFonts w:hint="eastAsia" w:ascii="宋体" w:hAnsi="宋体" w:eastAsia="宋体" w:cs="宋体"/>
                      <w:color w:val="auto"/>
                      <w:sz w:val="21"/>
                      <w:szCs w:val="21"/>
                      <w:vertAlign w:val="subscript"/>
                    </w:rPr>
                    <w:t>3</w:t>
                  </w:r>
                  <w:r>
                    <w:rPr>
                      <w:rFonts w:hint="eastAsia" w:ascii="宋体" w:hAnsi="宋体" w:eastAsia="宋体" w:cs="宋体"/>
                      <w:color w:val="auto"/>
                      <w:sz w:val="21"/>
                      <w:szCs w:val="21"/>
                    </w:rPr>
                    <w:t>-N</w:t>
                  </w:r>
                </w:p>
              </w:tc>
            </w:tr>
            <w:tr w14:paraId="7F87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shd w:val="clear" w:color="auto" w:fill="auto"/>
                  <w:vAlign w:val="center"/>
                </w:tcPr>
                <w:p w14:paraId="2BEE731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噪声</w:t>
                  </w:r>
                </w:p>
              </w:tc>
              <w:tc>
                <w:tcPr>
                  <w:tcW w:w="2237" w:type="dxa"/>
                  <w:shd w:val="clear" w:color="auto" w:fill="auto"/>
                  <w:vAlign w:val="center"/>
                </w:tcPr>
                <w:p w14:paraId="0F01B4DF">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生产设备</w:t>
                  </w:r>
                </w:p>
              </w:tc>
              <w:tc>
                <w:tcPr>
                  <w:tcW w:w="3565" w:type="dxa"/>
                  <w:shd w:val="clear" w:color="auto" w:fill="auto"/>
                  <w:vAlign w:val="center"/>
                </w:tcPr>
                <w:p w14:paraId="45C2DFFF">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设备噪声</w:t>
                  </w:r>
                  <w:r>
                    <w:rPr>
                      <w:rFonts w:hint="eastAsia" w:ascii="宋体" w:hAnsi="宋体" w:eastAsia="宋体" w:cs="宋体"/>
                      <w:color w:val="auto"/>
                      <w:sz w:val="21"/>
                      <w:szCs w:val="21"/>
                      <w:lang w:eastAsia="zh-CN"/>
                    </w:rPr>
                    <w:t>、装卸噪声</w:t>
                  </w:r>
                </w:p>
              </w:tc>
              <w:tc>
                <w:tcPr>
                  <w:tcW w:w="3433" w:type="dxa"/>
                  <w:shd w:val="clear" w:color="auto" w:fill="auto"/>
                  <w:vAlign w:val="center"/>
                </w:tcPr>
                <w:p w14:paraId="3D54A3A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等效连续A声级</w:t>
                  </w:r>
                </w:p>
              </w:tc>
            </w:tr>
            <w:tr w14:paraId="76F9F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restart"/>
                  <w:shd w:val="clear" w:color="auto" w:fill="auto"/>
                  <w:vAlign w:val="center"/>
                </w:tcPr>
                <w:p w14:paraId="5F2269C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固体</w:t>
                  </w:r>
                </w:p>
                <w:p w14:paraId="00045E1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废物</w:t>
                  </w:r>
                </w:p>
              </w:tc>
              <w:tc>
                <w:tcPr>
                  <w:tcW w:w="2237" w:type="dxa"/>
                  <w:shd w:val="clear" w:color="auto" w:fill="auto"/>
                  <w:vAlign w:val="center"/>
                </w:tcPr>
                <w:p w14:paraId="6D4C631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生产及办公人员</w:t>
                  </w:r>
                </w:p>
              </w:tc>
              <w:tc>
                <w:tcPr>
                  <w:tcW w:w="3565" w:type="dxa"/>
                  <w:shd w:val="clear" w:color="auto" w:fill="auto"/>
                  <w:vAlign w:val="center"/>
                </w:tcPr>
                <w:p w14:paraId="67CE924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生活垃圾</w:t>
                  </w:r>
                </w:p>
              </w:tc>
              <w:tc>
                <w:tcPr>
                  <w:tcW w:w="3433" w:type="dxa"/>
                  <w:shd w:val="clear" w:color="auto" w:fill="auto"/>
                  <w:vAlign w:val="center"/>
                </w:tcPr>
                <w:p w14:paraId="5B9B581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一般废物</w:t>
                  </w:r>
                </w:p>
              </w:tc>
            </w:tr>
            <w:tr w14:paraId="540BA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continue"/>
                  <w:shd w:val="clear" w:color="auto" w:fill="auto"/>
                  <w:vAlign w:val="center"/>
                </w:tcPr>
                <w:p w14:paraId="718EADF4">
                  <w:pPr>
                    <w:spacing w:line="276" w:lineRule="auto"/>
                    <w:jc w:val="center"/>
                    <w:rPr>
                      <w:rFonts w:hint="eastAsia" w:ascii="宋体" w:hAnsi="宋体" w:eastAsia="宋体" w:cs="宋体"/>
                      <w:color w:val="auto"/>
                      <w:sz w:val="21"/>
                      <w:szCs w:val="21"/>
                    </w:rPr>
                  </w:pPr>
                </w:p>
              </w:tc>
              <w:tc>
                <w:tcPr>
                  <w:tcW w:w="2237" w:type="dxa"/>
                  <w:shd w:val="clear" w:color="auto" w:fill="auto"/>
                  <w:vAlign w:val="center"/>
                </w:tcPr>
                <w:p w14:paraId="23DAC1BD">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人工分捡、磁选工序</w:t>
                  </w:r>
                </w:p>
              </w:tc>
              <w:tc>
                <w:tcPr>
                  <w:tcW w:w="3565" w:type="dxa"/>
                  <w:shd w:val="clear" w:color="auto" w:fill="auto"/>
                  <w:vAlign w:val="center"/>
                </w:tcPr>
                <w:p w14:paraId="6D48BAF9">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废橡胶、废塑料、纤维、土石等</w:t>
                  </w:r>
                </w:p>
              </w:tc>
              <w:tc>
                <w:tcPr>
                  <w:tcW w:w="3433" w:type="dxa"/>
                  <w:shd w:val="clear" w:color="auto" w:fill="auto"/>
                  <w:vAlign w:val="center"/>
                </w:tcPr>
                <w:p w14:paraId="29458DA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一般废物</w:t>
                  </w:r>
                </w:p>
              </w:tc>
            </w:tr>
            <w:tr w14:paraId="7CE9B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continue"/>
                  <w:shd w:val="clear" w:color="auto" w:fill="auto"/>
                  <w:vAlign w:val="center"/>
                </w:tcPr>
                <w:p w14:paraId="103804A7">
                  <w:pPr>
                    <w:spacing w:line="276" w:lineRule="auto"/>
                    <w:jc w:val="center"/>
                    <w:rPr>
                      <w:rFonts w:hint="eastAsia" w:ascii="宋体" w:hAnsi="宋体" w:eastAsia="宋体" w:cs="宋体"/>
                      <w:color w:val="auto"/>
                      <w:sz w:val="21"/>
                      <w:szCs w:val="21"/>
                    </w:rPr>
                  </w:pPr>
                </w:p>
              </w:tc>
              <w:tc>
                <w:tcPr>
                  <w:tcW w:w="2237" w:type="dxa"/>
                  <w:shd w:val="clear" w:color="auto" w:fill="auto"/>
                  <w:vAlign w:val="center"/>
                </w:tcPr>
                <w:p w14:paraId="6D81B7C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粉尘处理</w:t>
                  </w:r>
                </w:p>
              </w:tc>
              <w:tc>
                <w:tcPr>
                  <w:tcW w:w="3565" w:type="dxa"/>
                  <w:shd w:val="clear" w:color="auto" w:fill="auto"/>
                  <w:vAlign w:val="center"/>
                </w:tcPr>
                <w:p w14:paraId="569A093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除尘器收尘灰</w:t>
                  </w:r>
                </w:p>
              </w:tc>
              <w:tc>
                <w:tcPr>
                  <w:tcW w:w="3433" w:type="dxa"/>
                  <w:shd w:val="clear" w:color="auto" w:fill="auto"/>
                  <w:vAlign w:val="center"/>
                </w:tcPr>
                <w:p w14:paraId="39F8D1F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一般废物</w:t>
                  </w:r>
                </w:p>
              </w:tc>
            </w:tr>
            <w:tr w14:paraId="3A7DB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continue"/>
                  <w:shd w:val="clear" w:color="auto" w:fill="auto"/>
                  <w:vAlign w:val="center"/>
                </w:tcPr>
                <w:p w14:paraId="0B395700">
                  <w:pPr>
                    <w:spacing w:line="276" w:lineRule="auto"/>
                    <w:jc w:val="center"/>
                    <w:rPr>
                      <w:rFonts w:hint="eastAsia" w:ascii="宋体" w:hAnsi="宋体" w:eastAsia="宋体" w:cs="宋体"/>
                      <w:color w:val="auto"/>
                      <w:sz w:val="21"/>
                      <w:szCs w:val="21"/>
                    </w:rPr>
                  </w:pPr>
                </w:p>
              </w:tc>
              <w:tc>
                <w:tcPr>
                  <w:tcW w:w="2237" w:type="dxa"/>
                  <w:shd w:val="clear" w:color="auto" w:fill="auto"/>
                  <w:vAlign w:val="center"/>
                </w:tcPr>
                <w:p w14:paraId="13F6DC06">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化粪池</w:t>
                  </w:r>
                </w:p>
              </w:tc>
              <w:tc>
                <w:tcPr>
                  <w:tcW w:w="3565" w:type="dxa"/>
                  <w:shd w:val="clear" w:color="auto" w:fill="auto"/>
                  <w:vAlign w:val="center"/>
                </w:tcPr>
                <w:p w14:paraId="01BE57F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污泥</w:t>
                  </w:r>
                </w:p>
              </w:tc>
              <w:tc>
                <w:tcPr>
                  <w:tcW w:w="3433" w:type="dxa"/>
                  <w:shd w:val="clear" w:color="auto" w:fill="auto"/>
                  <w:vAlign w:val="center"/>
                </w:tcPr>
                <w:p w14:paraId="76E46C0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一般废物</w:t>
                  </w:r>
                </w:p>
              </w:tc>
            </w:tr>
            <w:tr w14:paraId="3DC60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continue"/>
                  <w:shd w:val="clear" w:color="auto" w:fill="auto"/>
                  <w:vAlign w:val="center"/>
                </w:tcPr>
                <w:p w14:paraId="23623C3E">
                  <w:pPr>
                    <w:spacing w:line="276" w:lineRule="auto"/>
                    <w:jc w:val="center"/>
                    <w:rPr>
                      <w:rFonts w:hint="eastAsia" w:ascii="宋体" w:hAnsi="宋体" w:eastAsia="宋体" w:cs="宋体"/>
                      <w:color w:val="auto"/>
                      <w:sz w:val="21"/>
                      <w:szCs w:val="21"/>
                    </w:rPr>
                  </w:pPr>
                </w:p>
              </w:tc>
              <w:tc>
                <w:tcPr>
                  <w:tcW w:w="2237" w:type="dxa"/>
                  <w:shd w:val="clear" w:color="auto" w:fill="auto"/>
                  <w:vAlign w:val="center"/>
                </w:tcPr>
                <w:p w14:paraId="11ED8A81">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隔油池废油脂</w:t>
                  </w:r>
                </w:p>
              </w:tc>
              <w:tc>
                <w:tcPr>
                  <w:tcW w:w="3565" w:type="dxa"/>
                  <w:shd w:val="clear" w:color="auto" w:fill="auto"/>
                  <w:vAlign w:val="center"/>
                </w:tcPr>
                <w:p w14:paraId="7F30B294">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废油脂</w:t>
                  </w:r>
                </w:p>
              </w:tc>
              <w:tc>
                <w:tcPr>
                  <w:tcW w:w="3433" w:type="dxa"/>
                  <w:shd w:val="clear" w:color="auto" w:fill="auto"/>
                  <w:vAlign w:val="center"/>
                </w:tcPr>
                <w:p w14:paraId="350ACAF0">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一般废物</w:t>
                  </w:r>
                </w:p>
              </w:tc>
            </w:tr>
            <w:tr w14:paraId="7D14B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continue"/>
                  <w:shd w:val="clear" w:color="auto" w:fill="auto"/>
                  <w:vAlign w:val="center"/>
                </w:tcPr>
                <w:p w14:paraId="16220D70">
                  <w:pPr>
                    <w:spacing w:line="276" w:lineRule="auto"/>
                    <w:jc w:val="center"/>
                    <w:rPr>
                      <w:rFonts w:hint="eastAsia" w:ascii="宋体" w:hAnsi="宋体" w:eastAsia="宋体" w:cs="宋体"/>
                      <w:color w:val="auto"/>
                      <w:sz w:val="21"/>
                      <w:szCs w:val="21"/>
                    </w:rPr>
                  </w:pPr>
                </w:p>
              </w:tc>
              <w:tc>
                <w:tcPr>
                  <w:tcW w:w="2237" w:type="dxa"/>
                  <w:shd w:val="clear" w:color="auto" w:fill="auto"/>
                  <w:vAlign w:val="center"/>
                </w:tcPr>
                <w:p w14:paraId="024F81B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机械维护</w:t>
                  </w:r>
                </w:p>
              </w:tc>
              <w:tc>
                <w:tcPr>
                  <w:tcW w:w="3565" w:type="dxa"/>
                  <w:shd w:val="clear" w:color="auto" w:fill="auto"/>
                  <w:vAlign w:val="center"/>
                </w:tcPr>
                <w:p w14:paraId="4AFECC3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废液压油</w:t>
                  </w:r>
                </w:p>
              </w:tc>
              <w:tc>
                <w:tcPr>
                  <w:tcW w:w="3433" w:type="dxa"/>
                  <w:shd w:val="clear" w:color="auto" w:fill="auto"/>
                  <w:vAlign w:val="center"/>
                </w:tcPr>
                <w:p w14:paraId="3A4337A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危险废物（HW</w:t>
                  </w:r>
                  <w:r>
                    <w:rPr>
                      <w:rFonts w:hint="eastAsia" w:ascii="宋体" w:hAnsi="宋体" w:eastAsia="宋体" w:cs="宋体"/>
                      <w:color w:val="auto"/>
                      <w:sz w:val="21"/>
                      <w:szCs w:val="21"/>
                      <w:lang w:val="en-US" w:eastAsia="zh-CN"/>
                    </w:rPr>
                    <w:t>08</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900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218</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08</w:t>
                  </w:r>
                  <w:r>
                    <w:rPr>
                      <w:rFonts w:hint="eastAsia" w:ascii="宋体" w:hAnsi="宋体" w:eastAsia="宋体" w:cs="宋体"/>
                      <w:color w:val="auto"/>
                      <w:sz w:val="21"/>
                      <w:szCs w:val="21"/>
                    </w:rPr>
                    <w:t>）</w:t>
                  </w:r>
                </w:p>
              </w:tc>
            </w:tr>
            <w:tr w14:paraId="40EC2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33" w:type="dxa"/>
                  <w:vMerge w:val="continue"/>
                  <w:shd w:val="clear" w:color="auto" w:fill="auto"/>
                  <w:vAlign w:val="center"/>
                </w:tcPr>
                <w:p w14:paraId="0E88D5C0">
                  <w:pPr>
                    <w:spacing w:line="276" w:lineRule="auto"/>
                    <w:jc w:val="center"/>
                    <w:rPr>
                      <w:rFonts w:hint="eastAsia" w:ascii="宋体" w:hAnsi="宋体" w:eastAsia="宋体" w:cs="宋体"/>
                      <w:color w:val="auto"/>
                      <w:sz w:val="21"/>
                      <w:szCs w:val="21"/>
                    </w:rPr>
                  </w:pPr>
                </w:p>
              </w:tc>
              <w:tc>
                <w:tcPr>
                  <w:tcW w:w="2237" w:type="dxa"/>
                  <w:shd w:val="clear" w:color="auto" w:fill="auto"/>
                  <w:vAlign w:val="center"/>
                </w:tcPr>
                <w:p w14:paraId="2D95459A">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机械维护</w:t>
                  </w:r>
                </w:p>
              </w:tc>
              <w:tc>
                <w:tcPr>
                  <w:tcW w:w="3565" w:type="dxa"/>
                  <w:shd w:val="clear" w:color="auto" w:fill="auto"/>
                  <w:vAlign w:val="center"/>
                </w:tcPr>
                <w:p w14:paraId="310A4E50">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废含油抹布手套</w:t>
                  </w:r>
                </w:p>
              </w:tc>
              <w:tc>
                <w:tcPr>
                  <w:tcW w:w="3433" w:type="dxa"/>
                  <w:shd w:val="clear" w:color="auto" w:fill="auto"/>
                  <w:vAlign w:val="center"/>
                </w:tcPr>
                <w:p w14:paraId="74EFD8E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危险废物（HW</w:t>
                  </w:r>
                  <w:r>
                    <w:rPr>
                      <w:rFonts w:hint="eastAsia" w:ascii="宋体" w:hAnsi="宋体" w:eastAsia="宋体" w:cs="宋体"/>
                      <w:color w:val="auto"/>
                      <w:sz w:val="21"/>
                      <w:szCs w:val="21"/>
                      <w:lang w:val="en-US" w:eastAsia="zh-CN"/>
                    </w:rPr>
                    <w:t>49</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900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041</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49</w:t>
                  </w:r>
                  <w:r>
                    <w:rPr>
                      <w:rFonts w:hint="eastAsia" w:ascii="宋体" w:hAnsi="宋体" w:eastAsia="宋体" w:cs="宋体"/>
                      <w:color w:val="auto"/>
                      <w:sz w:val="21"/>
                      <w:szCs w:val="21"/>
                    </w:rPr>
                    <w:t>）</w:t>
                  </w:r>
                </w:p>
              </w:tc>
            </w:tr>
          </w:tbl>
          <w:p w14:paraId="2516FDA3">
            <w:pPr>
              <w:spacing w:line="360" w:lineRule="auto"/>
              <w:rPr>
                <w:rFonts w:hint="eastAsia" w:ascii="宋体" w:hAnsi="宋体" w:eastAsia="宋体" w:cs="宋体"/>
                <w:color w:val="auto"/>
                <w:szCs w:val="21"/>
              </w:rPr>
            </w:pPr>
          </w:p>
          <w:p w14:paraId="0A6E74EC">
            <w:pPr>
              <w:spacing w:line="360" w:lineRule="auto"/>
              <w:rPr>
                <w:rFonts w:hint="eastAsia"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eastAsia="zh-CN"/>
              </w:rPr>
              <w:t>三</w:t>
            </w:r>
            <w:r>
              <w:rPr>
                <w:rFonts w:hint="eastAsia" w:ascii="宋体" w:hAnsi="宋体" w:eastAsia="宋体" w:cs="宋体"/>
                <w:color w:val="auto"/>
                <w:sz w:val="24"/>
              </w:rPr>
              <w:t>）营运期污染物排放及治理</w:t>
            </w:r>
          </w:p>
          <w:p w14:paraId="6FFC1A6E">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rPr>
              <w:t>、水污染物</w:t>
            </w:r>
          </w:p>
          <w:p w14:paraId="74B8F51A">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本项目设员工食堂和</w:t>
            </w:r>
            <w:r>
              <w:rPr>
                <w:rFonts w:hint="eastAsia" w:ascii="宋体" w:hAnsi="宋体" w:eastAsia="宋体" w:cs="宋体"/>
                <w:color w:val="auto"/>
                <w:sz w:val="24"/>
                <w:szCs w:val="24"/>
                <w:lang w:eastAsia="zh-CN"/>
              </w:rPr>
              <w:t>倒班房</w:t>
            </w:r>
            <w:r>
              <w:rPr>
                <w:rFonts w:hint="eastAsia" w:ascii="宋体" w:hAnsi="宋体" w:eastAsia="宋体" w:cs="宋体"/>
                <w:color w:val="auto"/>
                <w:sz w:val="24"/>
                <w:szCs w:val="24"/>
              </w:rPr>
              <w:t>，营运期生产车间内地坪日常清洁使用扫帚打扫，不进行冲洗。项目用水主要为生活用水</w:t>
            </w:r>
            <w:r>
              <w:rPr>
                <w:rFonts w:hint="eastAsia" w:ascii="宋体" w:hAnsi="宋体" w:eastAsia="宋体" w:cs="宋体"/>
                <w:color w:val="auto"/>
                <w:sz w:val="24"/>
                <w:szCs w:val="24"/>
                <w:lang w:eastAsia="zh-CN"/>
              </w:rPr>
              <w:t>，生产过程不使用水。</w:t>
            </w:r>
            <w:r>
              <w:rPr>
                <w:rFonts w:hint="eastAsia" w:ascii="宋体" w:hAnsi="宋体" w:eastAsia="宋体" w:cs="宋体"/>
                <w:bCs/>
                <w:color w:val="auto"/>
                <w:sz w:val="24"/>
                <w:szCs w:val="24"/>
              </w:rPr>
              <w:t>本项目</w:t>
            </w:r>
            <w:r>
              <w:rPr>
                <w:rFonts w:hint="eastAsia" w:ascii="宋体" w:hAnsi="宋体" w:eastAsia="宋体" w:cs="宋体"/>
                <w:color w:val="auto"/>
                <w:sz w:val="24"/>
                <w:szCs w:val="24"/>
              </w:rPr>
              <w:t>营运期</w:t>
            </w:r>
            <w:r>
              <w:rPr>
                <w:rFonts w:hint="eastAsia" w:ascii="宋体" w:hAnsi="宋体" w:eastAsia="宋体" w:cs="宋体"/>
                <w:color w:val="auto"/>
                <w:sz w:val="24"/>
                <w:szCs w:val="24"/>
                <w:lang w:eastAsia="zh-CN"/>
              </w:rPr>
              <w:t>生活</w:t>
            </w:r>
            <w:r>
              <w:rPr>
                <w:rFonts w:hint="eastAsia" w:ascii="宋体" w:hAnsi="宋体" w:eastAsia="宋体" w:cs="宋体"/>
                <w:color w:val="auto"/>
                <w:sz w:val="24"/>
                <w:szCs w:val="24"/>
              </w:rPr>
              <w:t>废水产生量为</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88</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w:t>
            </w:r>
          </w:p>
          <w:p w14:paraId="769437F1">
            <w:pPr>
              <w:spacing w:line="360" w:lineRule="auto"/>
              <w:ind w:firstLine="480"/>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现有治理措施：</w:t>
            </w:r>
            <w:r>
              <w:rPr>
                <w:rFonts w:hint="eastAsia" w:ascii="宋体" w:hAnsi="宋体" w:eastAsia="宋体" w:cs="宋体"/>
                <w:color w:val="auto"/>
                <w:sz w:val="24"/>
                <w:szCs w:val="24"/>
              </w:rPr>
              <w:t>本项目</w:t>
            </w:r>
            <w:r>
              <w:rPr>
                <w:rFonts w:hint="eastAsia" w:ascii="宋体" w:hAnsi="宋体" w:eastAsia="宋体" w:cs="宋体"/>
                <w:color w:val="auto"/>
                <w:kern w:val="24"/>
                <w:sz w:val="24"/>
                <w:szCs w:val="20"/>
              </w:rPr>
              <w:t>厂区现有1个</w:t>
            </w:r>
            <w:r>
              <w:rPr>
                <w:rFonts w:hint="eastAsia" w:ascii="宋体" w:hAnsi="宋体" w:eastAsia="宋体" w:cs="宋体"/>
                <w:color w:val="auto"/>
                <w:kern w:val="24"/>
                <w:sz w:val="24"/>
                <w:szCs w:val="20"/>
                <w:lang w:val="en-US" w:eastAsia="zh-CN"/>
              </w:rPr>
              <w:t>10</w:t>
            </w:r>
            <w:r>
              <w:rPr>
                <w:rFonts w:hint="eastAsia" w:ascii="宋体" w:hAnsi="宋体" w:eastAsia="宋体" w:cs="宋体"/>
                <w:color w:val="auto"/>
                <w:kern w:val="24"/>
                <w:sz w:val="24"/>
                <w:szCs w:val="20"/>
              </w:rPr>
              <w:t>m</w:t>
            </w:r>
            <w:r>
              <w:rPr>
                <w:rFonts w:hint="eastAsia" w:ascii="宋体" w:hAnsi="宋体" w:eastAsia="宋体" w:cs="宋体"/>
                <w:color w:val="auto"/>
                <w:kern w:val="24"/>
                <w:sz w:val="24"/>
                <w:szCs w:val="20"/>
                <w:vertAlign w:val="superscript"/>
              </w:rPr>
              <w:t>3</w:t>
            </w:r>
            <w:r>
              <w:rPr>
                <w:rFonts w:hint="eastAsia" w:ascii="宋体" w:hAnsi="宋体" w:eastAsia="宋体" w:cs="宋体"/>
                <w:color w:val="auto"/>
                <w:kern w:val="24"/>
                <w:sz w:val="24"/>
                <w:szCs w:val="20"/>
                <w:lang w:eastAsia="zh-CN"/>
              </w:rPr>
              <w:t>化粪池</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生活</w:t>
            </w:r>
            <w:r>
              <w:rPr>
                <w:rFonts w:hint="eastAsia" w:ascii="宋体" w:hAnsi="宋体" w:eastAsia="宋体" w:cs="宋体"/>
                <w:color w:val="auto"/>
                <w:sz w:val="24"/>
                <w:szCs w:val="24"/>
              </w:rPr>
              <w:t>废水</w:t>
            </w:r>
            <w:r>
              <w:rPr>
                <w:rFonts w:hint="eastAsia" w:ascii="宋体" w:hAnsi="宋体" w:eastAsia="宋体" w:cs="宋体"/>
                <w:color w:val="auto"/>
                <w:sz w:val="24"/>
                <w:szCs w:val="24"/>
                <w:lang w:eastAsia="zh-CN"/>
              </w:rPr>
              <w:t>经化粪池</w:t>
            </w:r>
            <w:r>
              <w:rPr>
                <w:rFonts w:hint="eastAsia" w:ascii="宋体" w:hAnsi="宋体" w:eastAsia="宋体" w:cs="宋体"/>
                <w:color w:val="auto"/>
                <w:sz w:val="24"/>
                <w:szCs w:val="24"/>
              </w:rPr>
              <w:t>处理达《污水综合排放标准》（GB8978-1996）三级标准后排入园区污水管网，经</w:t>
            </w:r>
            <w:r>
              <w:rPr>
                <w:rFonts w:hint="eastAsia" w:ascii="宋体" w:hAnsi="宋体" w:eastAsia="宋体" w:cs="宋体"/>
                <w:color w:val="auto"/>
                <w:sz w:val="24"/>
                <w:szCs w:val="24"/>
                <w:lang w:eastAsia="zh-CN"/>
              </w:rPr>
              <w:t>龙眼井污水</w:t>
            </w:r>
            <w:r>
              <w:rPr>
                <w:rFonts w:hint="eastAsia" w:ascii="宋体" w:hAnsi="宋体" w:eastAsia="宋体" w:cs="宋体"/>
                <w:color w:val="auto"/>
                <w:sz w:val="24"/>
                <w:szCs w:val="24"/>
              </w:rPr>
              <w:t>处理厂处理达《城镇污水处理厂污染物排放标准》（GB18918-2002）一级A标准后排至</w:t>
            </w:r>
            <w:r>
              <w:rPr>
                <w:rFonts w:hint="eastAsia" w:ascii="宋体" w:hAnsi="宋体" w:eastAsia="宋体" w:cs="宋体"/>
                <w:color w:val="auto"/>
                <w:sz w:val="24"/>
                <w:szCs w:val="24"/>
                <w:lang w:eastAsia="zh-CN"/>
              </w:rPr>
              <w:t>琼</w:t>
            </w:r>
            <w:r>
              <w:rPr>
                <w:rFonts w:hint="eastAsia" w:ascii="宋体" w:hAnsi="宋体" w:eastAsia="宋体" w:cs="宋体"/>
                <w:color w:val="auto"/>
                <w:sz w:val="24"/>
                <w:szCs w:val="24"/>
              </w:rPr>
              <w:t>江。</w:t>
            </w:r>
          </w:p>
          <w:p w14:paraId="7410514A">
            <w:pPr>
              <w:spacing w:line="360" w:lineRule="auto"/>
              <w:ind w:firstLine="480"/>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eastAsia="zh-CN"/>
              </w:rPr>
              <w:t>存在的问题：</w:t>
            </w:r>
            <w:r>
              <w:rPr>
                <w:rFonts w:hint="eastAsia" w:ascii="宋体" w:hAnsi="宋体" w:eastAsia="宋体" w:cs="宋体"/>
                <w:b w:val="0"/>
                <w:bCs w:val="0"/>
                <w:color w:val="auto"/>
                <w:sz w:val="24"/>
                <w:szCs w:val="24"/>
                <w:lang w:eastAsia="zh-CN"/>
              </w:rPr>
              <w:t>项目设置食堂，食堂生产的含油废水应设置相应的油水分离设施处置食堂含油废水。</w:t>
            </w:r>
          </w:p>
          <w:p w14:paraId="5E1E2B67">
            <w:pPr>
              <w:pStyle w:val="2"/>
              <w:spacing w:line="360" w:lineRule="auto"/>
              <w:ind w:firstLine="482"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eastAsia="zh-CN"/>
              </w:rPr>
              <w:t>整改措施：</w:t>
            </w:r>
            <w:r>
              <w:rPr>
                <w:rFonts w:hint="eastAsia" w:ascii="宋体" w:hAnsi="宋体" w:eastAsia="宋体" w:cs="宋体"/>
                <w:color w:val="auto"/>
                <w:sz w:val="24"/>
                <w:szCs w:val="24"/>
                <w:lang w:eastAsia="zh-CN"/>
              </w:rPr>
              <w:t>参照《饮食业环境保护技术规范》（HJ554-2010）中要求：含油污水应经隔油设施处理后排放。</w:t>
            </w:r>
            <w:r>
              <w:rPr>
                <w:rFonts w:hint="eastAsia" w:ascii="宋体" w:hAnsi="宋体" w:eastAsia="宋体" w:cs="宋体"/>
                <w:b w:val="0"/>
                <w:bCs w:val="0"/>
                <w:color w:val="auto"/>
                <w:sz w:val="24"/>
                <w:szCs w:val="24"/>
                <w:lang w:eastAsia="zh-CN"/>
              </w:rPr>
              <w:t>本次整改拟在食堂增设隔油池</w:t>
            </w:r>
            <w:r>
              <w:rPr>
                <w:rFonts w:hint="eastAsia" w:ascii="宋体" w:hAnsi="宋体" w:eastAsia="宋体" w:cs="宋体"/>
                <w:b w:val="0"/>
                <w:bCs w:val="0"/>
                <w:color w:val="auto"/>
                <w:sz w:val="24"/>
                <w:szCs w:val="24"/>
                <w:lang w:val="en-US" w:eastAsia="zh-CN"/>
              </w:rPr>
              <w:t>1座，用于处理项目员工就餐产生的含油废水，食堂含油废水经隔油池处理后在汇同其他生活污水进入化粪池处理。</w:t>
            </w:r>
          </w:p>
          <w:p w14:paraId="13D2644F">
            <w:pPr>
              <w:pStyle w:val="2"/>
              <w:spacing w:line="360" w:lineRule="auto"/>
              <w:ind w:firstLine="482" w:firstLineChars="200"/>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隔油池要求</w:t>
            </w:r>
            <w:r>
              <w:rPr>
                <w:rFonts w:hint="eastAsia" w:ascii="宋体" w:hAnsi="宋体" w:eastAsia="宋体" w:cs="宋体"/>
                <w:color w:val="auto"/>
                <w:sz w:val="24"/>
                <w:szCs w:val="24"/>
                <w:lang w:eastAsia="zh-CN"/>
              </w:rPr>
              <w:t>：企业食堂服务人数</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lang w:eastAsia="zh-CN"/>
              </w:rPr>
              <w:t>人，食堂用水按0.0</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m</w:t>
            </w:r>
            <w:r>
              <w:rPr>
                <w:rFonts w:hint="eastAsia" w:ascii="宋体" w:hAnsi="宋体" w:eastAsia="宋体" w:cs="宋体"/>
                <w:color w:val="auto"/>
                <w:sz w:val="24"/>
                <w:szCs w:val="24"/>
                <w:vertAlign w:val="superscript"/>
                <w:lang w:eastAsia="zh-CN"/>
              </w:rPr>
              <w:t>3</w:t>
            </w:r>
            <w:r>
              <w:rPr>
                <w:rFonts w:hint="eastAsia" w:ascii="宋体" w:hAnsi="宋体" w:eastAsia="宋体" w:cs="宋体"/>
                <w:color w:val="auto"/>
                <w:sz w:val="24"/>
                <w:szCs w:val="24"/>
                <w:lang w:eastAsia="zh-CN"/>
              </w:rPr>
              <w:t>/人·d 计，用水量</w:t>
            </w:r>
            <w:r>
              <w:rPr>
                <w:rFonts w:hint="eastAsia" w:ascii="宋体" w:hAnsi="宋体" w:eastAsia="宋体" w:cs="宋体"/>
                <w:color w:val="auto"/>
                <w:sz w:val="24"/>
                <w:szCs w:val="24"/>
                <w:lang w:val="en-US" w:eastAsia="zh-CN"/>
              </w:rPr>
              <w:t>0.6</w:t>
            </w:r>
            <w:r>
              <w:rPr>
                <w:rFonts w:hint="eastAsia" w:ascii="宋体" w:hAnsi="宋体" w:eastAsia="宋体" w:cs="宋体"/>
                <w:color w:val="auto"/>
                <w:sz w:val="24"/>
                <w:szCs w:val="24"/>
                <w:lang w:eastAsia="zh-CN"/>
              </w:rPr>
              <w:t>m</w:t>
            </w:r>
            <w:r>
              <w:rPr>
                <w:rFonts w:hint="eastAsia" w:ascii="宋体" w:hAnsi="宋体" w:eastAsia="宋体" w:cs="宋体"/>
                <w:color w:val="auto"/>
                <w:sz w:val="24"/>
                <w:szCs w:val="24"/>
                <w:vertAlign w:val="superscript"/>
                <w:lang w:eastAsia="zh-CN"/>
              </w:rPr>
              <w:t>3</w:t>
            </w:r>
            <w:r>
              <w:rPr>
                <w:rFonts w:hint="eastAsia" w:ascii="宋体" w:hAnsi="宋体" w:eastAsia="宋体" w:cs="宋体"/>
                <w:color w:val="auto"/>
                <w:sz w:val="24"/>
                <w:szCs w:val="24"/>
                <w:lang w:eastAsia="zh-CN"/>
              </w:rPr>
              <w:t>/d，排水量以</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0%计算，含油废水排放总量为</w:t>
            </w:r>
            <w:r>
              <w:rPr>
                <w:rFonts w:hint="eastAsia" w:ascii="宋体" w:hAnsi="宋体" w:eastAsia="宋体" w:cs="宋体"/>
                <w:color w:val="auto"/>
                <w:sz w:val="24"/>
                <w:szCs w:val="24"/>
                <w:lang w:val="en-US" w:eastAsia="zh-CN"/>
              </w:rPr>
              <w:t>0.48</w:t>
            </w:r>
            <w:r>
              <w:rPr>
                <w:rFonts w:hint="eastAsia" w:ascii="宋体" w:hAnsi="宋体" w:eastAsia="宋体" w:cs="宋体"/>
                <w:color w:val="auto"/>
                <w:sz w:val="24"/>
                <w:szCs w:val="24"/>
                <w:lang w:eastAsia="zh-CN"/>
              </w:rPr>
              <w:t>m</w:t>
            </w:r>
            <w:r>
              <w:rPr>
                <w:rFonts w:hint="eastAsia" w:ascii="宋体" w:hAnsi="宋体" w:eastAsia="宋体" w:cs="宋体"/>
                <w:color w:val="auto"/>
                <w:sz w:val="24"/>
                <w:szCs w:val="24"/>
                <w:vertAlign w:val="superscript"/>
                <w:lang w:eastAsia="zh-CN"/>
              </w:rPr>
              <w:t>3</w:t>
            </w:r>
            <w:r>
              <w:rPr>
                <w:rFonts w:hint="eastAsia" w:ascii="宋体" w:hAnsi="宋体" w:eastAsia="宋体" w:cs="宋体"/>
                <w:color w:val="auto"/>
                <w:sz w:val="24"/>
                <w:szCs w:val="24"/>
                <w:lang w:eastAsia="zh-CN"/>
              </w:rPr>
              <w:t>/d，参照《饮食业环境保护技术规范》（HJ554-2010）中要求：含油污水的水力停留时间不宜小于0.5h；池内水流流速不宜大于0.005m/s；池内分格宜取二档三格；人工除油的隔油池内存油部分容积不宜小于该池有效容积的25%；隔油池出水管管底至池底的深度，不宜小于0.6m；与隔油池相连的管道均应防酸碱、耐高温。项目烹任时间全天共</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小时，高峰阶段小时排水量</w:t>
            </w:r>
            <w:r>
              <w:rPr>
                <w:rFonts w:hint="eastAsia" w:ascii="宋体" w:hAnsi="宋体" w:eastAsia="宋体" w:cs="宋体"/>
                <w:color w:val="auto"/>
                <w:sz w:val="24"/>
                <w:szCs w:val="24"/>
                <w:lang w:val="en-US" w:eastAsia="zh-CN"/>
              </w:rPr>
              <w:t>0.36</w:t>
            </w:r>
            <w:r>
              <w:rPr>
                <w:rFonts w:hint="eastAsia" w:ascii="宋体" w:hAnsi="宋体" w:eastAsia="宋体" w:cs="宋体"/>
                <w:color w:val="auto"/>
                <w:sz w:val="24"/>
                <w:szCs w:val="24"/>
                <w:lang w:eastAsia="zh-CN"/>
              </w:rPr>
              <w:t>m</w:t>
            </w:r>
            <w:r>
              <w:rPr>
                <w:rFonts w:hint="eastAsia" w:ascii="宋体" w:hAnsi="宋体" w:eastAsia="宋体" w:cs="宋体"/>
                <w:color w:val="auto"/>
                <w:sz w:val="24"/>
                <w:szCs w:val="24"/>
                <w:vertAlign w:val="superscript"/>
                <w:lang w:eastAsia="zh-CN"/>
              </w:rPr>
              <w:t>3</w:t>
            </w:r>
            <w:r>
              <w:rPr>
                <w:rFonts w:hint="eastAsia" w:ascii="宋体" w:hAnsi="宋体" w:eastAsia="宋体" w:cs="宋体"/>
                <w:color w:val="auto"/>
                <w:sz w:val="24"/>
                <w:szCs w:val="24"/>
                <w:lang w:eastAsia="zh-CN"/>
              </w:rPr>
              <w:t>/h（水力变化系数 1.5），水力停留时间0.5h计，评价要求建设1m</w:t>
            </w:r>
            <w:r>
              <w:rPr>
                <w:rFonts w:hint="eastAsia" w:ascii="宋体" w:hAnsi="宋体" w:eastAsia="宋体" w:cs="宋体"/>
                <w:color w:val="auto"/>
                <w:sz w:val="24"/>
                <w:szCs w:val="24"/>
                <w:vertAlign w:val="superscript"/>
                <w:lang w:eastAsia="zh-CN"/>
              </w:rPr>
              <w:t>3</w:t>
            </w:r>
            <w:r>
              <w:rPr>
                <w:rFonts w:hint="eastAsia" w:ascii="宋体" w:hAnsi="宋体" w:eastAsia="宋体" w:cs="宋体"/>
                <w:color w:val="auto"/>
                <w:sz w:val="24"/>
                <w:szCs w:val="24"/>
                <w:lang w:eastAsia="zh-CN"/>
              </w:rPr>
              <w:t>/h处理能力的隔油池以满足食堂含油废水预处理要求。</w:t>
            </w:r>
          </w:p>
          <w:p w14:paraId="16E40AA3">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本项目水污染物产生及排放情况见表5-</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p>
          <w:p w14:paraId="480E7645">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Cs w:val="21"/>
              </w:rPr>
              <w:t>表5-</w:t>
            </w:r>
            <w:r>
              <w:rPr>
                <w:rFonts w:hint="eastAsia" w:ascii="宋体" w:hAnsi="宋体" w:eastAsia="宋体" w:cs="宋体"/>
                <w:b/>
                <w:bCs/>
                <w:color w:val="auto"/>
                <w:szCs w:val="21"/>
                <w:lang w:val="en-US" w:eastAsia="zh-CN"/>
              </w:rPr>
              <w:t>2</w:t>
            </w:r>
            <w:r>
              <w:rPr>
                <w:rFonts w:hint="eastAsia" w:ascii="宋体" w:hAnsi="宋体" w:eastAsia="宋体" w:cs="宋体"/>
                <w:b/>
                <w:bCs/>
                <w:color w:val="auto"/>
                <w:szCs w:val="21"/>
              </w:rPr>
              <w:t xml:space="preserve">  本项目污水产生及排放情况</w:t>
            </w:r>
          </w:p>
          <w:tbl>
            <w:tblPr>
              <w:tblStyle w:val="19"/>
              <w:tblW w:w="9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1668"/>
              <w:gridCol w:w="1"/>
              <w:gridCol w:w="2078"/>
              <w:gridCol w:w="1"/>
              <w:gridCol w:w="1022"/>
              <w:gridCol w:w="1025"/>
              <w:gridCol w:w="817"/>
              <w:gridCol w:w="875"/>
              <w:gridCol w:w="1087"/>
            </w:tblGrid>
            <w:tr w14:paraId="18BA3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3" w:type="dxa"/>
                  <w:gridSpan w:val="3"/>
                  <w:tcBorders>
                    <w:top w:val="single" w:color="auto" w:sz="4" w:space="0"/>
                    <w:left w:val="single" w:color="auto" w:sz="4" w:space="0"/>
                    <w:bottom w:val="single" w:color="auto" w:sz="4" w:space="0"/>
                    <w:right w:val="single" w:color="auto" w:sz="4" w:space="0"/>
                  </w:tcBorders>
                  <w:vAlign w:val="center"/>
                </w:tcPr>
                <w:p w14:paraId="12B58E2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废水性质</w:t>
                  </w:r>
                </w:p>
              </w:tc>
              <w:tc>
                <w:tcPr>
                  <w:tcW w:w="2079" w:type="dxa"/>
                  <w:gridSpan w:val="2"/>
                  <w:tcBorders>
                    <w:top w:val="single" w:color="auto" w:sz="4" w:space="0"/>
                    <w:left w:val="single" w:color="auto" w:sz="4" w:space="0"/>
                    <w:bottom w:val="single" w:color="auto" w:sz="4" w:space="0"/>
                    <w:right w:val="single" w:color="auto" w:sz="4" w:space="0"/>
                  </w:tcBorders>
                  <w:vAlign w:val="center"/>
                </w:tcPr>
                <w:p w14:paraId="19D3D29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废水量（万m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/a）</w:t>
                  </w:r>
                </w:p>
              </w:tc>
              <w:tc>
                <w:tcPr>
                  <w:tcW w:w="1022" w:type="dxa"/>
                  <w:tcBorders>
                    <w:top w:val="single" w:color="auto" w:sz="4" w:space="0"/>
                    <w:left w:val="single" w:color="auto" w:sz="4" w:space="0"/>
                    <w:bottom w:val="single" w:color="auto" w:sz="4" w:space="0"/>
                    <w:right w:val="single" w:color="auto" w:sz="4" w:space="0"/>
                  </w:tcBorders>
                  <w:vAlign w:val="center"/>
                </w:tcPr>
                <w:p w14:paraId="7639127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COD</w:t>
                  </w:r>
                </w:p>
              </w:tc>
              <w:tc>
                <w:tcPr>
                  <w:tcW w:w="1025" w:type="dxa"/>
                  <w:tcBorders>
                    <w:top w:val="single" w:color="auto" w:sz="4" w:space="0"/>
                    <w:left w:val="single" w:color="auto" w:sz="4" w:space="0"/>
                    <w:bottom w:val="single" w:color="auto" w:sz="4" w:space="0"/>
                    <w:right w:val="single" w:color="auto" w:sz="4" w:space="0"/>
                  </w:tcBorders>
                  <w:vAlign w:val="center"/>
                </w:tcPr>
                <w:p w14:paraId="21AD8D5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BOD</w:t>
                  </w:r>
                  <w:r>
                    <w:rPr>
                      <w:rFonts w:hint="eastAsia" w:ascii="宋体" w:hAnsi="宋体" w:eastAsia="宋体" w:cs="宋体"/>
                      <w:color w:val="auto"/>
                      <w:sz w:val="21"/>
                      <w:szCs w:val="21"/>
                      <w:vertAlign w:val="subscript"/>
                    </w:rPr>
                    <w:t>5</w:t>
                  </w:r>
                </w:p>
              </w:tc>
              <w:tc>
                <w:tcPr>
                  <w:tcW w:w="817" w:type="dxa"/>
                  <w:tcBorders>
                    <w:top w:val="single" w:color="auto" w:sz="4" w:space="0"/>
                    <w:left w:val="single" w:color="auto" w:sz="4" w:space="0"/>
                    <w:bottom w:val="single" w:color="auto" w:sz="4" w:space="0"/>
                    <w:right w:val="single" w:color="auto" w:sz="4" w:space="0"/>
                  </w:tcBorders>
                  <w:vAlign w:val="center"/>
                </w:tcPr>
                <w:p w14:paraId="34EC5A0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SS</w:t>
                  </w:r>
                </w:p>
              </w:tc>
              <w:tc>
                <w:tcPr>
                  <w:tcW w:w="875" w:type="dxa"/>
                  <w:tcBorders>
                    <w:top w:val="single" w:color="auto" w:sz="4" w:space="0"/>
                    <w:left w:val="single" w:color="auto" w:sz="4" w:space="0"/>
                    <w:bottom w:val="single" w:color="auto" w:sz="4" w:space="0"/>
                    <w:right w:val="single" w:color="auto" w:sz="4" w:space="0"/>
                  </w:tcBorders>
                  <w:vAlign w:val="center"/>
                </w:tcPr>
                <w:p w14:paraId="24D8A50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NH</w:t>
                  </w:r>
                  <w:r>
                    <w:rPr>
                      <w:rFonts w:hint="eastAsia" w:ascii="宋体" w:hAnsi="宋体" w:eastAsia="宋体" w:cs="宋体"/>
                      <w:color w:val="auto"/>
                      <w:sz w:val="21"/>
                      <w:szCs w:val="21"/>
                      <w:vertAlign w:val="subscript"/>
                    </w:rPr>
                    <w:t>3</w:t>
                  </w:r>
                  <w:r>
                    <w:rPr>
                      <w:rFonts w:hint="eastAsia" w:ascii="宋体" w:hAnsi="宋体" w:eastAsia="宋体" w:cs="宋体"/>
                      <w:color w:val="auto"/>
                      <w:sz w:val="21"/>
                      <w:szCs w:val="21"/>
                    </w:rPr>
                    <w:t>-N</w:t>
                  </w:r>
                </w:p>
              </w:tc>
              <w:tc>
                <w:tcPr>
                  <w:tcW w:w="1087" w:type="dxa"/>
                  <w:tcBorders>
                    <w:top w:val="single" w:color="auto" w:sz="4" w:space="0"/>
                    <w:left w:val="single" w:color="auto" w:sz="4" w:space="0"/>
                    <w:bottom w:val="single" w:color="auto" w:sz="4" w:space="0"/>
                    <w:right w:val="single" w:color="auto" w:sz="4" w:space="0"/>
                  </w:tcBorders>
                  <w:vAlign w:val="center"/>
                </w:tcPr>
                <w:p w14:paraId="4C68864C">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动植物油</w:t>
                  </w:r>
                </w:p>
              </w:tc>
            </w:tr>
            <w:tr w14:paraId="31FA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04" w:type="dxa"/>
                  <w:vMerge w:val="restart"/>
                  <w:tcBorders>
                    <w:top w:val="single" w:color="auto" w:sz="4" w:space="0"/>
                    <w:left w:val="single" w:color="auto" w:sz="4" w:space="0"/>
                    <w:bottom w:val="single" w:color="auto" w:sz="4" w:space="0"/>
                    <w:right w:val="single" w:color="auto" w:sz="4" w:space="0"/>
                  </w:tcBorders>
                  <w:vAlign w:val="center"/>
                </w:tcPr>
                <w:p w14:paraId="2985CBF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处理前</w:t>
                  </w:r>
                </w:p>
              </w:tc>
              <w:tc>
                <w:tcPr>
                  <w:tcW w:w="1668" w:type="dxa"/>
                  <w:tcBorders>
                    <w:top w:val="single" w:color="auto" w:sz="4" w:space="0"/>
                    <w:left w:val="single" w:color="auto" w:sz="4" w:space="0"/>
                    <w:bottom w:val="single" w:color="auto" w:sz="4" w:space="0"/>
                    <w:right w:val="single" w:color="auto" w:sz="4" w:space="0"/>
                  </w:tcBorders>
                  <w:vAlign w:val="center"/>
                </w:tcPr>
                <w:p w14:paraId="564CA1F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浓度（mg/L）</w:t>
                  </w:r>
                </w:p>
              </w:tc>
              <w:tc>
                <w:tcPr>
                  <w:tcW w:w="2079" w:type="dxa"/>
                  <w:gridSpan w:val="2"/>
                  <w:vMerge w:val="restart"/>
                  <w:tcBorders>
                    <w:top w:val="single" w:color="auto" w:sz="4" w:space="0"/>
                    <w:left w:val="single" w:color="auto" w:sz="4" w:space="0"/>
                    <w:right w:val="single" w:color="auto" w:sz="4" w:space="0"/>
                  </w:tcBorders>
                  <w:vAlign w:val="center"/>
                </w:tcPr>
                <w:p w14:paraId="11D96D3A">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0.0864</w:t>
                  </w:r>
                </w:p>
              </w:tc>
              <w:tc>
                <w:tcPr>
                  <w:tcW w:w="1023" w:type="dxa"/>
                  <w:gridSpan w:val="2"/>
                  <w:tcBorders>
                    <w:top w:val="single" w:color="auto" w:sz="4" w:space="0"/>
                    <w:left w:val="single" w:color="auto" w:sz="4" w:space="0"/>
                    <w:bottom w:val="single" w:color="auto" w:sz="4" w:space="0"/>
                    <w:right w:val="single" w:color="auto" w:sz="4" w:space="0"/>
                  </w:tcBorders>
                  <w:vAlign w:val="center"/>
                </w:tcPr>
                <w:p w14:paraId="53A9044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550</w:t>
                  </w:r>
                </w:p>
              </w:tc>
              <w:tc>
                <w:tcPr>
                  <w:tcW w:w="1025" w:type="dxa"/>
                  <w:tcBorders>
                    <w:top w:val="single" w:color="auto" w:sz="4" w:space="0"/>
                    <w:left w:val="single" w:color="auto" w:sz="4" w:space="0"/>
                    <w:bottom w:val="single" w:color="auto" w:sz="4" w:space="0"/>
                    <w:right w:val="single" w:color="auto" w:sz="4" w:space="0"/>
                  </w:tcBorders>
                  <w:vAlign w:val="center"/>
                </w:tcPr>
                <w:p w14:paraId="6EE98F8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350</w:t>
                  </w:r>
                </w:p>
              </w:tc>
              <w:tc>
                <w:tcPr>
                  <w:tcW w:w="817" w:type="dxa"/>
                  <w:tcBorders>
                    <w:top w:val="single" w:color="auto" w:sz="4" w:space="0"/>
                    <w:left w:val="single" w:color="auto" w:sz="4" w:space="0"/>
                    <w:bottom w:val="single" w:color="auto" w:sz="4" w:space="0"/>
                    <w:right w:val="single" w:color="auto" w:sz="4" w:space="0"/>
                  </w:tcBorders>
                  <w:vAlign w:val="center"/>
                </w:tcPr>
                <w:p w14:paraId="3EA7620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450</w:t>
                  </w:r>
                </w:p>
              </w:tc>
              <w:tc>
                <w:tcPr>
                  <w:tcW w:w="875" w:type="dxa"/>
                  <w:tcBorders>
                    <w:top w:val="single" w:color="auto" w:sz="4" w:space="0"/>
                    <w:left w:val="single" w:color="auto" w:sz="4" w:space="0"/>
                    <w:bottom w:val="single" w:color="auto" w:sz="4" w:space="0"/>
                    <w:right w:val="single" w:color="auto" w:sz="4" w:space="0"/>
                  </w:tcBorders>
                  <w:vAlign w:val="center"/>
                </w:tcPr>
                <w:p w14:paraId="35A6AF2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50</w:t>
                  </w:r>
                </w:p>
              </w:tc>
              <w:tc>
                <w:tcPr>
                  <w:tcW w:w="1087" w:type="dxa"/>
                  <w:tcBorders>
                    <w:top w:val="single" w:color="auto" w:sz="4" w:space="0"/>
                    <w:left w:val="single" w:color="auto" w:sz="4" w:space="0"/>
                    <w:bottom w:val="single" w:color="auto" w:sz="4" w:space="0"/>
                    <w:right w:val="single" w:color="auto" w:sz="4" w:space="0"/>
                  </w:tcBorders>
                  <w:vAlign w:val="center"/>
                </w:tcPr>
                <w:p w14:paraId="6AD258CC">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150</w:t>
                  </w:r>
                </w:p>
              </w:tc>
            </w:tr>
            <w:tr w14:paraId="347A3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04" w:type="dxa"/>
                  <w:vMerge w:val="continue"/>
                  <w:tcBorders>
                    <w:top w:val="single" w:color="auto" w:sz="4" w:space="0"/>
                    <w:left w:val="single" w:color="auto" w:sz="4" w:space="0"/>
                    <w:bottom w:val="single" w:color="auto" w:sz="4" w:space="0"/>
                    <w:right w:val="single" w:color="auto" w:sz="4" w:space="0"/>
                  </w:tcBorders>
                  <w:vAlign w:val="center"/>
                </w:tcPr>
                <w:p w14:paraId="55392966">
                  <w:pPr>
                    <w:spacing w:line="276" w:lineRule="auto"/>
                    <w:jc w:val="center"/>
                    <w:rPr>
                      <w:rFonts w:hint="eastAsia" w:ascii="宋体" w:hAnsi="宋体" w:eastAsia="宋体" w:cs="宋体"/>
                      <w:color w:val="auto"/>
                      <w:sz w:val="21"/>
                      <w:szCs w:val="21"/>
                    </w:rPr>
                  </w:pPr>
                </w:p>
              </w:tc>
              <w:tc>
                <w:tcPr>
                  <w:tcW w:w="1668" w:type="dxa"/>
                  <w:tcBorders>
                    <w:top w:val="single" w:color="auto" w:sz="4" w:space="0"/>
                    <w:left w:val="single" w:color="auto" w:sz="4" w:space="0"/>
                    <w:bottom w:val="single" w:color="auto" w:sz="4" w:space="0"/>
                    <w:right w:val="single" w:color="auto" w:sz="4" w:space="0"/>
                  </w:tcBorders>
                  <w:vAlign w:val="center"/>
                </w:tcPr>
                <w:p w14:paraId="475427B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产生量（t/a）</w:t>
                  </w:r>
                </w:p>
              </w:tc>
              <w:tc>
                <w:tcPr>
                  <w:tcW w:w="2079" w:type="dxa"/>
                  <w:gridSpan w:val="2"/>
                  <w:vMerge w:val="continue"/>
                  <w:tcBorders>
                    <w:left w:val="single" w:color="auto" w:sz="4" w:space="0"/>
                    <w:right w:val="single" w:color="auto" w:sz="4" w:space="0"/>
                  </w:tcBorders>
                  <w:vAlign w:val="center"/>
                </w:tcPr>
                <w:p w14:paraId="311185E7">
                  <w:pPr>
                    <w:spacing w:line="276" w:lineRule="auto"/>
                    <w:jc w:val="center"/>
                    <w:rPr>
                      <w:rFonts w:hint="eastAsia" w:ascii="宋体" w:hAnsi="宋体" w:eastAsia="宋体" w:cs="宋体"/>
                      <w:color w:val="auto"/>
                      <w:sz w:val="21"/>
                      <w:szCs w:val="21"/>
                    </w:rPr>
                  </w:pPr>
                </w:p>
              </w:tc>
              <w:tc>
                <w:tcPr>
                  <w:tcW w:w="1023" w:type="dxa"/>
                  <w:gridSpan w:val="2"/>
                  <w:tcBorders>
                    <w:top w:val="single" w:color="auto" w:sz="4" w:space="0"/>
                    <w:left w:val="single" w:color="auto" w:sz="4" w:space="0"/>
                    <w:bottom w:val="single" w:color="auto" w:sz="4" w:space="0"/>
                    <w:right w:val="single" w:color="auto" w:sz="4" w:space="0"/>
                  </w:tcBorders>
                  <w:vAlign w:val="center"/>
                </w:tcPr>
                <w:p w14:paraId="25555B3B">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0.475</w:t>
                  </w:r>
                </w:p>
              </w:tc>
              <w:tc>
                <w:tcPr>
                  <w:tcW w:w="1025" w:type="dxa"/>
                  <w:tcBorders>
                    <w:top w:val="single" w:color="auto" w:sz="4" w:space="0"/>
                    <w:left w:val="single" w:color="auto" w:sz="4" w:space="0"/>
                    <w:bottom w:val="single" w:color="auto" w:sz="4" w:space="0"/>
                    <w:right w:val="single" w:color="auto" w:sz="4" w:space="0"/>
                  </w:tcBorders>
                  <w:vAlign w:val="center"/>
                </w:tcPr>
                <w:p w14:paraId="389D21B6">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0.302</w:t>
                  </w:r>
                </w:p>
              </w:tc>
              <w:tc>
                <w:tcPr>
                  <w:tcW w:w="817" w:type="dxa"/>
                  <w:tcBorders>
                    <w:top w:val="single" w:color="auto" w:sz="4" w:space="0"/>
                    <w:left w:val="single" w:color="auto" w:sz="4" w:space="0"/>
                    <w:bottom w:val="single" w:color="auto" w:sz="4" w:space="0"/>
                    <w:right w:val="single" w:color="auto" w:sz="4" w:space="0"/>
                  </w:tcBorders>
                  <w:vAlign w:val="center"/>
                </w:tcPr>
                <w:p w14:paraId="4392E833">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0.389</w:t>
                  </w:r>
                </w:p>
              </w:tc>
              <w:tc>
                <w:tcPr>
                  <w:tcW w:w="875" w:type="dxa"/>
                  <w:tcBorders>
                    <w:top w:val="single" w:color="auto" w:sz="4" w:space="0"/>
                    <w:left w:val="single" w:color="auto" w:sz="4" w:space="0"/>
                    <w:bottom w:val="single" w:color="auto" w:sz="4" w:space="0"/>
                    <w:right w:val="single" w:color="auto" w:sz="4" w:space="0"/>
                  </w:tcBorders>
                  <w:vAlign w:val="center"/>
                </w:tcPr>
                <w:p w14:paraId="40579FBB">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0.043</w:t>
                  </w:r>
                </w:p>
              </w:tc>
              <w:tc>
                <w:tcPr>
                  <w:tcW w:w="1087" w:type="dxa"/>
                  <w:tcBorders>
                    <w:top w:val="single" w:color="auto" w:sz="4" w:space="0"/>
                    <w:left w:val="single" w:color="auto" w:sz="4" w:space="0"/>
                    <w:bottom w:val="single" w:color="auto" w:sz="4" w:space="0"/>
                    <w:right w:val="single" w:color="auto" w:sz="4" w:space="0"/>
                  </w:tcBorders>
                  <w:vAlign w:val="center"/>
                </w:tcPr>
                <w:p w14:paraId="2963B807">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0.130</w:t>
                  </w:r>
                </w:p>
              </w:tc>
            </w:tr>
            <w:tr w14:paraId="128E5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04" w:type="dxa"/>
                  <w:vMerge w:val="restart"/>
                  <w:tcBorders>
                    <w:top w:val="single" w:color="auto" w:sz="4" w:space="0"/>
                    <w:left w:val="single" w:color="auto" w:sz="4" w:space="0"/>
                    <w:right w:val="single" w:color="auto" w:sz="4" w:space="0"/>
                  </w:tcBorders>
                  <w:vAlign w:val="center"/>
                </w:tcPr>
                <w:p w14:paraId="6C27335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经</w:t>
                  </w:r>
                  <w:r>
                    <w:rPr>
                      <w:rFonts w:hint="eastAsia" w:ascii="宋体" w:hAnsi="宋体" w:eastAsia="宋体" w:cs="宋体"/>
                      <w:color w:val="auto"/>
                      <w:sz w:val="21"/>
                      <w:szCs w:val="21"/>
                      <w:lang w:eastAsia="zh-CN"/>
                    </w:rPr>
                    <w:t>化粪池、隔油池</w:t>
                  </w:r>
                  <w:r>
                    <w:rPr>
                      <w:rFonts w:hint="eastAsia" w:ascii="宋体" w:hAnsi="宋体" w:eastAsia="宋体" w:cs="宋体"/>
                      <w:color w:val="auto"/>
                      <w:sz w:val="21"/>
                      <w:szCs w:val="21"/>
                    </w:rPr>
                    <w:t>处理后</w:t>
                  </w:r>
                </w:p>
              </w:tc>
              <w:tc>
                <w:tcPr>
                  <w:tcW w:w="1668" w:type="dxa"/>
                  <w:tcBorders>
                    <w:top w:val="single" w:color="auto" w:sz="4" w:space="0"/>
                    <w:left w:val="single" w:color="auto" w:sz="4" w:space="0"/>
                    <w:bottom w:val="single" w:color="auto" w:sz="4" w:space="0"/>
                    <w:right w:val="single" w:color="auto" w:sz="4" w:space="0"/>
                  </w:tcBorders>
                  <w:vAlign w:val="center"/>
                </w:tcPr>
                <w:p w14:paraId="43A12BE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浓度（mg/L）</w:t>
                  </w:r>
                </w:p>
              </w:tc>
              <w:tc>
                <w:tcPr>
                  <w:tcW w:w="2079" w:type="dxa"/>
                  <w:gridSpan w:val="2"/>
                  <w:vMerge w:val="continue"/>
                  <w:tcBorders>
                    <w:left w:val="single" w:color="auto" w:sz="4" w:space="0"/>
                    <w:right w:val="single" w:color="auto" w:sz="4" w:space="0"/>
                  </w:tcBorders>
                  <w:vAlign w:val="center"/>
                </w:tcPr>
                <w:p w14:paraId="7C7E2214">
                  <w:pPr>
                    <w:spacing w:line="276" w:lineRule="auto"/>
                    <w:jc w:val="center"/>
                    <w:rPr>
                      <w:rFonts w:hint="eastAsia" w:ascii="宋体" w:hAnsi="宋体" w:eastAsia="宋体" w:cs="宋体"/>
                      <w:color w:val="auto"/>
                      <w:sz w:val="21"/>
                      <w:szCs w:val="21"/>
                    </w:rPr>
                  </w:pPr>
                </w:p>
              </w:tc>
              <w:tc>
                <w:tcPr>
                  <w:tcW w:w="1023" w:type="dxa"/>
                  <w:gridSpan w:val="2"/>
                  <w:tcBorders>
                    <w:top w:val="single" w:color="auto" w:sz="4" w:space="0"/>
                    <w:left w:val="single" w:color="auto" w:sz="4" w:space="0"/>
                    <w:bottom w:val="single" w:color="auto" w:sz="4" w:space="0"/>
                    <w:right w:val="single" w:color="auto" w:sz="4" w:space="0"/>
                  </w:tcBorders>
                  <w:vAlign w:val="center"/>
                </w:tcPr>
                <w:p w14:paraId="221A4C4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500</w:t>
                  </w:r>
                </w:p>
              </w:tc>
              <w:tc>
                <w:tcPr>
                  <w:tcW w:w="1025" w:type="dxa"/>
                  <w:tcBorders>
                    <w:top w:val="single" w:color="auto" w:sz="4" w:space="0"/>
                    <w:left w:val="single" w:color="auto" w:sz="4" w:space="0"/>
                    <w:bottom w:val="single" w:color="auto" w:sz="4" w:space="0"/>
                    <w:right w:val="single" w:color="auto" w:sz="4" w:space="0"/>
                  </w:tcBorders>
                  <w:vAlign w:val="center"/>
                </w:tcPr>
                <w:p w14:paraId="3AFB3FE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300</w:t>
                  </w:r>
                </w:p>
              </w:tc>
              <w:tc>
                <w:tcPr>
                  <w:tcW w:w="817" w:type="dxa"/>
                  <w:tcBorders>
                    <w:top w:val="single" w:color="auto" w:sz="4" w:space="0"/>
                    <w:left w:val="single" w:color="auto" w:sz="4" w:space="0"/>
                    <w:bottom w:val="single" w:color="auto" w:sz="4" w:space="0"/>
                    <w:right w:val="single" w:color="auto" w:sz="4" w:space="0"/>
                  </w:tcBorders>
                  <w:vAlign w:val="center"/>
                </w:tcPr>
                <w:p w14:paraId="309F535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400</w:t>
                  </w:r>
                </w:p>
              </w:tc>
              <w:tc>
                <w:tcPr>
                  <w:tcW w:w="875" w:type="dxa"/>
                  <w:tcBorders>
                    <w:top w:val="single" w:color="auto" w:sz="4" w:space="0"/>
                    <w:left w:val="single" w:color="auto" w:sz="4" w:space="0"/>
                    <w:bottom w:val="single" w:color="auto" w:sz="4" w:space="0"/>
                    <w:right w:val="single" w:color="auto" w:sz="4" w:space="0"/>
                  </w:tcBorders>
                  <w:vAlign w:val="center"/>
                </w:tcPr>
                <w:p w14:paraId="6BB739A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45</w:t>
                  </w:r>
                </w:p>
              </w:tc>
              <w:tc>
                <w:tcPr>
                  <w:tcW w:w="1087" w:type="dxa"/>
                  <w:tcBorders>
                    <w:top w:val="single" w:color="auto" w:sz="4" w:space="0"/>
                    <w:left w:val="single" w:color="auto" w:sz="4" w:space="0"/>
                    <w:bottom w:val="single" w:color="auto" w:sz="4" w:space="0"/>
                    <w:right w:val="single" w:color="auto" w:sz="4" w:space="0"/>
                  </w:tcBorders>
                  <w:vAlign w:val="center"/>
                </w:tcPr>
                <w:p w14:paraId="71D7E419">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w:t>
                  </w:r>
                </w:p>
              </w:tc>
            </w:tr>
            <w:tr w14:paraId="2149E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04" w:type="dxa"/>
                  <w:vMerge w:val="continue"/>
                  <w:tcBorders>
                    <w:left w:val="single" w:color="auto" w:sz="4" w:space="0"/>
                    <w:bottom w:val="single" w:color="auto" w:sz="4" w:space="0"/>
                    <w:right w:val="single" w:color="auto" w:sz="4" w:space="0"/>
                  </w:tcBorders>
                  <w:vAlign w:val="center"/>
                </w:tcPr>
                <w:p w14:paraId="3167C2C8">
                  <w:pPr>
                    <w:spacing w:line="276" w:lineRule="auto"/>
                    <w:jc w:val="center"/>
                    <w:rPr>
                      <w:rFonts w:hint="eastAsia" w:ascii="宋体" w:hAnsi="宋体" w:eastAsia="宋体" w:cs="宋体"/>
                      <w:color w:val="auto"/>
                      <w:sz w:val="21"/>
                      <w:szCs w:val="21"/>
                    </w:rPr>
                  </w:pPr>
                </w:p>
              </w:tc>
              <w:tc>
                <w:tcPr>
                  <w:tcW w:w="1668" w:type="dxa"/>
                  <w:tcBorders>
                    <w:top w:val="single" w:color="auto" w:sz="4" w:space="0"/>
                    <w:left w:val="single" w:color="auto" w:sz="4" w:space="0"/>
                    <w:bottom w:val="single" w:color="auto" w:sz="4" w:space="0"/>
                    <w:right w:val="single" w:color="auto" w:sz="4" w:space="0"/>
                  </w:tcBorders>
                  <w:vAlign w:val="center"/>
                </w:tcPr>
                <w:p w14:paraId="0C1A972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产生量（t/a）</w:t>
                  </w:r>
                </w:p>
              </w:tc>
              <w:tc>
                <w:tcPr>
                  <w:tcW w:w="2079" w:type="dxa"/>
                  <w:gridSpan w:val="2"/>
                  <w:vMerge w:val="continue"/>
                  <w:tcBorders>
                    <w:left w:val="single" w:color="auto" w:sz="4" w:space="0"/>
                    <w:bottom w:val="single" w:color="auto" w:sz="4" w:space="0"/>
                    <w:right w:val="single" w:color="auto" w:sz="4" w:space="0"/>
                  </w:tcBorders>
                  <w:vAlign w:val="center"/>
                </w:tcPr>
                <w:p w14:paraId="0BF39277">
                  <w:pPr>
                    <w:spacing w:line="276" w:lineRule="auto"/>
                    <w:jc w:val="center"/>
                    <w:rPr>
                      <w:rFonts w:hint="eastAsia" w:ascii="宋体" w:hAnsi="宋体" w:eastAsia="宋体" w:cs="宋体"/>
                      <w:color w:val="auto"/>
                      <w:sz w:val="21"/>
                      <w:szCs w:val="21"/>
                    </w:rPr>
                  </w:pPr>
                </w:p>
              </w:tc>
              <w:tc>
                <w:tcPr>
                  <w:tcW w:w="1023" w:type="dxa"/>
                  <w:gridSpan w:val="2"/>
                  <w:tcBorders>
                    <w:top w:val="single" w:color="auto" w:sz="4" w:space="0"/>
                    <w:left w:val="single" w:color="auto" w:sz="4" w:space="0"/>
                    <w:bottom w:val="single" w:color="auto" w:sz="4" w:space="0"/>
                    <w:right w:val="single" w:color="auto" w:sz="4" w:space="0"/>
                  </w:tcBorders>
                  <w:vAlign w:val="center"/>
                </w:tcPr>
                <w:p w14:paraId="08EBE143">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0.432</w:t>
                  </w:r>
                </w:p>
              </w:tc>
              <w:tc>
                <w:tcPr>
                  <w:tcW w:w="1025" w:type="dxa"/>
                  <w:tcBorders>
                    <w:top w:val="single" w:color="auto" w:sz="4" w:space="0"/>
                    <w:left w:val="single" w:color="auto" w:sz="4" w:space="0"/>
                    <w:bottom w:val="single" w:color="auto" w:sz="4" w:space="0"/>
                    <w:right w:val="single" w:color="auto" w:sz="4" w:space="0"/>
                  </w:tcBorders>
                  <w:vAlign w:val="center"/>
                </w:tcPr>
                <w:p w14:paraId="26F3B0F3">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0.259</w:t>
                  </w:r>
                </w:p>
              </w:tc>
              <w:tc>
                <w:tcPr>
                  <w:tcW w:w="817" w:type="dxa"/>
                  <w:tcBorders>
                    <w:top w:val="single" w:color="auto" w:sz="4" w:space="0"/>
                    <w:left w:val="single" w:color="auto" w:sz="4" w:space="0"/>
                    <w:bottom w:val="single" w:color="auto" w:sz="4" w:space="0"/>
                    <w:right w:val="single" w:color="auto" w:sz="4" w:space="0"/>
                  </w:tcBorders>
                  <w:vAlign w:val="center"/>
                </w:tcPr>
                <w:p w14:paraId="64EDFE9F">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0.346</w:t>
                  </w:r>
                </w:p>
              </w:tc>
              <w:tc>
                <w:tcPr>
                  <w:tcW w:w="875" w:type="dxa"/>
                  <w:tcBorders>
                    <w:top w:val="single" w:color="auto" w:sz="4" w:space="0"/>
                    <w:left w:val="single" w:color="auto" w:sz="4" w:space="0"/>
                    <w:bottom w:val="single" w:color="auto" w:sz="4" w:space="0"/>
                    <w:right w:val="single" w:color="auto" w:sz="4" w:space="0"/>
                  </w:tcBorders>
                  <w:vAlign w:val="center"/>
                </w:tcPr>
                <w:p w14:paraId="3EA9508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0.0</w:t>
                  </w:r>
                  <w:r>
                    <w:rPr>
                      <w:rFonts w:hint="eastAsia" w:ascii="宋体" w:hAnsi="宋体" w:eastAsia="宋体" w:cs="宋体"/>
                      <w:color w:val="auto"/>
                      <w:sz w:val="21"/>
                      <w:szCs w:val="21"/>
                      <w:lang w:val="en-US" w:eastAsia="zh-CN"/>
                    </w:rPr>
                    <w:t>39</w:t>
                  </w:r>
                </w:p>
              </w:tc>
              <w:tc>
                <w:tcPr>
                  <w:tcW w:w="1087" w:type="dxa"/>
                  <w:tcBorders>
                    <w:top w:val="single" w:color="auto" w:sz="4" w:space="0"/>
                    <w:left w:val="single" w:color="auto" w:sz="4" w:space="0"/>
                    <w:bottom w:val="single" w:color="auto" w:sz="4" w:space="0"/>
                    <w:right w:val="single" w:color="auto" w:sz="4" w:space="0"/>
                  </w:tcBorders>
                  <w:vAlign w:val="center"/>
                </w:tcPr>
                <w:p w14:paraId="5F0885A4">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0.086</w:t>
                  </w:r>
                </w:p>
              </w:tc>
            </w:tr>
            <w:tr w14:paraId="44185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52" w:type="dxa"/>
                  <w:gridSpan w:val="5"/>
                  <w:tcBorders>
                    <w:top w:val="single" w:color="auto" w:sz="4" w:space="0"/>
                    <w:left w:val="single" w:color="auto" w:sz="4" w:space="0"/>
                    <w:bottom w:val="single" w:color="auto" w:sz="4" w:space="0"/>
                    <w:right w:val="single" w:color="auto" w:sz="4" w:space="0"/>
                  </w:tcBorders>
                  <w:vAlign w:val="center"/>
                </w:tcPr>
                <w:p w14:paraId="56903F3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《污水综合排放标准》（GB8978-1996）三级标准</w:t>
                  </w:r>
                </w:p>
              </w:tc>
              <w:tc>
                <w:tcPr>
                  <w:tcW w:w="1022" w:type="dxa"/>
                  <w:tcBorders>
                    <w:top w:val="single" w:color="auto" w:sz="4" w:space="0"/>
                    <w:left w:val="single" w:color="auto" w:sz="4" w:space="0"/>
                    <w:bottom w:val="single" w:color="auto" w:sz="4" w:space="0"/>
                    <w:right w:val="single" w:color="auto" w:sz="4" w:space="0"/>
                  </w:tcBorders>
                  <w:vAlign w:val="center"/>
                </w:tcPr>
                <w:p w14:paraId="214217E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500</w:t>
                  </w:r>
                </w:p>
              </w:tc>
              <w:tc>
                <w:tcPr>
                  <w:tcW w:w="1025" w:type="dxa"/>
                  <w:tcBorders>
                    <w:top w:val="single" w:color="auto" w:sz="4" w:space="0"/>
                    <w:left w:val="single" w:color="auto" w:sz="4" w:space="0"/>
                    <w:bottom w:val="single" w:color="auto" w:sz="4" w:space="0"/>
                    <w:right w:val="single" w:color="auto" w:sz="4" w:space="0"/>
                  </w:tcBorders>
                  <w:vAlign w:val="center"/>
                </w:tcPr>
                <w:p w14:paraId="787E5AF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300</w:t>
                  </w:r>
                </w:p>
              </w:tc>
              <w:tc>
                <w:tcPr>
                  <w:tcW w:w="817" w:type="dxa"/>
                  <w:tcBorders>
                    <w:top w:val="single" w:color="auto" w:sz="4" w:space="0"/>
                    <w:left w:val="single" w:color="auto" w:sz="4" w:space="0"/>
                    <w:bottom w:val="single" w:color="auto" w:sz="4" w:space="0"/>
                    <w:right w:val="single" w:color="auto" w:sz="4" w:space="0"/>
                  </w:tcBorders>
                  <w:vAlign w:val="center"/>
                </w:tcPr>
                <w:p w14:paraId="1059970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400</w:t>
                  </w:r>
                </w:p>
              </w:tc>
              <w:tc>
                <w:tcPr>
                  <w:tcW w:w="875" w:type="dxa"/>
                  <w:tcBorders>
                    <w:top w:val="single" w:color="auto" w:sz="4" w:space="0"/>
                    <w:left w:val="single" w:color="auto" w:sz="4" w:space="0"/>
                    <w:bottom w:val="single" w:color="auto" w:sz="4" w:space="0"/>
                    <w:right w:val="single" w:color="auto" w:sz="4" w:space="0"/>
                  </w:tcBorders>
                  <w:vAlign w:val="center"/>
                </w:tcPr>
                <w:p w14:paraId="2745750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45</w:t>
                  </w:r>
                </w:p>
              </w:tc>
              <w:tc>
                <w:tcPr>
                  <w:tcW w:w="1087" w:type="dxa"/>
                  <w:tcBorders>
                    <w:top w:val="single" w:color="auto" w:sz="4" w:space="0"/>
                    <w:left w:val="single" w:color="auto" w:sz="4" w:space="0"/>
                    <w:bottom w:val="single" w:color="auto" w:sz="4" w:space="0"/>
                    <w:right w:val="single" w:color="auto" w:sz="4" w:space="0"/>
                  </w:tcBorders>
                  <w:vAlign w:val="center"/>
                </w:tcPr>
                <w:p w14:paraId="005655DA">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w:t>
                  </w:r>
                </w:p>
              </w:tc>
            </w:tr>
            <w:tr w14:paraId="441CC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04" w:type="dxa"/>
                  <w:vMerge w:val="restart"/>
                  <w:tcBorders>
                    <w:top w:val="single" w:color="auto" w:sz="4" w:space="0"/>
                    <w:left w:val="single" w:color="auto" w:sz="4" w:space="0"/>
                    <w:bottom w:val="single" w:color="auto" w:sz="4" w:space="0"/>
                    <w:right w:val="single" w:color="auto" w:sz="4" w:space="0"/>
                  </w:tcBorders>
                  <w:vAlign w:val="center"/>
                </w:tcPr>
                <w:p w14:paraId="010F59C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污水处理厂处理后</w:t>
                  </w:r>
                </w:p>
              </w:tc>
              <w:tc>
                <w:tcPr>
                  <w:tcW w:w="1668" w:type="dxa"/>
                  <w:tcBorders>
                    <w:top w:val="single" w:color="auto" w:sz="4" w:space="0"/>
                    <w:left w:val="single" w:color="auto" w:sz="4" w:space="0"/>
                    <w:bottom w:val="single" w:color="auto" w:sz="4" w:space="0"/>
                    <w:right w:val="single" w:color="auto" w:sz="4" w:space="0"/>
                  </w:tcBorders>
                  <w:vAlign w:val="center"/>
                </w:tcPr>
                <w:p w14:paraId="3E19973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浓度（mg/L）</w:t>
                  </w:r>
                </w:p>
              </w:tc>
              <w:tc>
                <w:tcPr>
                  <w:tcW w:w="2079" w:type="dxa"/>
                  <w:gridSpan w:val="2"/>
                  <w:vMerge w:val="restart"/>
                  <w:tcBorders>
                    <w:top w:val="single" w:color="auto" w:sz="4" w:space="0"/>
                    <w:left w:val="single" w:color="auto" w:sz="4" w:space="0"/>
                    <w:bottom w:val="single" w:color="auto" w:sz="4" w:space="0"/>
                    <w:right w:val="single" w:color="auto" w:sz="4" w:space="0"/>
                  </w:tcBorders>
                  <w:vAlign w:val="center"/>
                </w:tcPr>
                <w:p w14:paraId="011F00B5">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0.0864</w:t>
                  </w:r>
                </w:p>
              </w:tc>
              <w:tc>
                <w:tcPr>
                  <w:tcW w:w="1023" w:type="dxa"/>
                  <w:gridSpan w:val="2"/>
                  <w:tcBorders>
                    <w:top w:val="single" w:color="auto" w:sz="4" w:space="0"/>
                    <w:left w:val="single" w:color="auto" w:sz="4" w:space="0"/>
                    <w:bottom w:val="single" w:color="auto" w:sz="4" w:space="0"/>
                    <w:right w:val="single" w:color="auto" w:sz="4" w:space="0"/>
                  </w:tcBorders>
                  <w:vAlign w:val="center"/>
                </w:tcPr>
                <w:p w14:paraId="712EFEC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50</w:t>
                  </w:r>
                </w:p>
              </w:tc>
              <w:tc>
                <w:tcPr>
                  <w:tcW w:w="1025" w:type="dxa"/>
                  <w:tcBorders>
                    <w:top w:val="single" w:color="auto" w:sz="4" w:space="0"/>
                    <w:left w:val="single" w:color="auto" w:sz="4" w:space="0"/>
                    <w:bottom w:val="single" w:color="auto" w:sz="4" w:space="0"/>
                    <w:right w:val="single" w:color="auto" w:sz="4" w:space="0"/>
                  </w:tcBorders>
                  <w:vAlign w:val="center"/>
                </w:tcPr>
                <w:p w14:paraId="792EFAD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817" w:type="dxa"/>
                  <w:tcBorders>
                    <w:top w:val="single" w:color="auto" w:sz="4" w:space="0"/>
                    <w:left w:val="single" w:color="auto" w:sz="4" w:space="0"/>
                    <w:bottom w:val="single" w:color="auto" w:sz="4" w:space="0"/>
                    <w:right w:val="single" w:color="auto" w:sz="4" w:space="0"/>
                  </w:tcBorders>
                  <w:vAlign w:val="center"/>
                </w:tcPr>
                <w:p w14:paraId="194A00E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875" w:type="dxa"/>
                  <w:tcBorders>
                    <w:top w:val="single" w:color="auto" w:sz="4" w:space="0"/>
                    <w:left w:val="single" w:color="auto" w:sz="4" w:space="0"/>
                    <w:bottom w:val="single" w:color="auto" w:sz="4" w:space="0"/>
                    <w:right w:val="single" w:color="auto" w:sz="4" w:space="0"/>
                  </w:tcBorders>
                  <w:vAlign w:val="center"/>
                </w:tcPr>
                <w:p w14:paraId="1C97A34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087" w:type="dxa"/>
                  <w:tcBorders>
                    <w:top w:val="single" w:color="auto" w:sz="4" w:space="0"/>
                    <w:left w:val="single" w:color="auto" w:sz="4" w:space="0"/>
                    <w:bottom w:val="single" w:color="auto" w:sz="4" w:space="0"/>
                    <w:right w:val="single" w:color="auto" w:sz="4" w:space="0"/>
                  </w:tcBorders>
                  <w:vAlign w:val="center"/>
                </w:tcPr>
                <w:p w14:paraId="3A48E8EA">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r>
            <w:tr w14:paraId="1B068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04" w:type="dxa"/>
                  <w:vMerge w:val="continue"/>
                  <w:tcBorders>
                    <w:top w:val="single" w:color="auto" w:sz="4" w:space="0"/>
                    <w:left w:val="single" w:color="auto" w:sz="4" w:space="0"/>
                    <w:bottom w:val="single" w:color="auto" w:sz="4" w:space="0"/>
                    <w:right w:val="single" w:color="auto" w:sz="4" w:space="0"/>
                  </w:tcBorders>
                  <w:vAlign w:val="center"/>
                </w:tcPr>
                <w:p w14:paraId="73894FA9">
                  <w:pPr>
                    <w:spacing w:line="276" w:lineRule="auto"/>
                    <w:jc w:val="center"/>
                    <w:rPr>
                      <w:rFonts w:hint="eastAsia" w:ascii="宋体" w:hAnsi="宋体" w:eastAsia="宋体" w:cs="宋体"/>
                      <w:color w:val="auto"/>
                      <w:sz w:val="21"/>
                      <w:szCs w:val="21"/>
                    </w:rPr>
                  </w:pPr>
                </w:p>
              </w:tc>
              <w:tc>
                <w:tcPr>
                  <w:tcW w:w="1668" w:type="dxa"/>
                  <w:tcBorders>
                    <w:top w:val="single" w:color="auto" w:sz="4" w:space="0"/>
                    <w:left w:val="single" w:color="auto" w:sz="4" w:space="0"/>
                    <w:bottom w:val="single" w:color="auto" w:sz="4" w:space="0"/>
                    <w:right w:val="single" w:color="auto" w:sz="4" w:space="0"/>
                  </w:tcBorders>
                  <w:vAlign w:val="center"/>
                </w:tcPr>
                <w:p w14:paraId="307F408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排放量（t/a）</w:t>
                  </w:r>
                </w:p>
              </w:tc>
              <w:tc>
                <w:tcPr>
                  <w:tcW w:w="2079" w:type="dxa"/>
                  <w:gridSpan w:val="2"/>
                  <w:vMerge w:val="continue"/>
                  <w:tcBorders>
                    <w:top w:val="single" w:color="auto" w:sz="4" w:space="0"/>
                    <w:left w:val="single" w:color="auto" w:sz="4" w:space="0"/>
                    <w:bottom w:val="single" w:color="auto" w:sz="4" w:space="0"/>
                    <w:right w:val="single" w:color="auto" w:sz="4" w:space="0"/>
                  </w:tcBorders>
                  <w:vAlign w:val="center"/>
                </w:tcPr>
                <w:p w14:paraId="2ACEE2F9">
                  <w:pPr>
                    <w:spacing w:line="276" w:lineRule="auto"/>
                    <w:jc w:val="center"/>
                    <w:rPr>
                      <w:rFonts w:hint="eastAsia" w:ascii="宋体" w:hAnsi="宋体" w:eastAsia="宋体" w:cs="宋体"/>
                      <w:color w:val="auto"/>
                      <w:sz w:val="21"/>
                      <w:szCs w:val="21"/>
                    </w:rPr>
                  </w:pPr>
                </w:p>
              </w:tc>
              <w:tc>
                <w:tcPr>
                  <w:tcW w:w="1023" w:type="dxa"/>
                  <w:gridSpan w:val="2"/>
                  <w:tcBorders>
                    <w:top w:val="single" w:color="auto" w:sz="4" w:space="0"/>
                    <w:left w:val="single" w:color="auto" w:sz="4" w:space="0"/>
                    <w:bottom w:val="single" w:color="auto" w:sz="4" w:space="0"/>
                    <w:right w:val="single" w:color="auto" w:sz="4" w:space="0"/>
                  </w:tcBorders>
                  <w:vAlign w:val="center"/>
                </w:tcPr>
                <w:p w14:paraId="4E4CC9D0">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0.043</w:t>
                  </w:r>
                </w:p>
              </w:tc>
              <w:tc>
                <w:tcPr>
                  <w:tcW w:w="1025" w:type="dxa"/>
                  <w:tcBorders>
                    <w:top w:val="single" w:color="auto" w:sz="4" w:space="0"/>
                    <w:left w:val="single" w:color="auto" w:sz="4" w:space="0"/>
                    <w:bottom w:val="single" w:color="auto" w:sz="4" w:space="0"/>
                    <w:right w:val="single" w:color="auto" w:sz="4" w:space="0"/>
                  </w:tcBorders>
                  <w:vAlign w:val="center"/>
                </w:tcPr>
                <w:p w14:paraId="18662F93">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0.008</w:t>
                  </w:r>
                </w:p>
              </w:tc>
              <w:tc>
                <w:tcPr>
                  <w:tcW w:w="817" w:type="dxa"/>
                  <w:tcBorders>
                    <w:top w:val="single" w:color="auto" w:sz="4" w:space="0"/>
                    <w:left w:val="single" w:color="auto" w:sz="4" w:space="0"/>
                    <w:bottom w:val="single" w:color="auto" w:sz="4" w:space="0"/>
                    <w:right w:val="single" w:color="auto" w:sz="4" w:space="0"/>
                  </w:tcBorders>
                  <w:vAlign w:val="center"/>
                </w:tcPr>
                <w:p w14:paraId="7D13E93B">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0.008</w:t>
                  </w:r>
                </w:p>
              </w:tc>
              <w:tc>
                <w:tcPr>
                  <w:tcW w:w="875" w:type="dxa"/>
                  <w:tcBorders>
                    <w:top w:val="single" w:color="auto" w:sz="4" w:space="0"/>
                    <w:left w:val="single" w:color="auto" w:sz="4" w:space="0"/>
                    <w:bottom w:val="single" w:color="auto" w:sz="4" w:space="0"/>
                    <w:right w:val="single" w:color="auto" w:sz="4" w:space="0"/>
                  </w:tcBorders>
                  <w:vAlign w:val="center"/>
                </w:tcPr>
                <w:p w14:paraId="3084F328">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0.004</w:t>
                  </w:r>
                </w:p>
              </w:tc>
              <w:tc>
                <w:tcPr>
                  <w:tcW w:w="1087" w:type="dxa"/>
                  <w:tcBorders>
                    <w:top w:val="single" w:color="auto" w:sz="4" w:space="0"/>
                    <w:left w:val="single" w:color="auto" w:sz="4" w:space="0"/>
                    <w:bottom w:val="single" w:color="auto" w:sz="4" w:space="0"/>
                    <w:right w:val="single" w:color="auto" w:sz="4" w:space="0"/>
                  </w:tcBorders>
                  <w:vAlign w:val="center"/>
                </w:tcPr>
                <w:p w14:paraId="63E93998">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0.0009</w:t>
                  </w:r>
                </w:p>
              </w:tc>
            </w:tr>
            <w:tr w14:paraId="4A848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52" w:type="dxa"/>
                  <w:gridSpan w:val="5"/>
                  <w:tcBorders>
                    <w:top w:val="single" w:color="auto" w:sz="4" w:space="0"/>
                    <w:left w:val="single" w:color="auto" w:sz="4" w:space="0"/>
                    <w:bottom w:val="single" w:color="auto" w:sz="4" w:space="0"/>
                    <w:right w:val="single" w:color="auto" w:sz="4" w:space="0"/>
                  </w:tcBorders>
                  <w:vAlign w:val="center"/>
                </w:tcPr>
                <w:p w14:paraId="27237A6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《城镇污水处理厂污染物排放标准》</w:t>
                  </w:r>
                </w:p>
                <w:p w14:paraId="6B3E865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（GB18918-2002）一级A标准</w:t>
                  </w:r>
                </w:p>
              </w:tc>
              <w:tc>
                <w:tcPr>
                  <w:tcW w:w="1022" w:type="dxa"/>
                  <w:tcBorders>
                    <w:top w:val="single" w:color="auto" w:sz="4" w:space="0"/>
                    <w:left w:val="single" w:color="auto" w:sz="4" w:space="0"/>
                    <w:bottom w:val="single" w:color="auto" w:sz="4" w:space="0"/>
                    <w:right w:val="single" w:color="auto" w:sz="4" w:space="0"/>
                  </w:tcBorders>
                  <w:vAlign w:val="center"/>
                </w:tcPr>
                <w:p w14:paraId="5CD9AE4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50</w:t>
                  </w:r>
                </w:p>
              </w:tc>
              <w:tc>
                <w:tcPr>
                  <w:tcW w:w="1025" w:type="dxa"/>
                  <w:tcBorders>
                    <w:top w:val="single" w:color="auto" w:sz="4" w:space="0"/>
                    <w:left w:val="single" w:color="auto" w:sz="4" w:space="0"/>
                    <w:bottom w:val="single" w:color="auto" w:sz="4" w:space="0"/>
                    <w:right w:val="single" w:color="auto" w:sz="4" w:space="0"/>
                  </w:tcBorders>
                  <w:vAlign w:val="center"/>
                </w:tcPr>
                <w:p w14:paraId="2F7ED61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817" w:type="dxa"/>
                  <w:tcBorders>
                    <w:top w:val="single" w:color="auto" w:sz="4" w:space="0"/>
                    <w:left w:val="single" w:color="auto" w:sz="4" w:space="0"/>
                    <w:bottom w:val="single" w:color="auto" w:sz="4" w:space="0"/>
                    <w:right w:val="single" w:color="auto" w:sz="4" w:space="0"/>
                  </w:tcBorders>
                  <w:vAlign w:val="center"/>
                </w:tcPr>
                <w:p w14:paraId="56DA432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875" w:type="dxa"/>
                  <w:tcBorders>
                    <w:top w:val="single" w:color="auto" w:sz="4" w:space="0"/>
                    <w:left w:val="single" w:color="auto" w:sz="4" w:space="0"/>
                    <w:bottom w:val="single" w:color="auto" w:sz="4" w:space="0"/>
                    <w:right w:val="single" w:color="auto" w:sz="4" w:space="0"/>
                  </w:tcBorders>
                  <w:vAlign w:val="center"/>
                </w:tcPr>
                <w:p w14:paraId="044DDE8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087" w:type="dxa"/>
                  <w:tcBorders>
                    <w:top w:val="single" w:color="auto" w:sz="4" w:space="0"/>
                    <w:left w:val="single" w:color="auto" w:sz="4" w:space="0"/>
                    <w:bottom w:val="single" w:color="auto" w:sz="4" w:space="0"/>
                    <w:right w:val="single" w:color="auto" w:sz="4" w:space="0"/>
                  </w:tcBorders>
                  <w:vAlign w:val="center"/>
                </w:tcPr>
                <w:p w14:paraId="1F4EB6E0">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r>
          </w:tbl>
          <w:p w14:paraId="4040721D">
            <w:pPr>
              <w:tabs>
                <w:tab w:val="left" w:pos="2055"/>
              </w:tabs>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本项目水平衡如图</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所示。</w:t>
            </w:r>
          </w:p>
          <w:p w14:paraId="58C98278">
            <w:pPr>
              <w:spacing w:line="360" w:lineRule="auto"/>
              <w:ind w:firstLine="48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drawing>
                <wp:inline distT="0" distB="0" distL="114300" distR="114300">
                  <wp:extent cx="5962015" cy="1085850"/>
                  <wp:effectExtent l="0" t="0" r="635" b="0"/>
                  <wp:docPr id="32" name="图片 32"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片4"/>
                          <pic:cNvPicPr>
                            <a:picLocks noChangeAspect="1"/>
                          </pic:cNvPicPr>
                        </pic:nvPicPr>
                        <pic:blipFill>
                          <a:blip r:embed="rId17"/>
                          <a:stretch>
                            <a:fillRect/>
                          </a:stretch>
                        </pic:blipFill>
                        <pic:spPr>
                          <a:xfrm>
                            <a:off x="0" y="0"/>
                            <a:ext cx="5962015" cy="1085850"/>
                          </a:xfrm>
                          <a:prstGeom prst="rect">
                            <a:avLst/>
                          </a:prstGeom>
                        </pic:spPr>
                      </pic:pic>
                    </a:graphicData>
                  </a:graphic>
                </wp:inline>
              </w:drawing>
            </w:r>
          </w:p>
          <w:p w14:paraId="470140B1">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图</w:t>
            </w:r>
            <w:r>
              <w:rPr>
                <w:rFonts w:hint="eastAsia" w:ascii="宋体" w:hAnsi="宋体" w:eastAsia="宋体" w:cs="宋体"/>
                <w:color w:val="auto"/>
                <w:szCs w:val="21"/>
                <w:lang w:val="en-US" w:eastAsia="zh-CN"/>
              </w:rPr>
              <w:t>2</w:t>
            </w:r>
            <w:r>
              <w:rPr>
                <w:rFonts w:hint="eastAsia" w:ascii="宋体" w:hAnsi="宋体" w:eastAsia="宋体" w:cs="宋体"/>
                <w:color w:val="auto"/>
                <w:szCs w:val="21"/>
              </w:rPr>
              <w:t xml:space="preserve">  水量平衡图（单位：m</w:t>
            </w:r>
            <w:r>
              <w:rPr>
                <w:rFonts w:hint="eastAsia" w:ascii="宋体" w:hAnsi="宋体" w:eastAsia="宋体" w:cs="宋体"/>
                <w:color w:val="auto"/>
                <w:szCs w:val="21"/>
                <w:vertAlign w:val="superscript"/>
              </w:rPr>
              <w:t>3</w:t>
            </w:r>
            <w:r>
              <w:rPr>
                <w:rFonts w:hint="eastAsia" w:ascii="宋体" w:hAnsi="宋体" w:eastAsia="宋体" w:cs="宋体"/>
                <w:color w:val="auto"/>
                <w:szCs w:val="21"/>
              </w:rPr>
              <w:t>/d）</w:t>
            </w:r>
          </w:p>
          <w:p w14:paraId="77615CFF">
            <w:pPr>
              <w:numPr>
                <w:ilvl w:val="0"/>
                <w:numId w:val="2"/>
              </w:numPr>
              <w:spacing w:line="360" w:lineRule="auto"/>
              <w:ind w:firstLine="480"/>
              <w:rPr>
                <w:rFonts w:hint="eastAsia" w:ascii="宋体" w:hAnsi="宋体" w:eastAsia="宋体" w:cs="宋体"/>
                <w:b/>
                <w:color w:val="auto"/>
                <w:sz w:val="24"/>
                <w:szCs w:val="24"/>
              </w:rPr>
            </w:pPr>
            <w:r>
              <w:rPr>
                <w:rFonts w:hint="eastAsia" w:ascii="宋体" w:hAnsi="宋体" w:eastAsia="宋体" w:cs="宋体"/>
                <w:b/>
                <w:color w:val="auto"/>
                <w:sz w:val="24"/>
                <w:szCs w:val="24"/>
              </w:rPr>
              <w:t>大气污染物</w:t>
            </w:r>
          </w:p>
          <w:p w14:paraId="36A642DF">
            <w:pPr>
              <w:pStyle w:val="2"/>
              <w:numPr>
                <w:ilvl w:val="0"/>
                <w:numId w:val="0"/>
              </w:numPr>
              <w:spacing w:line="360" w:lineRule="auto"/>
              <w:ind w:firstLine="480" w:firstLineChars="200"/>
              <w:rPr>
                <w:rFonts w:hint="eastAsia" w:ascii="宋体" w:hAnsi="宋体" w:eastAsia="宋体" w:cs="宋体"/>
                <w:color w:val="auto"/>
                <w:lang w:eastAsia="zh-CN"/>
              </w:rPr>
            </w:pPr>
            <w:r>
              <w:rPr>
                <w:rFonts w:hint="eastAsia" w:ascii="宋体" w:hAnsi="宋体" w:eastAsia="宋体" w:cs="宋体"/>
                <w:color w:val="auto"/>
                <w:lang w:eastAsia="zh-CN"/>
              </w:rPr>
              <w:t>本项目大气污染物主要为破碎磁选工序产生的粉尘、装卸扬尘、运输动力起扬尘以及食堂产生的油烟废气。</w:t>
            </w:r>
          </w:p>
          <w:p w14:paraId="32C7F6FD">
            <w:pPr>
              <w:pStyle w:val="2"/>
              <w:numPr>
                <w:ilvl w:val="0"/>
                <w:numId w:val="0"/>
              </w:numPr>
              <w:spacing w:line="360" w:lineRule="auto"/>
              <w:ind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fldChar w:fldCharType="begin"/>
            </w:r>
            <w:r>
              <w:rPr>
                <w:rFonts w:hint="eastAsia" w:ascii="宋体" w:hAnsi="宋体" w:eastAsia="宋体" w:cs="宋体"/>
                <w:b/>
                <w:bCs/>
                <w:color w:val="auto"/>
                <w:sz w:val="24"/>
                <w:szCs w:val="24"/>
                <w:lang w:eastAsia="zh-CN"/>
              </w:rPr>
              <w:instrText xml:space="preserve"> = 1 \* GB3 \* MERGEFORMAT </w:instrText>
            </w:r>
            <w:r>
              <w:rPr>
                <w:rFonts w:hint="eastAsia" w:ascii="宋体" w:hAnsi="宋体" w:eastAsia="宋体" w:cs="宋体"/>
                <w:b/>
                <w:bCs/>
                <w:color w:val="auto"/>
                <w:sz w:val="24"/>
                <w:szCs w:val="24"/>
                <w:lang w:eastAsia="zh-CN"/>
              </w:rPr>
              <w:fldChar w:fldCharType="separate"/>
            </w:r>
            <w:r>
              <w:rPr>
                <w:rFonts w:hint="eastAsia" w:ascii="宋体" w:hAnsi="宋体" w:eastAsia="宋体" w:cs="宋体"/>
                <w:b/>
                <w:bCs/>
                <w:color w:val="auto"/>
              </w:rPr>
              <w:t>①</w:t>
            </w:r>
            <w:r>
              <w:rPr>
                <w:rFonts w:hint="eastAsia" w:ascii="宋体" w:hAnsi="宋体" w:eastAsia="宋体" w:cs="宋体"/>
                <w:b/>
                <w:bCs/>
                <w:color w:val="auto"/>
                <w:sz w:val="24"/>
                <w:szCs w:val="24"/>
                <w:lang w:eastAsia="zh-CN"/>
              </w:rPr>
              <w:fldChar w:fldCharType="end"/>
            </w:r>
            <w:r>
              <w:rPr>
                <w:rFonts w:hint="eastAsia" w:ascii="宋体" w:hAnsi="宋体" w:eastAsia="宋体" w:cs="宋体"/>
                <w:b/>
                <w:bCs/>
                <w:color w:val="auto"/>
                <w:sz w:val="24"/>
                <w:szCs w:val="24"/>
                <w:lang w:eastAsia="zh-CN"/>
              </w:rPr>
              <w:t>破碎粉尘和磁选粉尘</w:t>
            </w:r>
          </w:p>
          <w:p w14:paraId="3336E8A2">
            <w:pPr>
              <w:pStyle w:val="2"/>
              <w:numPr>
                <w:ilvl w:val="0"/>
                <w:numId w:val="0"/>
              </w:numPr>
              <w:spacing w:line="360" w:lineRule="auto"/>
              <w:ind w:firstLine="482" w:firstLineChars="200"/>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破碎粉尘：</w:t>
            </w:r>
          </w:p>
          <w:p w14:paraId="2488F180">
            <w:pPr>
              <w:pStyle w:val="2"/>
              <w:numPr>
                <w:ilvl w:val="0"/>
                <w:numId w:val="0"/>
              </w:num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破碎机</w:t>
            </w:r>
            <w:r>
              <w:rPr>
                <w:rFonts w:hint="eastAsia" w:ascii="宋体" w:hAnsi="宋体" w:eastAsia="宋体" w:cs="宋体"/>
                <w:bCs/>
                <w:color w:val="auto"/>
                <w:sz w:val="24"/>
                <w:szCs w:val="24"/>
              </w:rPr>
              <w:t>在高速、大扭矩电机的连续驱动下，破碎机转子上的锤头轮流击打进入容腔内废钢，在强大的冲击作用下，废钢被撕裂和挤压成一定规格的破碎钢，由于废</w:t>
            </w:r>
            <w:r>
              <w:rPr>
                <w:rFonts w:hint="eastAsia" w:ascii="宋体" w:hAnsi="宋体" w:eastAsia="宋体" w:cs="宋体"/>
                <w:bCs/>
                <w:color w:val="auto"/>
                <w:sz w:val="24"/>
                <w:szCs w:val="24"/>
                <w:lang w:eastAsia="zh-CN"/>
              </w:rPr>
              <w:t>钢材</w:t>
            </w:r>
            <w:r>
              <w:rPr>
                <w:rFonts w:hint="eastAsia" w:ascii="宋体" w:hAnsi="宋体" w:eastAsia="宋体" w:cs="宋体"/>
                <w:bCs/>
                <w:color w:val="auto"/>
                <w:sz w:val="24"/>
                <w:szCs w:val="24"/>
              </w:rPr>
              <w:t>表面有锈层和镀层，并附着有灰尘，因此，破碎过程会产生一定的粉尘。本项目破碎机每天工作8小时，年工作300d，根据企业提供资料，年破碎</w:t>
            </w:r>
            <w:r>
              <w:rPr>
                <w:rFonts w:hint="eastAsia" w:ascii="宋体" w:hAnsi="宋体" w:eastAsia="宋体" w:cs="宋体"/>
                <w:bCs/>
                <w:color w:val="auto"/>
                <w:sz w:val="24"/>
                <w:szCs w:val="24"/>
                <w:lang w:eastAsia="zh-CN"/>
              </w:rPr>
              <w:t>废钢材</w:t>
            </w:r>
            <w:r>
              <w:rPr>
                <w:rFonts w:hint="eastAsia" w:ascii="宋体" w:hAnsi="宋体" w:eastAsia="宋体" w:cs="宋体"/>
                <w:bCs/>
                <w:color w:val="auto"/>
                <w:sz w:val="24"/>
                <w:szCs w:val="24"/>
              </w:rPr>
              <w:t>量为</w:t>
            </w: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万吨，</w:t>
            </w:r>
            <w:r>
              <w:rPr>
                <w:rFonts w:hint="eastAsia" w:ascii="宋体" w:hAnsi="宋体" w:eastAsia="宋体" w:cs="宋体"/>
                <w:bCs/>
                <w:color w:val="auto"/>
                <w:sz w:val="24"/>
                <w:szCs w:val="24"/>
                <w:lang w:eastAsia="zh-CN"/>
              </w:rPr>
              <w:t>类比南充富兴商贸有限公司《废铁破碎加工项目环境影响报告表》粉尘产污系数，该项目生产设备、工艺较本项目一致，粉尘产生量</w:t>
            </w:r>
            <w:r>
              <w:rPr>
                <w:rFonts w:hint="eastAsia" w:ascii="宋体" w:hAnsi="宋体" w:eastAsia="宋体" w:cs="宋体"/>
                <w:bCs/>
                <w:color w:val="auto"/>
                <w:sz w:val="24"/>
                <w:szCs w:val="24"/>
              </w:rPr>
              <w:t>按照破碎量的0.01%计算，本项目破碎工序产生的粉尘量为</w:t>
            </w: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t/a（</w:t>
            </w:r>
            <w:r>
              <w:rPr>
                <w:rFonts w:hint="eastAsia" w:ascii="宋体" w:hAnsi="宋体" w:eastAsia="宋体" w:cs="宋体"/>
                <w:bCs/>
                <w:color w:val="auto"/>
                <w:sz w:val="24"/>
                <w:szCs w:val="24"/>
                <w:lang w:val="en-US" w:eastAsia="zh-CN"/>
              </w:rPr>
              <w:t>0.83</w:t>
            </w:r>
            <w:r>
              <w:rPr>
                <w:rFonts w:hint="eastAsia" w:ascii="宋体" w:hAnsi="宋体" w:eastAsia="宋体" w:cs="宋体"/>
                <w:bCs/>
                <w:color w:val="auto"/>
                <w:sz w:val="24"/>
                <w:szCs w:val="24"/>
              </w:rPr>
              <w:t>kg/h）。</w:t>
            </w:r>
          </w:p>
          <w:p w14:paraId="3E38ACDF">
            <w:pPr>
              <w:pStyle w:val="2"/>
              <w:numPr>
                <w:ilvl w:val="0"/>
                <w:numId w:val="0"/>
              </w:numPr>
              <w:spacing w:line="360" w:lineRule="auto"/>
              <w:ind w:firstLine="482" w:firstLineChars="200"/>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磁选粉尘：</w:t>
            </w:r>
          </w:p>
          <w:p w14:paraId="48249C51">
            <w:pPr>
              <w:pStyle w:val="2"/>
              <w:numPr>
                <w:ilvl w:val="0"/>
                <w:numId w:val="0"/>
              </w:numPr>
              <w:spacing w:line="360" w:lineRule="auto"/>
              <w:ind w:firstLine="480" w:firstLineChars="200"/>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eastAsia="zh-CN"/>
              </w:rPr>
              <w:t>磁选过程中破碎的物料从带式输送机上以一定的速度抛射到磁力滚筒上，非磁性物料直接从落料斗落下进入非磁性物质输送机；金属在磁力的作用下被吸附在滚筒上，随滚筒一起旋转，这个过程会产生少量粉尘。</w:t>
            </w:r>
            <w:r>
              <w:rPr>
                <w:rFonts w:hint="eastAsia" w:ascii="宋体" w:hAnsi="宋体" w:eastAsia="宋体" w:cs="宋体"/>
                <w:bCs/>
                <w:color w:val="auto"/>
                <w:sz w:val="24"/>
                <w:szCs w:val="24"/>
                <w:lang w:eastAsia="zh-CN"/>
              </w:rPr>
              <w:t>类比南充富兴商贸有限公司《废铁破碎加工项目环境影响报告表》粉尘产污系数，该项目生产设备、工艺较本项目一致，</w:t>
            </w:r>
            <w:r>
              <w:rPr>
                <w:rFonts w:hint="eastAsia" w:ascii="宋体" w:hAnsi="宋体" w:eastAsia="宋体" w:cs="宋体"/>
                <w:b w:val="0"/>
                <w:bCs/>
                <w:color w:val="auto"/>
                <w:sz w:val="24"/>
                <w:szCs w:val="24"/>
                <w:lang w:eastAsia="zh-CN"/>
              </w:rPr>
              <w:t>产生的粉尘量约为磁选物料量的0.002%，则本项目磁选产生的粉尘量为1t/a。</w:t>
            </w:r>
          </w:p>
          <w:p w14:paraId="64C4F971">
            <w:pPr>
              <w:pStyle w:val="2"/>
              <w:numPr>
                <w:ilvl w:val="0"/>
                <w:numId w:val="0"/>
              </w:numPr>
              <w:spacing w:line="360" w:lineRule="auto"/>
              <w:ind w:firstLine="482" w:firstLineChars="200"/>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现有治理措施：</w:t>
            </w:r>
          </w:p>
          <w:p w14:paraId="44C87B0A">
            <w:pPr>
              <w:pStyle w:val="2"/>
              <w:numPr>
                <w:ilvl w:val="0"/>
                <w:numId w:val="0"/>
              </w:numPr>
              <w:spacing w:line="360" w:lineRule="auto"/>
              <w:ind w:firstLine="1680" w:firstLineChars="700"/>
              <w:rPr>
                <w:rFonts w:hint="eastAsia" w:ascii="宋体" w:hAnsi="宋体" w:eastAsia="宋体" w:cs="宋体"/>
                <w:b/>
                <w:bCs w:val="0"/>
                <w:color w:val="auto"/>
                <w:sz w:val="24"/>
                <w:szCs w:val="24"/>
                <w:lang w:eastAsia="zh-CN"/>
              </w:rPr>
            </w:pPr>
            <w:r>
              <w:rPr>
                <w:rFonts w:hint="eastAsia" w:ascii="宋体" w:hAnsi="宋体" w:eastAsia="宋体" w:cs="宋体"/>
                <w:bCs/>
                <w:color w:val="auto"/>
                <w:sz w:val="24"/>
                <w:szCs w:val="24"/>
              </w:rPr>
              <w:drawing>
                <wp:anchor distT="0" distB="0" distL="114300" distR="114300" simplePos="0" relativeHeight="251682816" behindDoc="0" locked="0" layoutInCell="1" allowOverlap="1">
                  <wp:simplePos x="0" y="0"/>
                  <wp:positionH relativeFrom="column">
                    <wp:posOffset>219710</wp:posOffset>
                  </wp:positionH>
                  <wp:positionV relativeFrom="paragraph">
                    <wp:posOffset>92075</wp:posOffset>
                  </wp:positionV>
                  <wp:extent cx="2818765" cy="3061335"/>
                  <wp:effectExtent l="0" t="0" r="635" b="5715"/>
                  <wp:wrapTopAndBottom/>
                  <wp:docPr id="11" name="图片 11" descr="IMG_6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6957"/>
                          <pic:cNvPicPr>
                            <a:picLocks noChangeAspect="1"/>
                          </pic:cNvPicPr>
                        </pic:nvPicPr>
                        <pic:blipFill>
                          <a:blip r:embed="rId18"/>
                          <a:stretch>
                            <a:fillRect/>
                          </a:stretch>
                        </pic:blipFill>
                        <pic:spPr>
                          <a:xfrm>
                            <a:off x="0" y="0"/>
                            <a:ext cx="2818765" cy="3061335"/>
                          </a:xfrm>
                          <a:prstGeom prst="rect">
                            <a:avLst/>
                          </a:prstGeom>
                        </pic:spPr>
                      </pic:pic>
                    </a:graphicData>
                  </a:graphic>
                </wp:anchor>
              </w:drawing>
            </w:r>
            <w:r>
              <w:rPr>
                <w:rFonts w:hint="eastAsia" w:ascii="宋体" w:hAnsi="宋体" w:eastAsia="宋体" w:cs="宋体"/>
                <w:b/>
                <w:bCs w:val="0"/>
                <w:color w:val="auto"/>
                <w:sz w:val="24"/>
                <w:szCs w:val="24"/>
                <w:lang w:eastAsia="zh-CN"/>
              </w:rPr>
              <w:drawing>
                <wp:anchor distT="0" distB="0" distL="114300" distR="114300" simplePos="0" relativeHeight="251683840" behindDoc="0" locked="0" layoutInCell="1" allowOverlap="1">
                  <wp:simplePos x="0" y="0"/>
                  <wp:positionH relativeFrom="column">
                    <wp:posOffset>3347085</wp:posOffset>
                  </wp:positionH>
                  <wp:positionV relativeFrom="paragraph">
                    <wp:posOffset>88900</wp:posOffset>
                  </wp:positionV>
                  <wp:extent cx="2817495" cy="3060700"/>
                  <wp:effectExtent l="0" t="0" r="1905" b="6350"/>
                  <wp:wrapTopAndBottom/>
                  <wp:docPr id="15" name="图片 15" descr="IMG_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MG_6960"/>
                          <pic:cNvPicPr>
                            <a:picLocks noChangeAspect="1"/>
                          </pic:cNvPicPr>
                        </pic:nvPicPr>
                        <pic:blipFill>
                          <a:blip r:embed="rId19"/>
                          <a:stretch>
                            <a:fillRect/>
                          </a:stretch>
                        </pic:blipFill>
                        <pic:spPr>
                          <a:xfrm>
                            <a:off x="0" y="0"/>
                            <a:ext cx="2817495" cy="3060700"/>
                          </a:xfrm>
                          <a:prstGeom prst="rect">
                            <a:avLst/>
                          </a:prstGeom>
                        </pic:spPr>
                      </pic:pic>
                    </a:graphicData>
                  </a:graphic>
                </wp:anchor>
              </w:drawing>
            </w:r>
            <w:r>
              <w:rPr>
                <w:rFonts w:hint="eastAsia" w:ascii="宋体" w:hAnsi="宋体" w:eastAsia="宋体" w:cs="宋体"/>
                <w:b/>
                <w:bCs w:val="0"/>
                <w:color w:val="auto"/>
                <w:sz w:val="24"/>
                <w:szCs w:val="24"/>
                <w:lang w:eastAsia="zh-CN"/>
              </w:rPr>
              <w:t>脉冲袋式除尘器</w:t>
            </w:r>
            <w:r>
              <w:rPr>
                <w:rFonts w:hint="eastAsia" w:ascii="宋体" w:hAnsi="宋体" w:eastAsia="宋体" w:cs="宋体"/>
                <w:b/>
                <w:bCs w:val="0"/>
                <w:color w:val="auto"/>
                <w:sz w:val="24"/>
                <w:szCs w:val="24"/>
                <w:lang w:val="en-US" w:eastAsia="zh-CN"/>
              </w:rPr>
              <w:t xml:space="preserve">                             15m高排气筒</w:t>
            </w:r>
          </w:p>
          <w:p w14:paraId="306EC61D">
            <w:pPr>
              <w:pStyle w:val="2"/>
              <w:numPr>
                <w:ilvl w:val="0"/>
                <w:numId w:val="0"/>
              </w:num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本项目采用脉冲袋式除尘器对粉尘进行处理</w:t>
            </w:r>
            <w:r>
              <w:rPr>
                <w:rFonts w:hint="eastAsia" w:ascii="宋体" w:hAnsi="宋体" w:eastAsia="宋体" w:cs="宋体"/>
                <w:bCs/>
                <w:color w:val="auto"/>
                <w:sz w:val="24"/>
                <w:szCs w:val="24"/>
                <w:lang w:eastAsia="zh-CN"/>
              </w:rPr>
              <w:t>，除尘器风机功率</w:t>
            </w:r>
            <w:r>
              <w:rPr>
                <w:rFonts w:hint="eastAsia" w:ascii="宋体" w:hAnsi="宋体" w:eastAsia="宋体" w:cs="宋体"/>
                <w:bCs/>
                <w:color w:val="auto"/>
                <w:sz w:val="24"/>
                <w:szCs w:val="24"/>
                <w:lang w:val="en-US" w:eastAsia="zh-CN"/>
              </w:rPr>
              <w:t>22kw，滤袋数量200条，脉冲阀数量20个</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脉冲</w:t>
            </w:r>
            <w:r>
              <w:rPr>
                <w:rFonts w:hint="eastAsia" w:ascii="宋体" w:hAnsi="宋体" w:eastAsia="宋体" w:cs="宋体"/>
                <w:bCs/>
                <w:color w:val="auto"/>
                <w:sz w:val="24"/>
                <w:szCs w:val="24"/>
              </w:rPr>
              <w:t>袋式除尘器的过滤速度为3m/s，</w:t>
            </w:r>
            <w:r>
              <w:rPr>
                <w:rFonts w:hint="eastAsia" w:ascii="宋体" w:hAnsi="宋体" w:eastAsia="宋体" w:cs="宋体"/>
                <w:bCs/>
                <w:color w:val="auto"/>
                <w:sz w:val="24"/>
                <w:szCs w:val="24"/>
                <w:shd w:val="clear" w:color="auto" w:fill="FFFFFF"/>
              </w:rPr>
              <w:t>过滤面积：Ad= Q/ v，本项目布袋除尘器过滤面积为27.78m</w:t>
            </w:r>
            <w:r>
              <w:rPr>
                <w:rFonts w:hint="eastAsia" w:ascii="宋体" w:hAnsi="宋体" w:eastAsia="宋体" w:cs="宋体"/>
                <w:bCs/>
                <w:color w:val="auto"/>
                <w:sz w:val="24"/>
                <w:szCs w:val="24"/>
                <w:shd w:val="clear" w:color="auto" w:fill="FFFFFF"/>
                <w:vertAlign w:val="superscript"/>
              </w:rPr>
              <w:t>2</w:t>
            </w:r>
            <w:r>
              <w:rPr>
                <w:rFonts w:hint="eastAsia" w:ascii="宋体" w:hAnsi="宋体" w:eastAsia="宋体" w:cs="宋体"/>
                <w:bCs/>
                <w:color w:val="auto"/>
                <w:sz w:val="24"/>
                <w:szCs w:val="24"/>
                <w:shd w:val="clear" w:color="auto" w:fill="FFFFFF"/>
              </w:rPr>
              <w:t>。</w:t>
            </w:r>
            <w:r>
              <w:rPr>
                <w:rFonts w:hint="eastAsia" w:ascii="宋体" w:hAnsi="宋体" w:eastAsia="宋体" w:cs="宋体"/>
                <w:color w:val="auto"/>
                <w:sz w:val="24"/>
                <w:szCs w:val="24"/>
                <w:shd w:val="clear" w:color="auto" w:fill="FFFFFF"/>
              </w:rPr>
              <w:t>具体过滤面积=宽度*高度*2（有2个面）</w:t>
            </w:r>
            <w:r>
              <w:rPr>
                <w:rFonts w:hint="eastAsia" w:ascii="宋体" w:hAnsi="宋体" w:eastAsia="宋体" w:cs="宋体"/>
                <w:color w:val="auto"/>
                <w:shd w:val="clear" w:color="auto" w:fill="FFFFFF"/>
              </w:rPr>
              <w:t>。</w:t>
            </w:r>
            <w:r>
              <w:rPr>
                <w:rFonts w:hint="eastAsia" w:ascii="宋体" w:hAnsi="宋体" w:eastAsia="宋体" w:cs="宋体"/>
                <w:bCs/>
                <w:color w:val="auto"/>
                <w:sz w:val="24"/>
                <w:szCs w:val="24"/>
              </w:rPr>
              <w:t>除尘系统设有2处吸风口，分别位于主机上盖处和磁选机上方处</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均为上吸风，总风量</w:t>
            </w: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0000m³/h</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，系统采用吸风口+脉冲布袋除尘器+风机串联；系统内</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风机和电器除外</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做防火花处理，以防止火花进入脉冲布袋除尘器，并在管道上布置适量防爆阀</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设备本体上设置2处防爆阀，每个集灰斗上均配备震打电机和星型卸料器。本项目</w:t>
            </w:r>
            <w:r>
              <w:rPr>
                <w:rFonts w:hint="eastAsia" w:ascii="宋体" w:hAnsi="宋体" w:eastAsia="宋体" w:cs="宋体"/>
                <w:bCs/>
                <w:color w:val="auto"/>
                <w:sz w:val="24"/>
                <w:szCs w:val="24"/>
                <w:lang w:eastAsia="zh-CN"/>
              </w:rPr>
              <w:t>在</w:t>
            </w:r>
            <w:r>
              <w:rPr>
                <w:rFonts w:hint="eastAsia" w:ascii="宋体" w:hAnsi="宋体" w:eastAsia="宋体" w:cs="宋体"/>
                <w:bCs/>
                <w:color w:val="auto"/>
                <w:sz w:val="24"/>
                <w:szCs w:val="24"/>
              </w:rPr>
              <w:t>在磁选机上方设置4.5m*1.5m的集气罩将磁选机产尘面覆盖，收集磁选过程产生的粉尘。集气罩通过输气管与破碎废气输气管汇合后送至脉冲布袋除尘器，后由15m高排气筒排放，排气筒预留监测孔，便于后期监测。风机：采用离心通风机。电机防护等级IP54。风机最小风量</w:t>
            </w: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0000m³/h。本项目破碎粉尘和磁选粉尘</w:t>
            </w:r>
            <w:r>
              <w:rPr>
                <w:rFonts w:hint="eastAsia" w:ascii="宋体" w:hAnsi="宋体" w:eastAsia="宋体" w:cs="宋体"/>
                <w:bCs/>
                <w:color w:val="auto"/>
                <w:sz w:val="24"/>
                <w:szCs w:val="24"/>
                <w:lang w:eastAsia="zh-CN"/>
              </w:rPr>
              <w:t>产生量</w:t>
            </w:r>
            <w:r>
              <w:rPr>
                <w:rFonts w:hint="eastAsia" w:ascii="宋体" w:hAnsi="宋体" w:eastAsia="宋体" w:cs="宋体"/>
                <w:bCs/>
                <w:color w:val="auto"/>
                <w:sz w:val="24"/>
                <w:szCs w:val="24"/>
              </w:rPr>
              <w:t>总计6t/a，两部分粉尘的收集效率均为95%，</w:t>
            </w:r>
            <w:r>
              <w:rPr>
                <w:rFonts w:hint="eastAsia" w:ascii="宋体" w:hAnsi="宋体" w:eastAsia="宋体" w:cs="宋体"/>
                <w:bCs/>
                <w:color w:val="auto"/>
                <w:sz w:val="24"/>
                <w:szCs w:val="24"/>
                <w:lang w:eastAsia="zh-CN"/>
              </w:rPr>
              <w:t>脉冲袋式除尘器的</w:t>
            </w:r>
            <w:r>
              <w:rPr>
                <w:rFonts w:hint="eastAsia" w:ascii="宋体" w:hAnsi="宋体" w:eastAsia="宋体" w:cs="宋体"/>
                <w:bCs/>
                <w:color w:val="auto"/>
                <w:sz w:val="24"/>
                <w:szCs w:val="24"/>
              </w:rPr>
              <w:t>处理效率</w:t>
            </w:r>
            <w:r>
              <w:rPr>
                <w:rFonts w:hint="eastAsia" w:ascii="宋体" w:hAnsi="宋体" w:eastAsia="宋体" w:cs="宋体"/>
                <w:bCs/>
                <w:color w:val="auto"/>
                <w:sz w:val="24"/>
                <w:szCs w:val="24"/>
                <w:lang w:eastAsia="zh-CN"/>
              </w:rPr>
              <w:t>大于</w:t>
            </w:r>
            <w:r>
              <w:rPr>
                <w:rFonts w:hint="eastAsia" w:ascii="宋体" w:hAnsi="宋体" w:eastAsia="宋体" w:cs="宋体"/>
                <w:bCs/>
                <w:color w:val="auto"/>
                <w:sz w:val="24"/>
                <w:szCs w:val="24"/>
              </w:rPr>
              <w:t>99%（本次</w:t>
            </w:r>
            <w:r>
              <w:rPr>
                <w:rFonts w:hint="eastAsia" w:ascii="宋体" w:hAnsi="宋体" w:eastAsia="宋体" w:cs="宋体"/>
                <w:bCs/>
                <w:color w:val="auto"/>
                <w:sz w:val="24"/>
                <w:szCs w:val="24"/>
                <w:lang w:eastAsia="zh-CN"/>
              </w:rPr>
              <w:t>评价</w:t>
            </w:r>
            <w:r>
              <w:rPr>
                <w:rFonts w:hint="eastAsia" w:ascii="宋体" w:hAnsi="宋体" w:eastAsia="宋体" w:cs="宋体"/>
                <w:bCs/>
                <w:color w:val="auto"/>
                <w:sz w:val="24"/>
                <w:szCs w:val="24"/>
              </w:rPr>
              <w:t>效率</w:t>
            </w:r>
            <w:r>
              <w:rPr>
                <w:rFonts w:hint="eastAsia" w:ascii="宋体" w:hAnsi="宋体" w:eastAsia="宋体" w:cs="宋体"/>
                <w:bCs/>
                <w:color w:val="auto"/>
                <w:sz w:val="24"/>
                <w:szCs w:val="24"/>
                <w:lang w:eastAsia="zh-CN"/>
              </w:rPr>
              <w:t>保守</w:t>
            </w:r>
            <w:r>
              <w:rPr>
                <w:rFonts w:hint="eastAsia" w:ascii="宋体" w:hAnsi="宋体" w:eastAsia="宋体" w:cs="宋体"/>
                <w:bCs/>
                <w:color w:val="auto"/>
                <w:sz w:val="24"/>
                <w:szCs w:val="24"/>
              </w:rPr>
              <w:t>按9</w:t>
            </w:r>
            <w:r>
              <w:rPr>
                <w:rFonts w:hint="eastAsia" w:ascii="宋体" w:hAnsi="宋体" w:eastAsia="宋体" w:cs="宋体"/>
                <w:bCs/>
                <w:color w:val="auto"/>
                <w:sz w:val="24"/>
                <w:szCs w:val="24"/>
                <w:lang w:val="en-US" w:eastAsia="zh-CN"/>
              </w:rPr>
              <w:t>9</w:t>
            </w:r>
            <w:r>
              <w:rPr>
                <w:rFonts w:hint="eastAsia" w:ascii="宋体" w:hAnsi="宋体" w:eastAsia="宋体" w:cs="宋体"/>
                <w:bCs/>
                <w:color w:val="auto"/>
                <w:sz w:val="24"/>
                <w:szCs w:val="24"/>
              </w:rPr>
              <w:t>%计算），则除尘器</w:t>
            </w:r>
            <w:r>
              <w:rPr>
                <w:rFonts w:hint="eastAsia" w:ascii="宋体" w:hAnsi="宋体" w:eastAsia="宋体" w:cs="宋体"/>
                <w:bCs/>
                <w:color w:val="auto"/>
                <w:sz w:val="24"/>
                <w:szCs w:val="24"/>
                <w:lang w:eastAsia="zh-CN"/>
              </w:rPr>
              <w:t>收集的粉尘量</w:t>
            </w:r>
            <w:r>
              <w:rPr>
                <w:rFonts w:hint="eastAsia" w:ascii="宋体" w:hAnsi="宋体" w:eastAsia="宋体" w:cs="宋体"/>
                <w:bCs/>
                <w:color w:val="auto"/>
                <w:sz w:val="24"/>
                <w:szCs w:val="24"/>
              </w:rPr>
              <w:t>为5.7t/a。其余废气以无组织形式排放，排放量为0.3t/a</w:t>
            </w:r>
            <w:r>
              <w:rPr>
                <w:rFonts w:hint="eastAsia" w:ascii="宋体" w:hAnsi="宋体" w:eastAsia="宋体" w:cs="宋体"/>
                <w:bCs/>
                <w:color w:val="auto"/>
                <w:sz w:val="24"/>
                <w:szCs w:val="24"/>
                <w:lang w:eastAsia="zh-CN"/>
              </w:rPr>
              <w:t>，排放速率为</w:t>
            </w:r>
            <w:r>
              <w:rPr>
                <w:rFonts w:hint="eastAsia" w:ascii="宋体" w:hAnsi="宋体" w:eastAsia="宋体" w:cs="宋体"/>
                <w:bCs/>
                <w:color w:val="auto"/>
                <w:sz w:val="24"/>
                <w:szCs w:val="24"/>
                <w:lang w:val="en-US" w:eastAsia="zh-CN"/>
              </w:rPr>
              <w:t>0.125kg/h</w:t>
            </w:r>
            <w:r>
              <w:rPr>
                <w:rFonts w:hint="eastAsia" w:ascii="宋体" w:hAnsi="宋体" w:eastAsia="宋体" w:cs="宋体"/>
                <w:bCs/>
                <w:color w:val="auto"/>
                <w:sz w:val="24"/>
                <w:szCs w:val="24"/>
              </w:rPr>
              <w:t>。除尘系统处理后的废气粉尘</w:t>
            </w:r>
            <w:r>
              <w:rPr>
                <w:rFonts w:hint="eastAsia" w:ascii="宋体" w:hAnsi="宋体" w:eastAsia="宋体" w:cs="宋体"/>
                <w:bCs/>
                <w:color w:val="auto"/>
                <w:sz w:val="24"/>
                <w:szCs w:val="24"/>
                <w:lang w:eastAsia="zh-CN"/>
              </w:rPr>
              <w:t>有组织排放</w:t>
            </w:r>
            <w:r>
              <w:rPr>
                <w:rFonts w:hint="eastAsia" w:ascii="宋体" w:hAnsi="宋体" w:eastAsia="宋体" w:cs="宋体"/>
                <w:bCs/>
                <w:color w:val="auto"/>
                <w:sz w:val="24"/>
                <w:szCs w:val="24"/>
              </w:rPr>
              <w:t>量为0.</w:t>
            </w:r>
            <w:r>
              <w:rPr>
                <w:rFonts w:hint="eastAsia" w:ascii="宋体" w:hAnsi="宋体" w:eastAsia="宋体" w:cs="宋体"/>
                <w:bCs/>
                <w:color w:val="auto"/>
                <w:sz w:val="24"/>
                <w:szCs w:val="24"/>
                <w:lang w:val="en-US" w:eastAsia="zh-CN"/>
              </w:rPr>
              <w:t>0</w:t>
            </w:r>
            <w:r>
              <w:rPr>
                <w:rFonts w:hint="eastAsia" w:ascii="宋体" w:hAnsi="宋体" w:eastAsia="宋体" w:cs="宋体"/>
                <w:bCs/>
                <w:color w:val="auto"/>
                <w:sz w:val="24"/>
                <w:szCs w:val="24"/>
              </w:rPr>
              <w:t>57t/a，通过</w:t>
            </w:r>
            <w:r>
              <w:rPr>
                <w:rFonts w:hint="eastAsia" w:ascii="宋体" w:hAnsi="宋体" w:eastAsia="宋体" w:cs="宋体"/>
                <w:bCs/>
                <w:color w:val="auto"/>
                <w:sz w:val="24"/>
                <w:szCs w:val="24"/>
                <w:lang w:eastAsia="zh-CN"/>
              </w:rPr>
              <w:t>项目南侧</w:t>
            </w:r>
            <w:r>
              <w:rPr>
                <w:rFonts w:hint="eastAsia" w:ascii="宋体" w:hAnsi="宋体" w:eastAsia="宋体" w:cs="宋体"/>
                <w:bCs/>
                <w:color w:val="auto"/>
                <w:sz w:val="24"/>
                <w:szCs w:val="24"/>
                <w:lang w:val="en-US" w:eastAsia="zh-CN"/>
              </w:rPr>
              <w:t>1根</w:t>
            </w:r>
            <w:r>
              <w:rPr>
                <w:rFonts w:hint="eastAsia" w:ascii="宋体" w:hAnsi="宋体" w:eastAsia="宋体" w:cs="宋体"/>
                <w:bCs/>
                <w:color w:val="auto"/>
                <w:sz w:val="24"/>
                <w:szCs w:val="24"/>
              </w:rPr>
              <w:t>15m高排气筒排放，排放</w:t>
            </w:r>
            <w:r>
              <w:rPr>
                <w:rFonts w:hint="eastAsia" w:ascii="宋体" w:hAnsi="宋体" w:eastAsia="宋体" w:cs="宋体"/>
                <w:bCs/>
                <w:color w:val="auto"/>
                <w:sz w:val="24"/>
                <w:szCs w:val="24"/>
                <w:lang w:eastAsia="zh-CN"/>
              </w:rPr>
              <w:t>速率</w:t>
            </w:r>
            <w:r>
              <w:rPr>
                <w:rFonts w:hint="eastAsia" w:ascii="宋体" w:hAnsi="宋体" w:eastAsia="宋体" w:cs="宋体"/>
                <w:bCs/>
                <w:color w:val="auto"/>
                <w:sz w:val="24"/>
                <w:szCs w:val="24"/>
              </w:rPr>
              <w:t>为0.</w:t>
            </w:r>
            <w:r>
              <w:rPr>
                <w:rFonts w:hint="eastAsia" w:ascii="宋体" w:hAnsi="宋体" w:eastAsia="宋体" w:cs="宋体"/>
                <w:bCs/>
                <w:color w:val="auto"/>
                <w:sz w:val="24"/>
                <w:szCs w:val="24"/>
                <w:lang w:val="en-US" w:eastAsia="zh-CN"/>
              </w:rPr>
              <w:t>024</w:t>
            </w:r>
            <w:r>
              <w:rPr>
                <w:rFonts w:hint="eastAsia" w:ascii="宋体" w:hAnsi="宋体" w:eastAsia="宋体" w:cs="宋体"/>
                <w:bCs/>
                <w:color w:val="auto"/>
                <w:sz w:val="24"/>
                <w:szCs w:val="24"/>
              </w:rPr>
              <w:t>kg/h，排放</w:t>
            </w:r>
            <w:r>
              <w:rPr>
                <w:rFonts w:hint="eastAsia" w:ascii="宋体" w:hAnsi="宋体" w:eastAsia="宋体" w:cs="宋体"/>
                <w:bCs/>
                <w:color w:val="auto"/>
                <w:sz w:val="24"/>
                <w:szCs w:val="24"/>
                <w:lang w:eastAsia="zh-CN"/>
              </w:rPr>
              <w:t>浓度</w:t>
            </w:r>
            <w:r>
              <w:rPr>
                <w:rFonts w:hint="eastAsia" w:ascii="宋体" w:hAnsi="宋体" w:eastAsia="宋体" w:cs="宋体"/>
                <w:bCs/>
                <w:color w:val="auto"/>
                <w:sz w:val="24"/>
                <w:szCs w:val="24"/>
              </w:rPr>
              <w:t>为</w:t>
            </w:r>
            <w:r>
              <w:rPr>
                <w:rFonts w:hint="eastAsia" w:hAnsi="宋体" w:cs="宋体"/>
                <w:bCs/>
                <w:color w:val="auto"/>
                <w:sz w:val="24"/>
                <w:szCs w:val="24"/>
                <w:lang w:val="en-US" w:eastAsia="zh-CN"/>
              </w:rPr>
              <w:t>0.6</w:t>
            </w:r>
            <w:r>
              <w:rPr>
                <w:rFonts w:hint="eastAsia" w:ascii="宋体" w:hAnsi="宋体" w:eastAsia="宋体" w:cs="宋体"/>
                <w:bCs/>
                <w:color w:val="auto"/>
                <w:sz w:val="24"/>
                <w:szCs w:val="24"/>
              </w:rPr>
              <w:t>mg/m</w:t>
            </w:r>
            <w:r>
              <w:rPr>
                <w:rFonts w:hint="eastAsia" w:ascii="宋体" w:hAnsi="宋体" w:eastAsia="宋体" w:cs="宋体"/>
                <w:bCs/>
                <w:color w:val="auto"/>
                <w:sz w:val="24"/>
                <w:szCs w:val="24"/>
                <w:vertAlign w:val="superscript"/>
              </w:rPr>
              <w:t>3</w:t>
            </w:r>
            <w:r>
              <w:rPr>
                <w:rFonts w:hint="eastAsia" w:ascii="宋体" w:hAnsi="宋体" w:eastAsia="宋体" w:cs="宋体"/>
                <w:bCs/>
                <w:color w:val="auto"/>
                <w:sz w:val="24"/>
                <w:szCs w:val="24"/>
              </w:rPr>
              <w:t>。</w:t>
            </w:r>
          </w:p>
          <w:p w14:paraId="7BDFF0A2">
            <w:pPr>
              <w:pStyle w:val="2"/>
              <w:numPr>
                <w:ilvl w:val="0"/>
                <w:numId w:val="0"/>
              </w:numPr>
              <w:spacing w:line="360" w:lineRule="auto"/>
              <w:ind w:firstLine="482" w:firstLineChars="200"/>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存在的问题：无。</w:t>
            </w:r>
          </w:p>
          <w:p w14:paraId="19AFA1AF">
            <w:pPr>
              <w:pStyle w:val="2"/>
              <w:numPr>
                <w:ilvl w:val="0"/>
                <w:numId w:val="0"/>
              </w:numPr>
              <w:spacing w:line="360" w:lineRule="auto"/>
              <w:ind w:firstLine="482" w:firstLineChars="200"/>
              <w:rPr>
                <w:rFonts w:hint="eastAsia" w:ascii="宋体" w:hAnsi="宋体" w:eastAsia="宋体" w:cs="宋体"/>
                <w:b/>
                <w:bCs/>
                <w:color w:val="auto"/>
                <w:sz w:val="24"/>
                <w:szCs w:val="24"/>
              </w:rPr>
            </w:pPr>
          </w:p>
          <w:p w14:paraId="6B47DF61">
            <w:pPr>
              <w:pStyle w:val="2"/>
              <w:numPr>
                <w:ilvl w:val="0"/>
                <w:numId w:val="0"/>
              </w:numPr>
              <w:spacing w:line="360" w:lineRule="auto"/>
              <w:ind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2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rPr>
              <w:t>②</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lang w:eastAsia="zh-CN"/>
              </w:rPr>
              <w:t>装卸扬尘</w:t>
            </w:r>
          </w:p>
          <w:p w14:paraId="4E134B33">
            <w:pPr>
              <w:pStyle w:val="2"/>
              <w:numPr>
                <w:ilvl w:val="0"/>
                <w:numId w:val="0"/>
              </w:numPr>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原料在车间卸料时，从运输车辆上通过吸铁盘行车进行吸附卸料，并通过电磁铁的吸附作用，对混在废钢材中的夹杂物进行分离。由于废钢材夹杂物中含有纤维、渣土等夹杂物，卸料时会产生一定的扬尘。</w:t>
            </w:r>
          </w:p>
          <w:p w14:paraId="1E253D03">
            <w:pPr>
              <w:pStyle w:val="2"/>
              <w:numPr>
                <w:ilvl w:val="0"/>
                <w:numId w:val="0"/>
              </w:numPr>
              <w:spacing w:line="360" w:lineRule="auto"/>
              <w:ind w:firstLine="482" w:firstLineChars="200"/>
              <w:rPr>
                <w:rFonts w:hint="eastAsia" w:ascii="宋体" w:hAnsi="宋体" w:eastAsia="宋体" w:cs="宋体"/>
                <w:bCs/>
                <w:color w:val="auto"/>
                <w:sz w:val="24"/>
                <w:szCs w:val="24"/>
                <w:lang w:eastAsia="zh-CN"/>
              </w:rPr>
            </w:pPr>
            <w:r>
              <w:rPr>
                <w:rFonts w:hint="eastAsia" w:ascii="宋体" w:hAnsi="宋体" w:eastAsia="宋体" w:cs="宋体"/>
                <w:b/>
                <w:bCs w:val="0"/>
                <w:color w:val="auto"/>
                <w:sz w:val="24"/>
                <w:szCs w:val="24"/>
                <w:lang w:eastAsia="zh-CN"/>
              </w:rPr>
              <w:t>现有治理措施：</w:t>
            </w:r>
            <w:r>
              <w:rPr>
                <w:rFonts w:hint="eastAsia" w:ascii="宋体" w:hAnsi="宋体" w:eastAsia="宋体" w:cs="宋体"/>
                <w:bCs/>
                <w:color w:val="auto"/>
                <w:sz w:val="24"/>
                <w:szCs w:val="24"/>
                <w:lang w:eastAsia="zh-CN"/>
              </w:rPr>
              <w:t>企业规范原料产品装卸操作，废钢材装卸设置在密闭的厂房内进行，落料时，吸铁盘上物料距离地面高度不得大于0.3m，废钢材堆放高度大于3m时另起堆料点。采取以上措施后扬尘产生量减少了80%，类比南充富兴商贸有限公司《废铁破碎加工项目环境影响报告表》粉尘产污系数，原料产品装卸过程经上述措施治理后的粉尘量排放量约为0.</w:t>
            </w: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lang w:eastAsia="zh-CN"/>
              </w:rPr>
              <w:t>t/a，产生速率为0.</w:t>
            </w:r>
            <w:r>
              <w:rPr>
                <w:rFonts w:hint="eastAsia" w:ascii="宋体" w:hAnsi="宋体" w:eastAsia="宋体" w:cs="宋体"/>
                <w:bCs/>
                <w:color w:val="auto"/>
                <w:sz w:val="24"/>
                <w:szCs w:val="24"/>
                <w:lang w:val="en-US" w:eastAsia="zh-CN"/>
              </w:rPr>
              <w:t>042</w:t>
            </w:r>
            <w:r>
              <w:rPr>
                <w:rFonts w:hint="eastAsia" w:ascii="宋体" w:hAnsi="宋体" w:eastAsia="宋体" w:cs="宋体"/>
                <w:bCs/>
                <w:color w:val="auto"/>
                <w:sz w:val="24"/>
                <w:szCs w:val="24"/>
                <w:lang w:eastAsia="zh-CN"/>
              </w:rPr>
              <w:t>kg/h。</w:t>
            </w:r>
          </w:p>
          <w:p w14:paraId="560649B4">
            <w:pPr>
              <w:pStyle w:val="2"/>
              <w:numPr>
                <w:ilvl w:val="0"/>
                <w:numId w:val="0"/>
              </w:numPr>
              <w:spacing w:line="360" w:lineRule="auto"/>
              <w:ind w:firstLine="482" w:firstLineChars="200"/>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存在的问题：无。</w:t>
            </w:r>
          </w:p>
          <w:p w14:paraId="6769AEEF">
            <w:pPr>
              <w:pageBreakBefore w:val="0"/>
              <w:kinsoku/>
              <w:wordWrap/>
              <w:overflowPunct/>
              <w:topLinePunct w:val="0"/>
              <w:bidi w:val="0"/>
              <w:spacing w:line="360" w:lineRule="auto"/>
              <w:ind w:firstLine="482" w:firstLineChars="200"/>
              <w:rPr>
                <w:rFonts w:hint="eastAsia" w:ascii="宋体" w:hAnsi="宋体" w:eastAsia="宋体" w:cs="宋体"/>
                <w:b/>
                <w:bCs/>
                <w:color w:val="auto"/>
                <w:sz w:val="24"/>
                <w:szCs w:val="24"/>
                <w:lang w:eastAsia="zh-CN"/>
              </w:rPr>
            </w:pPr>
          </w:p>
          <w:p w14:paraId="346CA869">
            <w:pPr>
              <w:pageBreakBefore w:val="0"/>
              <w:kinsoku/>
              <w:wordWrap/>
              <w:overflowPunct/>
              <w:topLinePunct w:val="0"/>
              <w:bidi w:val="0"/>
              <w:spacing w:line="360" w:lineRule="auto"/>
              <w:ind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fldChar w:fldCharType="begin"/>
            </w:r>
            <w:r>
              <w:rPr>
                <w:rFonts w:hint="eastAsia" w:ascii="宋体" w:hAnsi="宋体" w:eastAsia="宋体" w:cs="宋体"/>
                <w:b/>
                <w:bCs/>
                <w:color w:val="auto"/>
                <w:sz w:val="24"/>
                <w:szCs w:val="24"/>
                <w:lang w:eastAsia="zh-CN"/>
              </w:rPr>
              <w:instrText xml:space="preserve"> = 3 \* GB3 \* MERGEFORMAT </w:instrText>
            </w:r>
            <w:r>
              <w:rPr>
                <w:rFonts w:hint="eastAsia" w:ascii="宋体" w:hAnsi="宋体" w:eastAsia="宋体" w:cs="宋体"/>
                <w:b/>
                <w:bCs/>
                <w:color w:val="auto"/>
                <w:sz w:val="24"/>
                <w:szCs w:val="24"/>
                <w:lang w:eastAsia="zh-CN"/>
              </w:rPr>
              <w:fldChar w:fldCharType="separate"/>
            </w:r>
            <w:r>
              <w:rPr>
                <w:rFonts w:hint="eastAsia" w:ascii="宋体" w:hAnsi="宋体" w:eastAsia="宋体" w:cs="宋体"/>
                <w:b/>
                <w:bCs/>
                <w:color w:val="auto"/>
                <w:sz w:val="24"/>
                <w:szCs w:val="24"/>
              </w:rPr>
              <w:t>③</w:t>
            </w:r>
            <w:r>
              <w:rPr>
                <w:rFonts w:hint="eastAsia" w:ascii="宋体" w:hAnsi="宋体" w:eastAsia="宋体" w:cs="宋体"/>
                <w:b/>
                <w:bCs/>
                <w:color w:val="auto"/>
                <w:sz w:val="24"/>
                <w:szCs w:val="24"/>
                <w:lang w:eastAsia="zh-CN"/>
              </w:rPr>
              <w:fldChar w:fldCharType="end"/>
            </w:r>
            <w:r>
              <w:rPr>
                <w:rFonts w:hint="eastAsia" w:ascii="宋体" w:hAnsi="宋体" w:eastAsia="宋体" w:cs="宋体"/>
                <w:b/>
                <w:bCs/>
                <w:color w:val="auto"/>
                <w:sz w:val="24"/>
                <w:szCs w:val="24"/>
                <w:lang w:eastAsia="zh-CN"/>
              </w:rPr>
              <w:t>运输动力起扬尘</w:t>
            </w:r>
          </w:p>
          <w:p w14:paraId="2CE2F24F">
            <w:pPr>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货车</w:t>
            </w:r>
            <w:r>
              <w:rPr>
                <w:rFonts w:hint="eastAsia" w:ascii="宋体" w:hAnsi="宋体" w:eastAsia="宋体" w:cs="宋体"/>
                <w:color w:val="auto"/>
                <w:sz w:val="24"/>
                <w:szCs w:val="24"/>
                <w:lang w:eastAsia="zh-CN"/>
              </w:rPr>
              <w:t>运输</w:t>
            </w:r>
            <w:r>
              <w:rPr>
                <w:rFonts w:hint="eastAsia" w:ascii="宋体" w:hAnsi="宋体" w:eastAsia="宋体" w:cs="宋体"/>
                <w:color w:val="auto"/>
                <w:sz w:val="24"/>
                <w:szCs w:val="24"/>
              </w:rPr>
              <w:t>起尘量：车辆行驶产生的扬尘，在道路完全干燥的情况下，可按下列经验公式计算：</w:t>
            </w:r>
          </w:p>
          <w:p w14:paraId="019A6597">
            <w:pPr>
              <w:snapToGrid w:val="0"/>
              <w:spacing w:line="360" w:lineRule="auto"/>
              <w:rPr>
                <w:rFonts w:hint="eastAsia" w:ascii="宋体" w:hAnsi="宋体" w:eastAsia="宋体" w:cs="宋体"/>
                <w:color w:val="auto"/>
                <w:sz w:val="24"/>
                <w:szCs w:val="24"/>
              </w:rPr>
            </w:pPr>
            <w:r>
              <w:rPr>
                <w:rFonts w:hint="eastAsia" w:ascii="宋体" w:hAnsi="宋体" w:eastAsia="宋体" w:cs="宋体"/>
                <w:bCs/>
                <w:color w:val="auto"/>
                <w:position w:val="-10"/>
                <w:sz w:val="24"/>
                <w:szCs w:val="24"/>
              </w:rPr>
              <w:object>
                <v:shape id="_x0000_i1031" o:spt="75" type="#_x0000_t75" style="height:19.5pt;width:205.45pt;" o:ole="t" filled="f" o:preferrelative="t" stroked="f" coordsize="21600,21600">
                  <v:path/>
                  <v:fill on="f" focussize="0,0"/>
                  <v:stroke on="f"/>
                  <v:imagedata r:id="rId21" o:title=""/>
                  <o:lock v:ext="edit" aspectratio="t"/>
                  <w10:wrap type="none"/>
                  <w10:anchorlock/>
                </v:shape>
                <o:OLEObject Type="Embed" ProgID="Equation.3" ShapeID="_x0000_i1031" DrawAspect="Content" ObjectID="_1468075731" r:id="rId20">
                  <o:LockedField>false</o:LockedField>
                </o:OLEObject>
              </w:object>
            </w:r>
          </w:p>
          <w:p w14:paraId="09CF83C8">
            <w:pPr>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式中：Q：汽车行驶时的扬尘，kg/km辆；</w:t>
            </w:r>
          </w:p>
          <w:p w14:paraId="4D9CC5C0">
            <w:pPr>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 xml:space="preserve">      V：汽车速度，km/h；</w:t>
            </w:r>
          </w:p>
          <w:p w14:paraId="318AF7A6">
            <w:pPr>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 xml:space="preserve">      W：汽车载重量，吨；</w:t>
            </w:r>
          </w:p>
          <w:p w14:paraId="3622B8E7">
            <w:pPr>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 xml:space="preserve">       P：道路表面粉尘量，kg/m</w:t>
            </w:r>
            <w:r>
              <w:rPr>
                <w:rFonts w:hint="eastAsia" w:ascii="宋体" w:hAnsi="宋体" w:eastAsia="宋体" w:cs="宋体"/>
                <w:color w:val="auto"/>
                <w:sz w:val="24"/>
                <w:szCs w:val="24"/>
                <w:vertAlign w:val="superscript"/>
              </w:rPr>
              <w:t>2</w:t>
            </w:r>
          </w:p>
          <w:p w14:paraId="099D80C8">
            <w:pPr>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本项目车辆在厂区内行驶距离按</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rPr>
              <w:t>m计，据企业提供</w:t>
            </w:r>
            <w:r>
              <w:rPr>
                <w:rFonts w:hint="eastAsia" w:ascii="宋体" w:hAnsi="宋体" w:eastAsia="宋体" w:cs="宋体"/>
                <w:color w:val="auto"/>
                <w:sz w:val="24"/>
                <w:szCs w:val="24"/>
                <w:lang w:eastAsia="zh-CN"/>
              </w:rPr>
              <w:t>资料</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每年</w:t>
            </w:r>
            <w:r>
              <w:rPr>
                <w:rFonts w:hint="eastAsia" w:ascii="宋体" w:hAnsi="宋体" w:eastAsia="宋体" w:cs="宋体"/>
                <w:color w:val="auto"/>
                <w:sz w:val="24"/>
                <w:szCs w:val="24"/>
              </w:rPr>
              <w:t>进出</w:t>
            </w:r>
            <w:r>
              <w:rPr>
                <w:rFonts w:hint="eastAsia" w:ascii="宋体" w:hAnsi="宋体" w:eastAsia="宋体" w:cs="宋体"/>
                <w:color w:val="auto"/>
                <w:sz w:val="24"/>
                <w:szCs w:val="24"/>
                <w:lang w:eastAsia="zh-CN"/>
              </w:rPr>
              <w:t>运输原料及产品</w:t>
            </w:r>
            <w:r>
              <w:rPr>
                <w:rFonts w:hint="eastAsia" w:ascii="宋体" w:hAnsi="宋体" w:eastAsia="宋体" w:cs="宋体"/>
                <w:color w:val="auto"/>
                <w:sz w:val="24"/>
                <w:szCs w:val="24"/>
              </w:rPr>
              <w:t>车辆</w:t>
            </w:r>
            <w:r>
              <w:rPr>
                <w:rFonts w:hint="eastAsia" w:ascii="宋体" w:hAnsi="宋体" w:eastAsia="宋体" w:cs="宋体"/>
                <w:color w:val="auto"/>
                <w:sz w:val="24"/>
                <w:szCs w:val="24"/>
                <w:lang w:eastAsia="zh-CN"/>
              </w:rPr>
              <w:t>约</w:t>
            </w:r>
            <w:r>
              <w:rPr>
                <w:rFonts w:hint="eastAsia" w:ascii="宋体" w:hAnsi="宋体" w:eastAsia="宋体" w:cs="宋体"/>
                <w:color w:val="auto"/>
                <w:sz w:val="24"/>
                <w:szCs w:val="24"/>
              </w:rPr>
              <w:t>为</w:t>
            </w:r>
            <w:r>
              <w:rPr>
                <w:rFonts w:hint="eastAsia" w:ascii="宋体" w:hAnsi="宋体" w:eastAsia="宋体" w:cs="宋体"/>
                <w:color w:val="auto"/>
                <w:sz w:val="24"/>
                <w:szCs w:val="24"/>
                <w:lang w:val="en-US" w:eastAsia="zh-CN"/>
              </w:rPr>
              <w:t>120</w:t>
            </w:r>
            <w:r>
              <w:rPr>
                <w:rFonts w:hint="eastAsia" w:ascii="宋体" w:hAnsi="宋体" w:eastAsia="宋体" w:cs="宋体"/>
                <w:color w:val="auto"/>
                <w:sz w:val="24"/>
                <w:szCs w:val="24"/>
              </w:rPr>
              <w:t>辆次。则</w:t>
            </w:r>
            <w:r>
              <w:rPr>
                <w:rFonts w:hint="eastAsia" w:ascii="宋体" w:hAnsi="宋体" w:eastAsia="宋体" w:cs="宋体"/>
                <w:color w:val="auto"/>
                <w:sz w:val="24"/>
                <w:szCs w:val="24"/>
                <w:lang w:eastAsia="zh-CN"/>
              </w:rPr>
              <w:t>每年</w:t>
            </w:r>
            <w:r>
              <w:rPr>
                <w:rFonts w:hint="eastAsia" w:ascii="宋体" w:hAnsi="宋体" w:eastAsia="宋体" w:cs="宋体"/>
                <w:color w:val="auto"/>
                <w:sz w:val="24"/>
                <w:szCs w:val="24"/>
              </w:rPr>
              <w:t>发车空、重载各</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rPr>
              <w:t>辆•次；空车重约10.0 t，重车重约30.0 t，以速度20km/h行驶，其在不同路面清洁度情况下的扬尘量见表</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p>
          <w:p w14:paraId="5DA70817">
            <w:pPr>
              <w:snapToGrid w:val="0"/>
              <w:spacing w:before="120" w:beforeLines="50"/>
              <w:ind w:firstLine="0" w:firstLineChars="0"/>
              <w:jc w:val="center"/>
              <w:rPr>
                <w:rFonts w:hint="eastAsia" w:ascii="宋体" w:hAnsi="宋体" w:eastAsia="宋体" w:cs="宋体"/>
                <w:b/>
                <w:bCs/>
                <w:color w:val="auto"/>
              </w:rPr>
            </w:pPr>
            <w:r>
              <w:rPr>
                <w:rFonts w:hint="eastAsia" w:ascii="宋体" w:hAnsi="宋体" w:eastAsia="宋体" w:cs="宋体"/>
                <w:b/>
                <w:bCs/>
                <w:color w:val="auto"/>
              </w:rPr>
              <w:br w:type="page"/>
            </w:r>
            <w:r>
              <w:rPr>
                <w:rFonts w:hint="eastAsia" w:ascii="宋体" w:hAnsi="宋体" w:eastAsia="宋体" w:cs="宋体"/>
                <w:b/>
                <w:bCs/>
                <w:color w:val="auto"/>
              </w:rPr>
              <w:t>表</w:t>
            </w:r>
            <w:r>
              <w:rPr>
                <w:rFonts w:hint="eastAsia" w:ascii="宋体" w:hAnsi="宋体" w:eastAsia="宋体" w:cs="宋体"/>
                <w:b/>
                <w:bCs/>
                <w:color w:val="auto"/>
                <w:lang w:val="en-US" w:eastAsia="zh-CN"/>
              </w:rPr>
              <w:t>5</w:t>
            </w:r>
            <w:r>
              <w:rPr>
                <w:rFonts w:hint="eastAsia" w:ascii="宋体" w:hAnsi="宋体" w:eastAsia="宋体" w:cs="宋体"/>
                <w:b/>
                <w:bCs/>
                <w:color w:val="auto"/>
              </w:rPr>
              <w:t>-</w:t>
            </w:r>
            <w:r>
              <w:rPr>
                <w:rFonts w:hint="eastAsia" w:ascii="宋体" w:hAnsi="宋体" w:eastAsia="宋体" w:cs="宋体"/>
                <w:b/>
                <w:bCs/>
                <w:color w:val="auto"/>
                <w:lang w:val="en-US" w:eastAsia="zh-CN"/>
              </w:rPr>
              <w:t>3</w:t>
            </w:r>
            <w:r>
              <w:rPr>
                <w:rFonts w:hint="eastAsia" w:ascii="宋体" w:hAnsi="宋体" w:eastAsia="宋体" w:cs="宋体"/>
                <w:b/>
                <w:bCs/>
                <w:color w:val="auto"/>
              </w:rPr>
              <w:t xml:space="preserve">  车辆行驶扬尘量  单位：kg/</w:t>
            </w:r>
            <w:r>
              <w:rPr>
                <w:rFonts w:hint="eastAsia" w:ascii="宋体" w:hAnsi="宋体" w:eastAsia="宋体" w:cs="宋体"/>
                <w:b/>
                <w:bCs/>
                <w:color w:val="auto"/>
                <w:lang w:val="en-US" w:eastAsia="zh-CN"/>
              </w:rPr>
              <w:t>a</w:t>
            </w:r>
          </w:p>
          <w:tbl>
            <w:tblPr>
              <w:tblStyle w:val="20"/>
              <w:tblW w:w="928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1325"/>
              <w:gridCol w:w="1326"/>
              <w:gridCol w:w="1326"/>
              <w:gridCol w:w="1326"/>
              <w:gridCol w:w="1336"/>
              <w:gridCol w:w="1326"/>
            </w:tblGrid>
            <w:tr w14:paraId="2BF7BAB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22" w:type="dxa"/>
                  <w:tcBorders>
                    <w:bottom w:val="single" w:color="auto" w:sz="2" w:space="0"/>
                    <w:right w:val="single" w:color="auto" w:sz="2" w:space="0"/>
                    <w:tl2br w:val="single" w:color="auto" w:sz="2" w:space="0"/>
                  </w:tcBorders>
                  <w:vAlign w:val="center"/>
                </w:tcPr>
                <w:p w14:paraId="605BADED">
                  <w:pPr>
                    <w:snapToGrid w:val="0"/>
                    <w:spacing w:line="240" w:lineRule="auto"/>
                    <w:ind w:firstLine="0" w:firstLineChars="0"/>
                    <w:jc w:val="right"/>
                    <w:rPr>
                      <w:rFonts w:hint="eastAsia" w:ascii="宋体" w:hAnsi="宋体" w:eastAsia="宋体" w:cs="宋体"/>
                      <w:color w:val="auto"/>
                      <w:sz w:val="21"/>
                      <w:szCs w:val="21"/>
                    </w:rPr>
                  </w:pPr>
                  <w:r>
                    <w:rPr>
                      <w:rFonts w:hint="eastAsia" w:ascii="宋体" w:hAnsi="宋体" w:eastAsia="宋体" w:cs="宋体"/>
                      <w:color w:val="auto"/>
                      <w:sz w:val="21"/>
                      <w:szCs w:val="21"/>
                    </w:rPr>
                    <w:t>路况</w:t>
                  </w:r>
                </w:p>
                <w:p w14:paraId="0586C8B1">
                  <w:pPr>
                    <w:snapToGrid w:val="0"/>
                    <w:spacing w:line="240" w:lineRule="auto"/>
                    <w:ind w:firstLine="0" w:firstLineChars="0"/>
                    <w:jc w:val="both"/>
                    <w:rPr>
                      <w:rFonts w:hint="eastAsia" w:ascii="宋体" w:hAnsi="宋体" w:eastAsia="宋体" w:cs="宋体"/>
                      <w:color w:val="auto"/>
                      <w:sz w:val="21"/>
                      <w:szCs w:val="21"/>
                    </w:rPr>
                  </w:pPr>
                  <w:r>
                    <w:rPr>
                      <w:rFonts w:hint="eastAsia" w:ascii="宋体" w:hAnsi="宋体" w:eastAsia="宋体" w:cs="宋体"/>
                      <w:color w:val="auto"/>
                      <w:sz w:val="21"/>
                      <w:szCs w:val="21"/>
                    </w:rPr>
                    <w:t>车况</w:t>
                  </w:r>
                </w:p>
              </w:tc>
              <w:tc>
                <w:tcPr>
                  <w:tcW w:w="1325" w:type="dxa"/>
                  <w:tcBorders>
                    <w:left w:val="single" w:color="auto" w:sz="2" w:space="0"/>
                    <w:bottom w:val="single" w:color="auto" w:sz="2" w:space="0"/>
                    <w:right w:val="single" w:color="auto" w:sz="2" w:space="0"/>
                  </w:tcBorders>
                  <w:vAlign w:val="center"/>
                </w:tcPr>
                <w:p w14:paraId="5318AE5D">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0.1</w:t>
                  </w:r>
                </w:p>
                <w:p w14:paraId="0C42CDBA">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（kg/m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w:t>
                  </w:r>
                </w:p>
              </w:tc>
              <w:tc>
                <w:tcPr>
                  <w:tcW w:w="1326" w:type="dxa"/>
                  <w:tcBorders>
                    <w:left w:val="single" w:color="auto" w:sz="2" w:space="0"/>
                    <w:bottom w:val="single" w:color="auto" w:sz="2" w:space="0"/>
                    <w:right w:val="single" w:color="auto" w:sz="2" w:space="0"/>
                  </w:tcBorders>
                  <w:vAlign w:val="center"/>
                </w:tcPr>
                <w:p w14:paraId="36F0A44C">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0.2</w:t>
                  </w:r>
                </w:p>
                <w:p w14:paraId="4D5B6D0F">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（kg/m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w:t>
                  </w:r>
                </w:p>
              </w:tc>
              <w:tc>
                <w:tcPr>
                  <w:tcW w:w="1326" w:type="dxa"/>
                  <w:tcBorders>
                    <w:left w:val="single" w:color="auto" w:sz="2" w:space="0"/>
                    <w:bottom w:val="single" w:color="auto" w:sz="2" w:space="0"/>
                    <w:right w:val="single" w:color="auto" w:sz="2" w:space="0"/>
                  </w:tcBorders>
                  <w:vAlign w:val="center"/>
                </w:tcPr>
                <w:p w14:paraId="08CB48B7">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0.3</w:t>
                  </w:r>
                </w:p>
                <w:p w14:paraId="31C1328C">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（kg/m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w:t>
                  </w:r>
                </w:p>
              </w:tc>
              <w:tc>
                <w:tcPr>
                  <w:tcW w:w="1326" w:type="dxa"/>
                  <w:tcBorders>
                    <w:left w:val="single" w:color="auto" w:sz="2" w:space="0"/>
                    <w:bottom w:val="single" w:color="auto" w:sz="2" w:space="0"/>
                    <w:right w:val="single" w:color="auto" w:sz="2" w:space="0"/>
                  </w:tcBorders>
                  <w:vAlign w:val="center"/>
                </w:tcPr>
                <w:p w14:paraId="2F5747D5">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0.4</w:t>
                  </w:r>
                </w:p>
                <w:p w14:paraId="3A2E27F1">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（kg/m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w:t>
                  </w:r>
                </w:p>
              </w:tc>
              <w:tc>
                <w:tcPr>
                  <w:tcW w:w="1336" w:type="dxa"/>
                  <w:tcBorders>
                    <w:left w:val="single" w:color="auto" w:sz="2" w:space="0"/>
                    <w:bottom w:val="single" w:color="auto" w:sz="2" w:space="0"/>
                    <w:right w:val="single" w:color="auto" w:sz="2" w:space="0"/>
                  </w:tcBorders>
                  <w:vAlign w:val="center"/>
                </w:tcPr>
                <w:p w14:paraId="7E24FB0B">
                  <w:pPr>
                    <w:pStyle w:val="12"/>
                    <w:spacing w:line="24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0.5</w:t>
                  </w:r>
                </w:p>
                <w:p w14:paraId="542862DC">
                  <w:pPr>
                    <w:pStyle w:val="12"/>
                    <w:spacing w:line="24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（kg/m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w:t>
                  </w:r>
                </w:p>
              </w:tc>
              <w:tc>
                <w:tcPr>
                  <w:tcW w:w="1326" w:type="dxa"/>
                  <w:tcBorders>
                    <w:left w:val="single" w:color="auto" w:sz="2" w:space="0"/>
                    <w:bottom w:val="single" w:color="auto" w:sz="2" w:space="0"/>
                  </w:tcBorders>
                  <w:vAlign w:val="center"/>
                </w:tcPr>
                <w:p w14:paraId="3A29DEAB">
                  <w:pPr>
                    <w:pStyle w:val="12"/>
                    <w:spacing w:line="24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0.6</w:t>
                  </w:r>
                </w:p>
                <w:p w14:paraId="1B354EF7">
                  <w:pPr>
                    <w:pStyle w:val="12"/>
                    <w:spacing w:line="24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（kg/m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w:t>
                  </w:r>
                </w:p>
              </w:tc>
            </w:tr>
            <w:tr w14:paraId="14ECC70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22" w:type="dxa"/>
                  <w:tcBorders>
                    <w:top w:val="single" w:color="auto" w:sz="2" w:space="0"/>
                    <w:bottom w:val="single" w:color="auto" w:sz="2" w:space="0"/>
                    <w:right w:val="single" w:color="auto" w:sz="2" w:space="0"/>
                  </w:tcBorders>
                  <w:vAlign w:val="center"/>
                </w:tcPr>
                <w:p w14:paraId="5F38A7CD">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空车</w:t>
                  </w:r>
                </w:p>
              </w:tc>
              <w:tc>
                <w:tcPr>
                  <w:tcW w:w="1325" w:type="dxa"/>
                  <w:tcBorders>
                    <w:top w:val="single" w:color="auto" w:sz="2" w:space="0"/>
                    <w:left w:val="single" w:color="auto" w:sz="2" w:space="0"/>
                    <w:bottom w:val="single" w:color="auto" w:sz="2" w:space="0"/>
                    <w:right w:val="single" w:color="auto" w:sz="2" w:space="0"/>
                  </w:tcBorders>
                  <w:vAlign w:val="center"/>
                </w:tcPr>
                <w:p w14:paraId="42982060">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5.11</w:t>
                  </w:r>
                </w:p>
              </w:tc>
              <w:tc>
                <w:tcPr>
                  <w:tcW w:w="1326" w:type="dxa"/>
                  <w:tcBorders>
                    <w:top w:val="single" w:color="auto" w:sz="2" w:space="0"/>
                    <w:left w:val="single" w:color="auto" w:sz="2" w:space="0"/>
                    <w:bottom w:val="single" w:color="auto" w:sz="2" w:space="0"/>
                    <w:right w:val="single" w:color="auto" w:sz="2" w:space="0"/>
                  </w:tcBorders>
                  <w:vAlign w:val="center"/>
                </w:tcPr>
                <w:p w14:paraId="547F5AB8">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8.57</w:t>
                  </w:r>
                </w:p>
              </w:tc>
              <w:tc>
                <w:tcPr>
                  <w:tcW w:w="1326" w:type="dxa"/>
                  <w:tcBorders>
                    <w:top w:val="single" w:color="auto" w:sz="2" w:space="0"/>
                    <w:left w:val="single" w:color="auto" w:sz="2" w:space="0"/>
                    <w:bottom w:val="single" w:color="auto" w:sz="2" w:space="0"/>
                    <w:right w:val="single" w:color="auto" w:sz="2" w:space="0"/>
                  </w:tcBorders>
                  <w:vAlign w:val="center"/>
                </w:tcPr>
                <w:p w14:paraId="2571BC99">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11.64</w:t>
                  </w:r>
                </w:p>
              </w:tc>
              <w:tc>
                <w:tcPr>
                  <w:tcW w:w="1326" w:type="dxa"/>
                  <w:tcBorders>
                    <w:top w:val="single" w:color="auto" w:sz="2" w:space="0"/>
                    <w:left w:val="single" w:color="auto" w:sz="2" w:space="0"/>
                    <w:bottom w:val="single" w:color="auto" w:sz="2" w:space="0"/>
                    <w:right w:val="single" w:color="auto" w:sz="2" w:space="0"/>
                  </w:tcBorders>
                  <w:vAlign w:val="center"/>
                </w:tcPr>
                <w:p w14:paraId="624A3551">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14.44</w:t>
                  </w:r>
                </w:p>
              </w:tc>
              <w:tc>
                <w:tcPr>
                  <w:tcW w:w="1336" w:type="dxa"/>
                  <w:tcBorders>
                    <w:top w:val="single" w:color="auto" w:sz="2" w:space="0"/>
                    <w:left w:val="single" w:color="auto" w:sz="2" w:space="0"/>
                    <w:bottom w:val="single" w:color="auto" w:sz="2" w:space="0"/>
                    <w:right w:val="single" w:color="auto" w:sz="2" w:space="0"/>
                  </w:tcBorders>
                  <w:vAlign w:val="center"/>
                </w:tcPr>
                <w:p w14:paraId="0A4F7DFA">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17.07</w:t>
                  </w:r>
                </w:p>
              </w:tc>
              <w:tc>
                <w:tcPr>
                  <w:tcW w:w="1326" w:type="dxa"/>
                  <w:tcBorders>
                    <w:top w:val="single" w:color="auto" w:sz="2" w:space="0"/>
                    <w:left w:val="single" w:color="auto" w:sz="2" w:space="0"/>
                    <w:bottom w:val="single" w:color="auto" w:sz="2" w:space="0"/>
                  </w:tcBorders>
                  <w:vAlign w:val="center"/>
                </w:tcPr>
                <w:p w14:paraId="20DAA151">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19.57</w:t>
                  </w:r>
                </w:p>
              </w:tc>
            </w:tr>
            <w:tr w14:paraId="0A36D31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22" w:type="dxa"/>
                  <w:tcBorders>
                    <w:top w:val="single" w:color="auto" w:sz="2" w:space="0"/>
                    <w:bottom w:val="single" w:color="auto" w:sz="2" w:space="0"/>
                    <w:right w:val="single" w:color="auto" w:sz="2" w:space="0"/>
                  </w:tcBorders>
                  <w:vAlign w:val="center"/>
                </w:tcPr>
                <w:p w14:paraId="0E3A4526">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重车</w:t>
                  </w:r>
                </w:p>
              </w:tc>
              <w:tc>
                <w:tcPr>
                  <w:tcW w:w="1325" w:type="dxa"/>
                  <w:tcBorders>
                    <w:top w:val="single" w:color="auto" w:sz="2" w:space="0"/>
                    <w:left w:val="single" w:color="auto" w:sz="2" w:space="0"/>
                    <w:bottom w:val="single" w:color="auto" w:sz="2" w:space="0"/>
                    <w:right w:val="single" w:color="auto" w:sz="2" w:space="0"/>
                  </w:tcBorders>
                  <w:vAlign w:val="center"/>
                </w:tcPr>
                <w:p w14:paraId="605600F4">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bCs/>
                      <w:color w:val="auto"/>
                      <w:sz w:val="21"/>
                      <w:szCs w:val="21"/>
                      <w:lang w:val="en-US" w:eastAsia="zh-CN"/>
                    </w:rPr>
                    <w:t>12.99</w:t>
                  </w:r>
                </w:p>
              </w:tc>
              <w:tc>
                <w:tcPr>
                  <w:tcW w:w="1326" w:type="dxa"/>
                  <w:tcBorders>
                    <w:top w:val="single" w:color="auto" w:sz="2" w:space="0"/>
                    <w:left w:val="single" w:color="auto" w:sz="2" w:space="0"/>
                    <w:bottom w:val="single" w:color="auto" w:sz="2" w:space="0"/>
                    <w:right w:val="single" w:color="auto" w:sz="2" w:space="0"/>
                  </w:tcBorders>
                  <w:vAlign w:val="center"/>
                </w:tcPr>
                <w:p w14:paraId="54EAE30D">
                  <w:pPr>
                    <w:pStyle w:val="13"/>
                    <w:spacing w:line="240" w:lineRule="auto"/>
                    <w:ind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21.85</w:t>
                  </w:r>
                </w:p>
              </w:tc>
              <w:tc>
                <w:tcPr>
                  <w:tcW w:w="1326" w:type="dxa"/>
                  <w:tcBorders>
                    <w:top w:val="single" w:color="auto" w:sz="2" w:space="0"/>
                    <w:left w:val="single" w:color="auto" w:sz="2" w:space="0"/>
                    <w:bottom w:val="single" w:color="auto" w:sz="2" w:space="0"/>
                    <w:right w:val="single" w:color="auto" w:sz="2" w:space="0"/>
                  </w:tcBorders>
                  <w:vAlign w:val="center"/>
                </w:tcPr>
                <w:p w14:paraId="65DC9C34">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29.61</w:t>
                  </w:r>
                </w:p>
              </w:tc>
              <w:tc>
                <w:tcPr>
                  <w:tcW w:w="1326" w:type="dxa"/>
                  <w:tcBorders>
                    <w:top w:val="single" w:color="auto" w:sz="2" w:space="0"/>
                    <w:left w:val="single" w:color="auto" w:sz="2" w:space="0"/>
                    <w:bottom w:val="single" w:color="auto" w:sz="2" w:space="0"/>
                    <w:right w:val="single" w:color="auto" w:sz="2" w:space="0"/>
                  </w:tcBorders>
                  <w:vAlign w:val="center"/>
                </w:tcPr>
                <w:p w14:paraId="7B45786E">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36.74</w:t>
                  </w:r>
                </w:p>
              </w:tc>
              <w:tc>
                <w:tcPr>
                  <w:tcW w:w="1336" w:type="dxa"/>
                  <w:tcBorders>
                    <w:top w:val="single" w:color="auto" w:sz="2" w:space="0"/>
                    <w:left w:val="single" w:color="auto" w:sz="2" w:space="0"/>
                    <w:bottom w:val="single" w:color="auto" w:sz="2" w:space="0"/>
                    <w:right w:val="single" w:color="auto" w:sz="2" w:space="0"/>
                  </w:tcBorders>
                  <w:vAlign w:val="center"/>
                </w:tcPr>
                <w:p w14:paraId="2A9F7212">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43.43</w:t>
                  </w:r>
                </w:p>
              </w:tc>
              <w:tc>
                <w:tcPr>
                  <w:tcW w:w="1326" w:type="dxa"/>
                  <w:tcBorders>
                    <w:top w:val="single" w:color="auto" w:sz="2" w:space="0"/>
                    <w:left w:val="single" w:color="auto" w:sz="2" w:space="0"/>
                    <w:bottom w:val="single" w:color="auto" w:sz="2" w:space="0"/>
                  </w:tcBorders>
                  <w:vAlign w:val="center"/>
                </w:tcPr>
                <w:p w14:paraId="67391AF0">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49.80</w:t>
                  </w:r>
                </w:p>
              </w:tc>
            </w:tr>
            <w:tr w14:paraId="0B8050B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22" w:type="dxa"/>
                  <w:tcBorders>
                    <w:top w:val="single" w:color="auto" w:sz="2" w:space="0"/>
                    <w:right w:val="single" w:color="auto" w:sz="2" w:space="0"/>
                  </w:tcBorders>
                  <w:vAlign w:val="center"/>
                </w:tcPr>
                <w:p w14:paraId="1040F0BF">
                  <w:pPr>
                    <w:pStyle w:val="11"/>
                    <w:spacing w:line="240" w:lineRule="auto"/>
                    <w:ind w:left="0" w:right="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1325" w:type="dxa"/>
                  <w:tcBorders>
                    <w:top w:val="single" w:color="auto" w:sz="2" w:space="0"/>
                    <w:left w:val="single" w:color="auto" w:sz="2" w:space="0"/>
                    <w:right w:val="single" w:color="auto" w:sz="2" w:space="0"/>
                  </w:tcBorders>
                  <w:vAlign w:val="center"/>
                </w:tcPr>
                <w:p w14:paraId="7E1461C2">
                  <w:pPr>
                    <w:pStyle w:val="11"/>
                    <w:spacing w:line="240" w:lineRule="auto"/>
                    <w:ind w:left="0" w:right="0" w:firstLine="0" w:firstLineChars="0"/>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18.10</w:t>
                  </w:r>
                </w:p>
              </w:tc>
              <w:tc>
                <w:tcPr>
                  <w:tcW w:w="1326" w:type="dxa"/>
                  <w:tcBorders>
                    <w:top w:val="single" w:color="auto" w:sz="2" w:space="0"/>
                    <w:left w:val="single" w:color="auto" w:sz="2" w:space="0"/>
                    <w:right w:val="single" w:color="auto" w:sz="2" w:space="0"/>
                  </w:tcBorders>
                  <w:vAlign w:val="center"/>
                </w:tcPr>
                <w:p w14:paraId="148516C6">
                  <w:pPr>
                    <w:pStyle w:val="13"/>
                    <w:spacing w:line="240" w:lineRule="auto"/>
                    <w:ind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30.42</w:t>
                  </w:r>
                </w:p>
              </w:tc>
              <w:tc>
                <w:tcPr>
                  <w:tcW w:w="1326" w:type="dxa"/>
                  <w:tcBorders>
                    <w:top w:val="single" w:color="auto" w:sz="2" w:space="0"/>
                    <w:left w:val="single" w:color="auto" w:sz="2" w:space="0"/>
                    <w:right w:val="single" w:color="auto" w:sz="2" w:space="0"/>
                  </w:tcBorders>
                  <w:vAlign w:val="center"/>
                </w:tcPr>
                <w:p w14:paraId="383C7B4D">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41.25</w:t>
                  </w:r>
                </w:p>
              </w:tc>
              <w:tc>
                <w:tcPr>
                  <w:tcW w:w="1326" w:type="dxa"/>
                  <w:tcBorders>
                    <w:top w:val="single" w:color="auto" w:sz="2" w:space="0"/>
                    <w:left w:val="single" w:color="auto" w:sz="2" w:space="0"/>
                    <w:right w:val="single" w:color="auto" w:sz="2" w:space="0"/>
                  </w:tcBorders>
                  <w:vAlign w:val="center"/>
                </w:tcPr>
                <w:p w14:paraId="25F804EA">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51.18</w:t>
                  </w:r>
                </w:p>
              </w:tc>
              <w:tc>
                <w:tcPr>
                  <w:tcW w:w="1336" w:type="dxa"/>
                  <w:tcBorders>
                    <w:top w:val="single" w:color="auto" w:sz="2" w:space="0"/>
                    <w:left w:val="single" w:color="auto" w:sz="2" w:space="0"/>
                    <w:right w:val="single" w:color="auto" w:sz="2" w:space="0"/>
                  </w:tcBorders>
                  <w:vAlign w:val="center"/>
                </w:tcPr>
                <w:p w14:paraId="0957D12E">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60.50</w:t>
                  </w:r>
                </w:p>
              </w:tc>
              <w:tc>
                <w:tcPr>
                  <w:tcW w:w="1326" w:type="dxa"/>
                  <w:tcBorders>
                    <w:top w:val="single" w:color="auto" w:sz="2" w:space="0"/>
                    <w:left w:val="single" w:color="auto" w:sz="2" w:space="0"/>
                  </w:tcBorders>
                  <w:vAlign w:val="center"/>
                </w:tcPr>
                <w:p w14:paraId="5104F22C">
                  <w:pPr>
                    <w:pStyle w:val="11"/>
                    <w:spacing w:line="240" w:lineRule="auto"/>
                    <w:ind w:left="0" w:right="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69.37</w:t>
                  </w:r>
                </w:p>
              </w:tc>
            </w:tr>
          </w:tbl>
          <w:p w14:paraId="2270C036">
            <w:pPr>
              <w:keepNext w:val="0"/>
              <w:keepLines w:val="0"/>
              <w:pageBreakBefore w:val="0"/>
              <w:widowControl w:val="0"/>
              <w:kinsoku/>
              <w:wordWrap/>
              <w:overflowPunct/>
              <w:topLinePunct w:val="0"/>
              <w:autoSpaceDE/>
              <w:autoSpaceDN/>
              <w:bidi w:val="0"/>
              <w:adjustRightInd/>
              <w:snapToGrid/>
              <w:spacing w:before="249" w:beforeLines="50" w:line="360" w:lineRule="auto"/>
              <w:ind w:right="0" w:righ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本环评对道路路况以0.2kg/m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计，由表</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可知，项目汽车动力起尘量为</w:t>
            </w:r>
            <w:r>
              <w:rPr>
                <w:rFonts w:hint="eastAsia" w:ascii="宋体" w:hAnsi="宋体" w:eastAsia="宋体" w:cs="宋体"/>
                <w:color w:val="auto"/>
                <w:sz w:val="24"/>
                <w:szCs w:val="24"/>
                <w:lang w:val="en-US" w:eastAsia="zh-CN"/>
              </w:rPr>
              <w:t>30.42</w:t>
            </w:r>
            <w:r>
              <w:rPr>
                <w:rFonts w:hint="eastAsia" w:ascii="宋体" w:hAnsi="宋体" w:eastAsia="宋体" w:cs="宋体"/>
                <w:color w:val="auto"/>
                <w:sz w:val="24"/>
                <w:szCs w:val="24"/>
              </w:rPr>
              <w:t>kg/</w:t>
            </w: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rPr>
              <w:t>，产生速率为</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=30.42/300/8 \# "0.0000"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0.0127</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kg/h。</w:t>
            </w:r>
          </w:p>
          <w:p w14:paraId="038DAECC">
            <w:pPr>
              <w:keepNext w:val="0"/>
              <w:keepLines w:val="0"/>
              <w:pageBreakBefore w:val="0"/>
              <w:widowControl w:val="0"/>
              <w:kinsoku/>
              <w:wordWrap/>
              <w:overflowPunct/>
              <w:topLinePunct w:val="0"/>
              <w:autoSpaceDE/>
              <w:autoSpaceDN/>
              <w:bidi w:val="0"/>
              <w:adjustRightInd/>
              <w:snapToGrid/>
              <w:spacing w:before="249" w:beforeLines="50" w:line="360" w:lineRule="auto"/>
              <w:ind w:right="0" w:rightChars="0" w:firstLine="482" w:firstLineChars="200"/>
              <w:jc w:val="left"/>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
                <w:bCs/>
                <w:color w:val="auto"/>
                <w:sz w:val="24"/>
                <w:szCs w:val="24"/>
                <w:lang w:eastAsia="zh-CN"/>
              </w:rPr>
              <w:t>现有治理措施：</w:t>
            </w:r>
            <w:r>
              <w:rPr>
                <w:rFonts w:hint="eastAsia" w:ascii="宋体" w:hAnsi="宋体" w:eastAsia="宋体" w:cs="宋体"/>
                <w:color w:val="auto"/>
                <w:sz w:val="24"/>
                <w:szCs w:val="24"/>
                <w:lang w:eastAsia="zh-CN"/>
              </w:rPr>
              <w:t>企业</w:t>
            </w:r>
            <w:r>
              <w:rPr>
                <w:rFonts w:hint="eastAsia" w:ascii="宋体" w:hAnsi="宋体" w:eastAsia="宋体" w:cs="宋体"/>
                <w:color w:val="auto"/>
                <w:sz w:val="24"/>
                <w:szCs w:val="24"/>
              </w:rPr>
              <w:t>对厂区内地面定期派专人进行地面清扫、洒水</w:t>
            </w:r>
            <w:r>
              <w:rPr>
                <w:rFonts w:hint="eastAsia" w:ascii="宋体" w:hAnsi="宋体" w:eastAsia="宋体" w:cs="宋体"/>
                <w:color w:val="auto"/>
                <w:sz w:val="24"/>
                <w:szCs w:val="24"/>
                <w:lang w:eastAsia="zh-CN"/>
              </w:rPr>
              <w:t>并加强对运输车辆规范行驶的管理</w:t>
            </w:r>
            <w:r>
              <w:rPr>
                <w:rFonts w:hint="eastAsia" w:ascii="宋体" w:hAnsi="宋体" w:eastAsia="宋体" w:cs="宋体"/>
                <w:color w:val="auto"/>
                <w:sz w:val="24"/>
                <w:szCs w:val="24"/>
              </w:rPr>
              <w:t>。及时清扫、洒水，粉尘沉降效率能够达到80%以上，即汽车动力起尘量为</w:t>
            </w:r>
            <w:r>
              <w:rPr>
                <w:rFonts w:hint="eastAsia" w:ascii="宋体" w:hAnsi="宋体" w:eastAsia="宋体" w:cs="宋体"/>
                <w:color w:val="auto"/>
                <w:sz w:val="24"/>
                <w:szCs w:val="24"/>
                <w:lang w:val="en-US" w:eastAsia="zh-CN"/>
              </w:rPr>
              <w:t>6.804</w:t>
            </w:r>
            <w:r>
              <w:rPr>
                <w:rFonts w:hint="eastAsia" w:ascii="宋体" w:hAnsi="宋体" w:eastAsia="宋体" w:cs="宋体"/>
                <w:color w:val="auto"/>
                <w:sz w:val="24"/>
                <w:szCs w:val="24"/>
              </w:rPr>
              <w:t>kg/</w:t>
            </w: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排放</w:t>
            </w:r>
            <w:r>
              <w:rPr>
                <w:rFonts w:hint="eastAsia" w:ascii="宋体" w:hAnsi="宋体" w:eastAsia="宋体" w:cs="宋体"/>
                <w:color w:val="auto"/>
                <w:sz w:val="24"/>
                <w:szCs w:val="24"/>
              </w:rPr>
              <w:t>速率为</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=1.5/8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0.</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lang w:val="en-US" w:eastAsia="zh-CN"/>
              </w:rPr>
              <w:t>025</w:t>
            </w:r>
            <w:r>
              <w:rPr>
                <w:rFonts w:hint="eastAsia" w:ascii="宋体" w:hAnsi="宋体" w:eastAsia="宋体" w:cs="宋体"/>
                <w:color w:val="auto"/>
                <w:sz w:val="24"/>
                <w:szCs w:val="24"/>
              </w:rPr>
              <w:t>kg/h</w:t>
            </w:r>
            <w:r>
              <w:rPr>
                <w:rFonts w:hint="eastAsia" w:ascii="宋体" w:hAnsi="宋体" w:eastAsia="宋体" w:cs="宋体"/>
                <w:color w:val="auto"/>
                <w:sz w:val="24"/>
                <w:szCs w:val="24"/>
                <w:lang w:eastAsia="zh-CN"/>
              </w:rPr>
              <w:t>，能较大减少项目运输过程对周围环境的影响</w:t>
            </w:r>
            <w:r>
              <w:rPr>
                <w:rFonts w:hint="eastAsia" w:ascii="宋体" w:hAnsi="宋体" w:eastAsia="宋体" w:cs="宋体"/>
                <w:color w:val="auto"/>
                <w:sz w:val="24"/>
                <w:szCs w:val="24"/>
              </w:rPr>
              <w:t>。</w:t>
            </w:r>
          </w:p>
          <w:p w14:paraId="5EE545E6">
            <w:pPr>
              <w:pStyle w:val="2"/>
              <w:numPr>
                <w:ilvl w:val="0"/>
                <w:numId w:val="0"/>
              </w:numPr>
              <w:spacing w:line="360" w:lineRule="auto"/>
              <w:ind w:firstLine="482" w:firstLineChars="200"/>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存在的问题：无。</w:t>
            </w:r>
          </w:p>
          <w:p w14:paraId="75794F62">
            <w:pPr>
              <w:pStyle w:val="2"/>
              <w:numPr>
                <w:ilvl w:val="0"/>
                <w:numId w:val="0"/>
              </w:numPr>
              <w:spacing w:line="360" w:lineRule="auto"/>
              <w:ind w:firstLine="480" w:firstLineChars="200"/>
              <w:rPr>
                <w:rFonts w:hint="eastAsia" w:ascii="宋体" w:hAnsi="宋体" w:eastAsia="宋体" w:cs="宋体"/>
                <w:bCs/>
                <w:color w:val="auto"/>
                <w:sz w:val="24"/>
                <w:szCs w:val="24"/>
              </w:rPr>
            </w:pPr>
          </w:p>
          <w:p w14:paraId="7E19B747">
            <w:pPr>
              <w:pStyle w:val="2"/>
              <w:numPr>
                <w:ilvl w:val="0"/>
                <w:numId w:val="0"/>
              </w:numPr>
              <w:spacing w:line="360" w:lineRule="auto"/>
              <w:ind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4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rPr>
              <w:t>④</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lang w:eastAsia="zh-CN"/>
              </w:rPr>
              <w:t>食堂油烟</w:t>
            </w:r>
          </w:p>
          <w:p w14:paraId="33CA89DE">
            <w:pPr>
              <w:pageBreakBefore w:val="0"/>
              <w:kinsoku/>
              <w:wordWrap/>
              <w:overflowPunct/>
              <w:topLinePunct w:val="0"/>
              <w:bidi w:val="0"/>
              <w:spacing w:line="360" w:lineRule="auto"/>
              <w:ind w:firstLine="51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项目设置</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个灶台，采用</w:t>
            </w:r>
            <w:r>
              <w:rPr>
                <w:rFonts w:hint="eastAsia" w:ascii="宋体" w:hAnsi="宋体" w:eastAsia="宋体" w:cs="宋体"/>
                <w:color w:val="auto"/>
                <w:sz w:val="24"/>
                <w:szCs w:val="24"/>
                <w:lang w:eastAsia="zh-CN"/>
              </w:rPr>
              <w:t>天然气作为能源</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天然气作为国家推荐使用的清洁能源，在充分燃烧的过程中几乎不产生污染物，食堂废气主要是</w:t>
            </w:r>
            <w:r>
              <w:rPr>
                <w:rFonts w:hint="eastAsia" w:ascii="宋体" w:hAnsi="宋体" w:eastAsia="宋体" w:cs="宋体"/>
                <w:color w:val="auto"/>
                <w:sz w:val="24"/>
                <w:szCs w:val="24"/>
              </w:rPr>
              <w:t>烹饪过程中会产生一定量的油烟废气。</w:t>
            </w:r>
          </w:p>
          <w:p w14:paraId="2B0C8E9C">
            <w:pPr>
              <w:pageBreakBefore w:val="0"/>
              <w:kinsoku/>
              <w:wordWrap/>
              <w:overflowPunct/>
              <w:topLinePunct w:val="0"/>
              <w:bidi w:val="0"/>
              <w:spacing w:line="360" w:lineRule="auto"/>
              <w:ind w:firstLine="510"/>
              <w:rPr>
                <w:rFonts w:hint="eastAsia" w:ascii="宋体" w:hAnsi="宋体" w:eastAsia="宋体" w:cs="宋体"/>
                <w:color w:val="auto"/>
                <w:spacing w:val="-2"/>
                <w:sz w:val="24"/>
                <w:szCs w:val="24"/>
              </w:rPr>
            </w:pPr>
            <w:r>
              <w:rPr>
                <w:rFonts w:hint="eastAsia" w:ascii="宋体" w:hAnsi="宋体" w:eastAsia="宋体" w:cs="宋体"/>
                <w:color w:val="auto"/>
                <w:sz w:val="24"/>
                <w:szCs w:val="24"/>
              </w:rPr>
              <w:t>项目定员</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rPr>
              <w:t>人，</w:t>
            </w:r>
            <w:r>
              <w:rPr>
                <w:rFonts w:hint="eastAsia" w:ascii="宋体" w:hAnsi="宋体" w:eastAsia="宋体" w:cs="宋体"/>
                <w:color w:val="auto"/>
                <w:sz w:val="24"/>
                <w:szCs w:val="24"/>
                <w:lang w:eastAsia="zh-CN"/>
              </w:rPr>
              <w:t>其中在厂区食宿</w:t>
            </w:r>
            <w:r>
              <w:rPr>
                <w:rFonts w:hint="eastAsia" w:ascii="宋体" w:hAnsi="宋体" w:eastAsia="宋体" w:cs="宋体"/>
                <w:color w:val="auto"/>
                <w:sz w:val="24"/>
                <w:szCs w:val="24"/>
                <w:lang w:val="en-US" w:eastAsia="zh-CN"/>
              </w:rPr>
              <w:t>30人，</w:t>
            </w:r>
            <w:r>
              <w:rPr>
                <w:rFonts w:hint="eastAsia" w:ascii="宋体" w:hAnsi="宋体" w:eastAsia="宋体" w:cs="宋体"/>
                <w:color w:val="auto"/>
                <w:sz w:val="24"/>
                <w:szCs w:val="24"/>
              </w:rPr>
              <w:t>其食用油用量平均按30g/人·天计，日耗油量为</w:t>
            </w:r>
            <w:r>
              <w:rPr>
                <w:rFonts w:hint="eastAsia" w:ascii="宋体" w:hAnsi="宋体" w:eastAsia="宋体" w:cs="宋体"/>
                <w:color w:val="auto"/>
                <w:sz w:val="24"/>
                <w:szCs w:val="24"/>
                <w:lang w:val="en-US" w:eastAsia="zh-CN"/>
              </w:rPr>
              <w:t>0.9</w:t>
            </w:r>
            <w:r>
              <w:rPr>
                <w:rFonts w:hint="eastAsia" w:ascii="宋体" w:hAnsi="宋体" w:eastAsia="宋体" w:cs="宋体"/>
                <w:color w:val="auto"/>
                <w:sz w:val="24"/>
                <w:szCs w:val="24"/>
              </w:rPr>
              <w:t>kg/d。</w:t>
            </w:r>
            <w:r>
              <w:rPr>
                <w:rFonts w:hint="eastAsia" w:ascii="宋体" w:hAnsi="宋体" w:eastAsia="宋体" w:cs="宋体"/>
                <w:color w:val="auto"/>
                <w:spacing w:val="-2"/>
                <w:sz w:val="24"/>
                <w:szCs w:val="24"/>
              </w:rPr>
              <w:t>据类比调查，不同的烧炸工况，油烟气中烟气浓度及挥发量均有所不同，油的平均挥发量为总耗油量的3%，经估算，本项目日产生油烟量为0.0</w:t>
            </w:r>
            <w:r>
              <w:rPr>
                <w:rFonts w:hint="eastAsia" w:ascii="宋体" w:hAnsi="宋体" w:eastAsia="宋体" w:cs="宋体"/>
                <w:color w:val="auto"/>
                <w:spacing w:val="-2"/>
                <w:sz w:val="24"/>
                <w:szCs w:val="24"/>
                <w:lang w:val="en-US" w:eastAsia="zh-CN"/>
              </w:rPr>
              <w:t>27</w:t>
            </w:r>
            <w:r>
              <w:rPr>
                <w:rFonts w:hint="eastAsia" w:ascii="宋体" w:hAnsi="宋体" w:eastAsia="宋体" w:cs="宋体"/>
                <w:color w:val="auto"/>
                <w:spacing w:val="-2"/>
                <w:sz w:val="24"/>
                <w:szCs w:val="24"/>
              </w:rPr>
              <w:t>kg/d，年产生油烟量为</w:t>
            </w:r>
            <w:r>
              <w:rPr>
                <w:rFonts w:hint="eastAsia" w:ascii="宋体" w:hAnsi="宋体" w:eastAsia="宋体" w:cs="宋体"/>
                <w:color w:val="auto"/>
                <w:spacing w:val="-2"/>
                <w:sz w:val="24"/>
                <w:szCs w:val="24"/>
                <w:lang w:val="en-US" w:eastAsia="zh-CN"/>
              </w:rPr>
              <w:t>8.1</w:t>
            </w:r>
            <w:r>
              <w:rPr>
                <w:rFonts w:hint="eastAsia" w:ascii="宋体" w:hAnsi="宋体" w:eastAsia="宋体" w:cs="宋体"/>
                <w:color w:val="auto"/>
                <w:spacing w:val="-2"/>
                <w:sz w:val="24"/>
                <w:szCs w:val="24"/>
              </w:rPr>
              <w:t>kg/a。按日高峰期</w:t>
            </w:r>
            <w:r>
              <w:rPr>
                <w:rFonts w:hint="eastAsia" w:ascii="宋体" w:hAnsi="宋体" w:eastAsia="宋体" w:cs="宋体"/>
                <w:color w:val="auto"/>
                <w:spacing w:val="-2"/>
                <w:sz w:val="24"/>
                <w:szCs w:val="24"/>
                <w:lang w:val="en-US" w:eastAsia="zh-CN"/>
              </w:rPr>
              <w:t>2</w:t>
            </w:r>
            <w:r>
              <w:rPr>
                <w:rFonts w:hint="eastAsia" w:ascii="宋体" w:hAnsi="宋体" w:eastAsia="宋体" w:cs="宋体"/>
                <w:color w:val="auto"/>
                <w:spacing w:val="-2"/>
                <w:sz w:val="24"/>
                <w:szCs w:val="24"/>
              </w:rPr>
              <w:t>小时计，则高峰期该项目所产生的油烟量为0.0</w:t>
            </w:r>
            <w:r>
              <w:rPr>
                <w:rFonts w:hint="eastAsia" w:ascii="宋体" w:hAnsi="宋体" w:eastAsia="宋体" w:cs="宋体"/>
                <w:color w:val="auto"/>
                <w:spacing w:val="-2"/>
                <w:sz w:val="24"/>
                <w:szCs w:val="24"/>
                <w:lang w:val="en-US" w:eastAsia="zh-CN"/>
              </w:rPr>
              <w:t>135</w:t>
            </w:r>
            <w:r>
              <w:rPr>
                <w:rFonts w:hint="eastAsia" w:ascii="宋体" w:hAnsi="宋体" w:eastAsia="宋体" w:cs="宋体"/>
                <w:color w:val="auto"/>
                <w:spacing w:val="-2"/>
                <w:sz w:val="24"/>
                <w:szCs w:val="24"/>
              </w:rPr>
              <w:t>kg/h。</w:t>
            </w:r>
          </w:p>
          <w:p w14:paraId="1D5F491A">
            <w:pPr>
              <w:pageBreakBefore w:val="0"/>
              <w:kinsoku/>
              <w:wordWrap/>
              <w:overflowPunct/>
              <w:topLinePunct w:val="0"/>
              <w:bidi w:val="0"/>
              <w:spacing w:line="360" w:lineRule="auto"/>
              <w:ind w:firstLine="510"/>
              <w:rPr>
                <w:rFonts w:hint="eastAsia" w:ascii="宋体" w:hAnsi="宋体" w:eastAsia="宋体" w:cs="宋体"/>
                <w:b/>
                <w:bCs/>
                <w:color w:val="auto"/>
                <w:spacing w:val="-2"/>
                <w:sz w:val="24"/>
                <w:szCs w:val="24"/>
                <w:lang w:eastAsia="zh-CN"/>
              </w:rPr>
            </w:pPr>
            <w:r>
              <w:rPr>
                <w:rFonts w:hint="eastAsia" w:ascii="宋体" w:hAnsi="宋体" w:eastAsia="宋体" w:cs="宋体"/>
                <w:b/>
                <w:bCs/>
                <w:color w:val="auto"/>
                <w:spacing w:val="-2"/>
                <w:sz w:val="24"/>
                <w:szCs w:val="24"/>
                <w:lang w:eastAsia="zh-CN"/>
              </w:rPr>
              <w:t>现有治理措施：</w:t>
            </w:r>
          </w:p>
          <w:p w14:paraId="09BEB69B">
            <w:pPr>
              <w:pageBreakBefore w:val="0"/>
              <w:kinsoku/>
              <w:wordWrap/>
              <w:overflowPunct/>
              <w:topLinePunct w:val="0"/>
              <w:bidi w:val="0"/>
              <w:spacing w:line="360" w:lineRule="auto"/>
              <w:ind w:firstLine="510"/>
              <w:jc w:val="center"/>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drawing>
                <wp:anchor distT="0" distB="0" distL="114300" distR="114300" simplePos="0" relativeHeight="251681792" behindDoc="0" locked="0" layoutInCell="1" allowOverlap="1">
                  <wp:simplePos x="0" y="0"/>
                  <wp:positionH relativeFrom="column">
                    <wp:posOffset>1259205</wp:posOffset>
                  </wp:positionH>
                  <wp:positionV relativeFrom="paragraph">
                    <wp:posOffset>83185</wp:posOffset>
                  </wp:positionV>
                  <wp:extent cx="3740785" cy="2802255"/>
                  <wp:effectExtent l="0" t="0" r="12065" b="17145"/>
                  <wp:wrapTopAndBottom/>
                  <wp:docPr id="17" name="图片 17" descr="IMG_6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G_6962"/>
                          <pic:cNvPicPr>
                            <a:picLocks noChangeAspect="1"/>
                          </pic:cNvPicPr>
                        </pic:nvPicPr>
                        <pic:blipFill>
                          <a:blip r:embed="rId22"/>
                          <a:stretch>
                            <a:fillRect/>
                          </a:stretch>
                        </pic:blipFill>
                        <pic:spPr>
                          <a:xfrm>
                            <a:off x="0" y="0"/>
                            <a:ext cx="3740785" cy="2802255"/>
                          </a:xfrm>
                          <a:prstGeom prst="rect">
                            <a:avLst/>
                          </a:prstGeom>
                        </pic:spPr>
                      </pic:pic>
                    </a:graphicData>
                  </a:graphic>
                </wp:anchor>
              </w:drawing>
            </w:r>
            <w:r>
              <w:rPr>
                <w:rFonts w:hint="eastAsia" w:ascii="宋体" w:hAnsi="宋体" w:eastAsia="宋体" w:cs="宋体"/>
                <w:b/>
                <w:bCs/>
                <w:color w:val="auto"/>
                <w:sz w:val="24"/>
                <w:szCs w:val="24"/>
                <w:lang w:eastAsia="zh-CN"/>
              </w:rPr>
              <w:t>项目食堂概貌</w:t>
            </w:r>
          </w:p>
          <w:p w14:paraId="334C49C8">
            <w:pPr>
              <w:pageBreakBefore w:val="0"/>
              <w:kinsoku/>
              <w:wordWrap/>
              <w:overflowPunct/>
              <w:topLinePunct w:val="0"/>
              <w:bidi w:val="0"/>
              <w:spacing w:line="360" w:lineRule="auto"/>
              <w:ind w:firstLine="51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根据现场踏勘，项目食堂油烟治理措施仅使用排风扇，不符合</w:t>
            </w:r>
            <w:r>
              <w:rPr>
                <w:rFonts w:hint="eastAsia" w:ascii="宋体" w:hAnsi="宋体" w:eastAsia="宋体" w:cs="宋体"/>
                <w:color w:val="auto"/>
                <w:sz w:val="24"/>
                <w:szCs w:val="24"/>
              </w:rPr>
              <w:t>《饮食业油烟排放标准（试行）》（GB18483-2001）</w:t>
            </w:r>
            <w:r>
              <w:rPr>
                <w:rFonts w:hint="eastAsia" w:ascii="宋体" w:hAnsi="宋体" w:eastAsia="宋体" w:cs="宋体"/>
                <w:color w:val="auto"/>
                <w:sz w:val="24"/>
                <w:szCs w:val="24"/>
                <w:lang w:eastAsia="zh-CN"/>
              </w:rPr>
              <w:t>相关要求。</w:t>
            </w:r>
          </w:p>
          <w:p w14:paraId="2655341A">
            <w:pPr>
              <w:pageBreakBefore w:val="0"/>
              <w:kinsoku/>
              <w:wordWrap/>
              <w:overflowPunct/>
              <w:topLinePunct w:val="0"/>
              <w:bidi w:val="0"/>
              <w:spacing w:line="360" w:lineRule="auto"/>
              <w:ind w:firstLine="510"/>
              <w:rPr>
                <w:rFonts w:hint="eastAsia" w:ascii="宋体" w:hAnsi="宋体" w:eastAsia="宋体" w:cs="宋体"/>
                <w:b w:val="0"/>
                <w:bCs w:val="0"/>
                <w:color w:val="auto"/>
                <w:sz w:val="24"/>
                <w:szCs w:val="24"/>
              </w:rPr>
            </w:pPr>
            <w:r>
              <w:rPr>
                <w:rFonts w:hint="eastAsia" w:ascii="宋体" w:hAnsi="宋体" w:eastAsia="宋体" w:cs="宋体"/>
                <w:b/>
                <w:bCs/>
                <w:color w:val="auto"/>
                <w:sz w:val="24"/>
                <w:szCs w:val="24"/>
                <w:lang w:eastAsia="zh-CN"/>
              </w:rPr>
              <w:t>整改措施：</w:t>
            </w:r>
            <w:r>
              <w:rPr>
                <w:rFonts w:hint="eastAsia" w:ascii="宋体" w:hAnsi="宋体" w:eastAsia="宋体" w:cs="宋体"/>
                <w:b w:val="0"/>
                <w:bCs w:val="0"/>
                <w:color w:val="auto"/>
                <w:sz w:val="24"/>
                <w:szCs w:val="24"/>
                <w:lang w:eastAsia="zh-CN"/>
              </w:rPr>
              <w:t>本次评价</w:t>
            </w:r>
            <w:r>
              <w:rPr>
                <w:rFonts w:hint="eastAsia" w:ascii="宋体" w:hAnsi="宋体" w:eastAsia="宋体" w:cs="宋体"/>
                <w:color w:val="auto"/>
                <w:sz w:val="24"/>
                <w:szCs w:val="24"/>
                <w:lang w:eastAsia="zh-CN"/>
              </w:rPr>
              <w:t>要求</w:t>
            </w:r>
            <w:r>
              <w:rPr>
                <w:rFonts w:hint="eastAsia" w:ascii="宋体" w:hAnsi="宋体" w:eastAsia="宋体" w:cs="宋体"/>
                <w:color w:val="auto"/>
                <w:sz w:val="24"/>
                <w:szCs w:val="24"/>
              </w:rPr>
              <w:t>食堂</w:t>
            </w:r>
            <w:r>
              <w:rPr>
                <w:rFonts w:hint="eastAsia" w:ascii="宋体" w:hAnsi="宋体" w:eastAsia="宋体" w:cs="宋体"/>
                <w:color w:val="auto"/>
                <w:sz w:val="24"/>
                <w:szCs w:val="24"/>
                <w:lang w:eastAsia="zh-CN"/>
              </w:rPr>
              <w:t>加装</w:t>
            </w:r>
            <w:r>
              <w:rPr>
                <w:rFonts w:hint="eastAsia" w:ascii="宋体" w:hAnsi="宋体" w:eastAsia="宋体" w:cs="宋体"/>
                <w:color w:val="auto"/>
                <w:sz w:val="24"/>
                <w:szCs w:val="24"/>
                <w:lang w:val="en-US" w:eastAsia="zh-CN"/>
              </w:rPr>
              <w:t>1个油烟收集罩及1套</w:t>
            </w:r>
            <w:r>
              <w:rPr>
                <w:rFonts w:hint="eastAsia" w:ascii="宋体" w:hAnsi="宋体" w:eastAsia="宋体" w:cs="宋体"/>
                <w:color w:val="auto"/>
                <w:sz w:val="24"/>
                <w:szCs w:val="24"/>
              </w:rPr>
              <w:t>油烟净化设备进行净化处理</w:t>
            </w:r>
            <w:r>
              <w:rPr>
                <w:rFonts w:hint="eastAsia" w:ascii="宋体" w:hAnsi="宋体" w:eastAsia="宋体" w:cs="宋体"/>
                <w:color w:val="auto"/>
                <w:spacing w:val="-2"/>
                <w:sz w:val="24"/>
                <w:szCs w:val="24"/>
              </w:rPr>
              <w:t>（基准灶头风量为2000m</w:t>
            </w:r>
            <w:r>
              <w:rPr>
                <w:rFonts w:hint="eastAsia" w:ascii="宋体" w:hAnsi="宋体" w:eastAsia="宋体" w:cs="宋体"/>
                <w:color w:val="auto"/>
                <w:spacing w:val="-2"/>
                <w:sz w:val="24"/>
                <w:szCs w:val="24"/>
                <w:vertAlign w:val="superscript"/>
              </w:rPr>
              <w:t>3</w:t>
            </w:r>
            <w:r>
              <w:rPr>
                <w:rFonts w:hint="eastAsia" w:ascii="宋体" w:hAnsi="宋体" w:eastAsia="宋体" w:cs="宋体"/>
                <w:color w:val="auto"/>
                <w:spacing w:val="-2"/>
                <w:sz w:val="24"/>
                <w:szCs w:val="24"/>
              </w:rPr>
              <w:t>/h）</w:t>
            </w:r>
            <w:r>
              <w:rPr>
                <w:rFonts w:hint="eastAsia" w:ascii="宋体" w:hAnsi="宋体" w:eastAsia="宋体" w:cs="宋体"/>
                <w:color w:val="auto"/>
                <w:sz w:val="24"/>
                <w:szCs w:val="24"/>
              </w:rPr>
              <w:t>，净化效率达80%，经油烟净化设施处理后，排放浓度1.5mg/m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，排放量为</w:t>
            </w:r>
            <w:r>
              <w:rPr>
                <w:rFonts w:hint="eastAsia" w:ascii="宋体" w:hAnsi="宋体" w:eastAsia="宋体" w:cs="宋体"/>
                <w:color w:val="auto"/>
                <w:sz w:val="24"/>
                <w:szCs w:val="24"/>
                <w:lang w:val="en-US" w:eastAsia="zh-CN"/>
              </w:rPr>
              <w:t>1.3</w:t>
            </w:r>
            <w:r>
              <w:rPr>
                <w:rFonts w:hint="eastAsia" w:ascii="宋体" w:hAnsi="宋体" w:eastAsia="宋体" w:cs="宋体"/>
                <w:color w:val="auto"/>
                <w:sz w:val="24"/>
                <w:szCs w:val="24"/>
              </w:rPr>
              <w:t>kg/a，满足《饮食业油烟排放标准（试行）》（GB18483-2001）中最高允许排放浓度2.0mg/m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的要求。</w:t>
            </w:r>
            <w:r>
              <w:rPr>
                <w:rFonts w:hint="eastAsia" w:ascii="宋体" w:hAnsi="宋体" w:eastAsia="宋体" w:cs="宋体"/>
                <w:color w:val="auto"/>
                <w:sz w:val="24"/>
                <w:szCs w:val="24"/>
                <w:lang w:eastAsia="zh-CN"/>
              </w:rPr>
              <w:t>另环评要求净化后的食堂油烟通过专用烟道由食堂楼顶排出，排口不得朝向倒班宿舍楼。</w:t>
            </w:r>
            <w:r>
              <w:rPr>
                <w:rFonts w:hint="eastAsia" w:ascii="宋体" w:hAnsi="宋体" w:eastAsia="宋体" w:cs="宋体"/>
                <w:b w:val="0"/>
                <w:bCs w:val="0"/>
                <w:color w:val="auto"/>
                <w:sz w:val="24"/>
                <w:szCs w:val="24"/>
              </w:rPr>
              <w:t>综上所述，项目所产生的废气</w:t>
            </w:r>
            <w:r>
              <w:rPr>
                <w:rFonts w:hint="eastAsia" w:ascii="宋体" w:hAnsi="宋体" w:eastAsia="宋体" w:cs="宋体"/>
                <w:b w:val="0"/>
                <w:bCs w:val="0"/>
                <w:color w:val="auto"/>
                <w:sz w:val="24"/>
                <w:szCs w:val="24"/>
                <w:lang w:eastAsia="zh-CN"/>
              </w:rPr>
              <w:t>在严格按照评价提出的整改措施后</w:t>
            </w:r>
            <w:r>
              <w:rPr>
                <w:rFonts w:hint="eastAsia" w:ascii="宋体" w:hAnsi="宋体" w:eastAsia="宋体" w:cs="宋体"/>
                <w:b w:val="0"/>
                <w:bCs w:val="0"/>
                <w:color w:val="auto"/>
                <w:sz w:val="24"/>
                <w:szCs w:val="24"/>
              </w:rPr>
              <w:t>能做到妥善处理，达标排放，对周围环境影响较小。</w:t>
            </w:r>
          </w:p>
          <w:p w14:paraId="588329A1">
            <w:pPr>
              <w:keepNext w:val="0"/>
              <w:keepLines w:val="0"/>
              <w:suppressLineNumbers w:val="0"/>
              <w:spacing w:before="0" w:beforeAutospacing="0" w:after="0" w:afterAutospacing="0" w:line="360" w:lineRule="auto"/>
              <w:ind w:right="0"/>
              <w:jc w:val="center"/>
              <w:rPr>
                <w:rStyle w:val="61"/>
                <w:rFonts w:hint="eastAsia" w:ascii="宋体" w:hAnsi="宋体" w:eastAsia="宋体" w:cs="宋体"/>
                <w:b/>
                <w:bCs/>
                <w:color w:val="auto"/>
                <w:sz w:val="21"/>
                <w:szCs w:val="21"/>
                <w:lang w:eastAsia="zh-CN"/>
              </w:rPr>
            </w:pPr>
            <w:r>
              <w:rPr>
                <w:rStyle w:val="61"/>
                <w:rFonts w:hint="eastAsia" w:ascii="宋体" w:hAnsi="宋体" w:eastAsia="宋体" w:cs="宋体"/>
                <w:b/>
                <w:bCs/>
                <w:color w:val="auto"/>
                <w:sz w:val="21"/>
                <w:szCs w:val="21"/>
              </w:rPr>
              <w:t>表5-</w:t>
            </w:r>
            <w:r>
              <w:rPr>
                <w:rStyle w:val="61"/>
                <w:rFonts w:hint="eastAsia" w:ascii="宋体" w:hAnsi="宋体" w:eastAsia="宋体" w:cs="宋体"/>
                <w:b/>
                <w:bCs/>
                <w:color w:val="auto"/>
                <w:sz w:val="21"/>
                <w:szCs w:val="21"/>
                <w:lang w:val="en-US" w:eastAsia="zh-CN"/>
              </w:rPr>
              <w:t xml:space="preserve">7 </w:t>
            </w:r>
            <w:r>
              <w:rPr>
                <w:rStyle w:val="61"/>
                <w:rFonts w:hint="eastAsia" w:ascii="宋体" w:hAnsi="宋体" w:eastAsia="宋体" w:cs="宋体"/>
                <w:b/>
                <w:bCs/>
                <w:color w:val="auto"/>
                <w:sz w:val="21"/>
                <w:szCs w:val="21"/>
              </w:rPr>
              <w:t xml:space="preserve"> </w:t>
            </w:r>
            <w:r>
              <w:rPr>
                <w:rStyle w:val="61"/>
                <w:rFonts w:hint="eastAsia" w:ascii="宋体" w:hAnsi="宋体" w:eastAsia="宋体" w:cs="宋体"/>
                <w:b/>
                <w:bCs/>
                <w:color w:val="auto"/>
                <w:sz w:val="21"/>
                <w:szCs w:val="21"/>
                <w:lang w:eastAsia="zh-CN"/>
              </w:rPr>
              <w:t>本项目粉尘有组织排放情况汇总</w:t>
            </w:r>
          </w:p>
          <w:tbl>
            <w:tblPr>
              <w:tblStyle w:val="20"/>
              <w:tblW w:w="10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4"/>
              <w:gridCol w:w="821"/>
              <w:gridCol w:w="816"/>
              <w:gridCol w:w="801"/>
              <w:gridCol w:w="1853"/>
              <w:gridCol w:w="691"/>
              <w:gridCol w:w="669"/>
              <w:gridCol w:w="695"/>
              <w:gridCol w:w="827"/>
              <w:gridCol w:w="675"/>
              <w:gridCol w:w="663"/>
              <w:gridCol w:w="676"/>
            </w:tblGrid>
            <w:tr w14:paraId="795FE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904" w:type="dxa"/>
                  <w:vMerge w:val="restart"/>
                  <w:vAlign w:val="center"/>
                </w:tcPr>
                <w:p w14:paraId="094F44CB">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项目</w:t>
                  </w:r>
                </w:p>
              </w:tc>
              <w:tc>
                <w:tcPr>
                  <w:tcW w:w="821" w:type="dxa"/>
                  <w:vMerge w:val="restart"/>
                  <w:vAlign w:val="center"/>
                </w:tcPr>
                <w:p w14:paraId="4E7CC689">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废气产生量</w:t>
                  </w:r>
                </w:p>
              </w:tc>
              <w:tc>
                <w:tcPr>
                  <w:tcW w:w="816" w:type="dxa"/>
                  <w:vMerge w:val="restart"/>
                  <w:vAlign w:val="center"/>
                </w:tcPr>
                <w:p w14:paraId="35B852CA">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污染物</w:t>
                  </w:r>
                </w:p>
              </w:tc>
              <w:tc>
                <w:tcPr>
                  <w:tcW w:w="801" w:type="dxa"/>
                  <w:vMerge w:val="restart"/>
                  <w:vAlign w:val="center"/>
                </w:tcPr>
                <w:p w14:paraId="3BDC58CC">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污染物产生量</w:t>
                  </w:r>
                </w:p>
              </w:tc>
              <w:tc>
                <w:tcPr>
                  <w:tcW w:w="1853" w:type="dxa"/>
                  <w:vMerge w:val="restart"/>
                  <w:vAlign w:val="center"/>
                </w:tcPr>
                <w:p w14:paraId="5A00CF17">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治理措施</w:t>
                  </w:r>
                </w:p>
              </w:tc>
              <w:tc>
                <w:tcPr>
                  <w:tcW w:w="1360" w:type="dxa"/>
                  <w:gridSpan w:val="2"/>
                  <w:vAlign w:val="center"/>
                </w:tcPr>
                <w:p w14:paraId="2D39C2BB">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排气筒参数</w:t>
                  </w:r>
                </w:p>
              </w:tc>
              <w:tc>
                <w:tcPr>
                  <w:tcW w:w="2197" w:type="dxa"/>
                  <w:gridSpan w:val="3"/>
                  <w:vAlign w:val="center"/>
                </w:tcPr>
                <w:p w14:paraId="6F63CB7C">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污染物排放量</w:t>
                  </w:r>
                </w:p>
              </w:tc>
              <w:tc>
                <w:tcPr>
                  <w:tcW w:w="1339" w:type="dxa"/>
                  <w:gridSpan w:val="2"/>
                  <w:vAlign w:val="center"/>
                </w:tcPr>
                <w:p w14:paraId="15F7C109">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排放标准</w:t>
                  </w:r>
                </w:p>
              </w:tc>
            </w:tr>
            <w:tr w14:paraId="373CF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904" w:type="dxa"/>
                  <w:vMerge w:val="continue"/>
                  <w:vAlign w:val="center"/>
                </w:tcPr>
                <w:p w14:paraId="0EA53FEA">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p>
              </w:tc>
              <w:tc>
                <w:tcPr>
                  <w:tcW w:w="821" w:type="dxa"/>
                  <w:vMerge w:val="continue"/>
                  <w:vAlign w:val="center"/>
                </w:tcPr>
                <w:p w14:paraId="0C14FDE4">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p>
              </w:tc>
              <w:tc>
                <w:tcPr>
                  <w:tcW w:w="816" w:type="dxa"/>
                  <w:vMerge w:val="continue"/>
                  <w:vAlign w:val="center"/>
                </w:tcPr>
                <w:p w14:paraId="3ED31D4E">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p>
              </w:tc>
              <w:tc>
                <w:tcPr>
                  <w:tcW w:w="801" w:type="dxa"/>
                  <w:vMerge w:val="continue"/>
                  <w:vAlign w:val="center"/>
                </w:tcPr>
                <w:p w14:paraId="64FE8E79">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p>
              </w:tc>
              <w:tc>
                <w:tcPr>
                  <w:tcW w:w="1853" w:type="dxa"/>
                  <w:vMerge w:val="continue"/>
                  <w:vAlign w:val="center"/>
                </w:tcPr>
                <w:p w14:paraId="6ACF733D">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p>
              </w:tc>
              <w:tc>
                <w:tcPr>
                  <w:tcW w:w="691" w:type="dxa"/>
                  <w:vAlign w:val="center"/>
                </w:tcPr>
                <w:p w14:paraId="00F97F4A">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高度（m）</w:t>
                  </w:r>
                </w:p>
              </w:tc>
              <w:tc>
                <w:tcPr>
                  <w:tcW w:w="669" w:type="dxa"/>
                  <w:vAlign w:val="center"/>
                </w:tcPr>
                <w:p w14:paraId="020B6E05">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内径（m）</w:t>
                  </w:r>
                </w:p>
              </w:tc>
              <w:tc>
                <w:tcPr>
                  <w:tcW w:w="695" w:type="dxa"/>
                  <w:vAlign w:val="center"/>
                </w:tcPr>
                <w:p w14:paraId="5695D3AD">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Kg/h</w:t>
                  </w:r>
                </w:p>
              </w:tc>
              <w:tc>
                <w:tcPr>
                  <w:tcW w:w="827" w:type="dxa"/>
                  <w:vAlign w:val="center"/>
                </w:tcPr>
                <w:p w14:paraId="111318BA">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t/a</w:t>
                  </w:r>
                </w:p>
              </w:tc>
              <w:tc>
                <w:tcPr>
                  <w:tcW w:w="675" w:type="dxa"/>
                  <w:vAlign w:val="center"/>
                </w:tcPr>
                <w:p w14:paraId="4A13C26D">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mg/m</w:t>
                  </w:r>
                  <w:r>
                    <w:rPr>
                      <w:rFonts w:hint="eastAsia" w:ascii="宋体" w:hAnsi="宋体" w:eastAsia="宋体" w:cs="宋体"/>
                      <w:b w:val="0"/>
                      <w:bCs/>
                      <w:color w:val="auto"/>
                      <w:kern w:val="2"/>
                      <w:sz w:val="21"/>
                      <w:szCs w:val="21"/>
                      <w:vertAlign w:val="superscript"/>
                      <w:lang w:val="en-US" w:eastAsia="zh-CN"/>
                    </w:rPr>
                    <w:t>3</w:t>
                  </w:r>
                </w:p>
              </w:tc>
              <w:tc>
                <w:tcPr>
                  <w:tcW w:w="663" w:type="dxa"/>
                  <w:vAlign w:val="center"/>
                </w:tcPr>
                <w:p w14:paraId="2AD29B9E">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Kg/h</w:t>
                  </w:r>
                </w:p>
              </w:tc>
              <w:tc>
                <w:tcPr>
                  <w:tcW w:w="676" w:type="dxa"/>
                  <w:vAlign w:val="center"/>
                </w:tcPr>
                <w:p w14:paraId="1ECEE15B">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mg/m</w:t>
                  </w:r>
                  <w:r>
                    <w:rPr>
                      <w:rFonts w:hint="eastAsia" w:ascii="宋体" w:hAnsi="宋体" w:eastAsia="宋体" w:cs="宋体"/>
                      <w:b w:val="0"/>
                      <w:bCs/>
                      <w:color w:val="auto"/>
                      <w:kern w:val="2"/>
                      <w:sz w:val="21"/>
                      <w:szCs w:val="21"/>
                      <w:vertAlign w:val="superscript"/>
                      <w:lang w:val="en-US" w:eastAsia="zh-CN"/>
                    </w:rPr>
                    <w:t>3</w:t>
                  </w:r>
                </w:p>
              </w:tc>
            </w:tr>
            <w:tr w14:paraId="0D8E6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4" w:hRule="atLeast"/>
                <w:jc w:val="center"/>
              </w:trPr>
              <w:tc>
                <w:tcPr>
                  <w:tcW w:w="904" w:type="dxa"/>
                  <w:vAlign w:val="center"/>
                </w:tcPr>
                <w:p w14:paraId="2EE9F8E0">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破碎粉尘</w:t>
                  </w:r>
                </w:p>
                <w:p w14:paraId="49D89CF5">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磁选粉尘</w:t>
                  </w:r>
                </w:p>
              </w:tc>
              <w:tc>
                <w:tcPr>
                  <w:tcW w:w="821" w:type="dxa"/>
                  <w:vAlign w:val="center"/>
                </w:tcPr>
                <w:p w14:paraId="3197B98E">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40000m</w:t>
                  </w:r>
                  <w:r>
                    <w:rPr>
                      <w:rFonts w:hint="eastAsia" w:ascii="宋体" w:hAnsi="宋体" w:eastAsia="宋体" w:cs="宋体"/>
                      <w:b w:val="0"/>
                      <w:bCs/>
                      <w:color w:val="auto"/>
                      <w:kern w:val="2"/>
                      <w:sz w:val="21"/>
                      <w:szCs w:val="21"/>
                      <w:vertAlign w:val="superscript"/>
                      <w:lang w:val="en-US" w:eastAsia="zh-CN"/>
                    </w:rPr>
                    <w:t>3</w:t>
                  </w:r>
                  <w:r>
                    <w:rPr>
                      <w:rFonts w:hint="eastAsia" w:ascii="宋体" w:hAnsi="宋体" w:eastAsia="宋体" w:cs="宋体"/>
                      <w:b w:val="0"/>
                      <w:bCs/>
                      <w:color w:val="auto"/>
                      <w:kern w:val="2"/>
                      <w:sz w:val="21"/>
                      <w:szCs w:val="21"/>
                      <w:vertAlign w:val="baseline"/>
                      <w:lang w:val="en-US" w:eastAsia="zh-CN"/>
                    </w:rPr>
                    <w:t>/h</w:t>
                  </w:r>
                </w:p>
              </w:tc>
              <w:tc>
                <w:tcPr>
                  <w:tcW w:w="816" w:type="dxa"/>
                  <w:vAlign w:val="center"/>
                </w:tcPr>
                <w:p w14:paraId="4FA7DCE6">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颗粒物</w:t>
                  </w:r>
                </w:p>
              </w:tc>
              <w:tc>
                <w:tcPr>
                  <w:tcW w:w="801" w:type="dxa"/>
                  <w:vAlign w:val="center"/>
                </w:tcPr>
                <w:p w14:paraId="0442A55B">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6t/a</w:t>
                  </w:r>
                </w:p>
              </w:tc>
              <w:tc>
                <w:tcPr>
                  <w:tcW w:w="1853" w:type="dxa"/>
                  <w:vAlign w:val="center"/>
                </w:tcPr>
                <w:p w14:paraId="76B65786">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集气罩+脉冲布袋除尘器+15m排气筒</w:t>
                  </w:r>
                </w:p>
              </w:tc>
              <w:tc>
                <w:tcPr>
                  <w:tcW w:w="691" w:type="dxa"/>
                  <w:vAlign w:val="center"/>
                </w:tcPr>
                <w:p w14:paraId="6C074082">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15</w:t>
                  </w:r>
                </w:p>
              </w:tc>
              <w:tc>
                <w:tcPr>
                  <w:tcW w:w="669" w:type="dxa"/>
                  <w:vAlign w:val="center"/>
                </w:tcPr>
                <w:p w14:paraId="49423C8A">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0.4</w:t>
                  </w:r>
                </w:p>
              </w:tc>
              <w:tc>
                <w:tcPr>
                  <w:tcW w:w="695" w:type="dxa"/>
                  <w:vAlign w:val="center"/>
                </w:tcPr>
                <w:p w14:paraId="136FDB60">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0.024</w:t>
                  </w:r>
                </w:p>
              </w:tc>
              <w:tc>
                <w:tcPr>
                  <w:tcW w:w="827" w:type="dxa"/>
                  <w:vAlign w:val="center"/>
                </w:tcPr>
                <w:p w14:paraId="5C9CF528">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0.057</w:t>
                  </w:r>
                </w:p>
              </w:tc>
              <w:tc>
                <w:tcPr>
                  <w:tcW w:w="675" w:type="dxa"/>
                  <w:vAlign w:val="center"/>
                </w:tcPr>
                <w:p w14:paraId="70B86054">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hAnsi="宋体" w:cs="宋体"/>
                      <w:b w:val="0"/>
                      <w:bCs/>
                      <w:color w:val="auto"/>
                      <w:kern w:val="2"/>
                      <w:sz w:val="21"/>
                      <w:szCs w:val="21"/>
                      <w:vertAlign w:val="baseline"/>
                      <w:lang w:val="en-US" w:eastAsia="zh-CN"/>
                    </w:rPr>
                    <w:t>0.6</w:t>
                  </w:r>
                </w:p>
              </w:tc>
              <w:tc>
                <w:tcPr>
                  <w:tcW w:w="663" w:type="dxa"/>
                  <w:vAlign w:val="center"/>
                </w:tcPr>
                <w:p w14:paraId="3130C443">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3.5</w:t>
                  </w:r>
                </w:p>
              </w:tc>
              <w:tc>
                <w:tcPr>
                  <w:tcW w:w="676" w:type="dxa"/>
                  <w:vAlign w:val="center"/>
                </w:tcPr>
                <w:p w14:paraId="7EAF054D">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120</w:t>
                  </w:r>
                </w:p>
              </w:tc>
            </w:tr>
            <w:tr w14:paraId="1236F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4" w:hRule="atLeast"/>
                <w:jc w:val="center"/>
              </w:trPr>
              <w:tc>
                <w:tcPr>
                  <w:tcW w:w="904" w:type="dxa"/>
                  <w:vAlign w:val="center"/>
                </w:tcPr>
                <w:p w14:paraId="3F64CA57">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食堂油烟</w:t>
                  </w:r>
                </w:p>
              </w:tc>
              <w:tc>
                <w:tcPr>
                  <w:tcW w:w="821" w:type="dxa"/>
                  <w:vAlign w:val="center"/>
                </w:tcPr>
                <w:p w14:paraId="2387B5F0">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2000</w:t>
                  </w:r>
                  <w:r>
                    <w:rPr>
                      <w:rFonts w:hint="eastAsia" w:ascii="宋体" w:hAnsi="宋体" w:eastAsia="宋体" w:cs="宋体"/>
                      <w:color w:val="auto"/>
                      <w:spacing w:val="-2"/>
                      <w:sz w:val="21"/>
                      <w:szCs w:val="21"/>
                    </w:rPr>
                    <w:t>m</w:t>
                  </w:r>
                  <w:r>
                    <w:rPr>
                      <w:rFonts w:hint="eastAsia" w:ascii="宋体" w:hAnsi="宋体" w:eastAsia="宋体" w:cs="宋体"/>
                      <w:color w:val="auto"/>
                      <w:spacing w:val="-2"/>
                      <w:sz w:val="21"/>
                      <w:szCs w:val="21"/>
                      <w:vertAlign w:val="superscript"/>
                    </w:rPr>
                    <w:t>3</w:t>
                  </w:r>
                  <w:r>
                    <w:rPr>
                      <w:rFonts w:hint="eastAsia" w:ascii="宋体" w:hAnsi="宋体" w:eastAsia="宋体" w:cs="宋体"/>
                      <w:color w:val="auto"/>
                      <w:spacing w:val="-2"/>
                      <w:sz w:val="21"/>
                      <w:szCs w:val="21"/>
                    </w:rPr>
                    <w:t>/h</w:t>
                  </w:r>
                </w:p>
              </w:tc>
              <w:tc>
                <w:tcPr>
                  <w:tcW w:w="816" w:type="dxa"/>
                  <w:vAlign w:val="center"/>
                </w:tcPr>
                <w:p w14:paraId="68052CD0">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油烟废气</w:t>
                  </w:r>
                </w:p>
              </w:tc>
              <w:tc>
                <w:tcPr>
                  <w:tcW w:w="801" w:type="dxa"/>
                  <w:vAlign w:val="center"/>
                </w:tcPr>
                <w:p w14:paraId="238D3EB6">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8.1kg/a</w:t>
                  </w:r>
                </w:p>
              </w:tc>
              <w:tc>
                <w:tcPr>
                  <w:tcW w:w="1853" w:type="dxa"/>
                  <w:vAlign w:val="center"/>
                </w:tcPr>
                <w:p w14:paraId="7B87717F">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油烟收集罩+油烟净化设备+专用烟道由食堂楼顶排出</w:t>
                  </w:r>
                </w:p>
              </w:tc>
              <w:tc>
                <w:tcPr>
                  <w:tcW w:w="691" w:type="dxa"/>
                  <w:vAlign w:val="center"/>
                </w:tcPr>
                <w:p w14:paraId="09C902C5">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10m</w:t>
                  </w:r>
                </w:p>
              </w:tc>
              <w:tc>
                <w:tcPr>
                  <w:tcW w:w="669" w:type="dxa"/>
                  <w:vAlign w:val="center"/>
                </w:tcPr>
                <w:p w14:paraId="5B9C30C5">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0.2</w:t>
                  </w:r>
                </w:p>
              </w:tc>
              <w:tc>
                <w:tcPr>
                  <w:tcW w:w="695" w:type="dxa"/>
                  <w:vAlign w:val="center"/>
                </w:tcPr>
                <w:p w14:paraId="4AFEF361">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0.0022</w:t>
                  </w:r>
                </w:p>
              </w:tc>
              <w:tc>
                <w:tcPr>
                  <w:tcW w:w="827" w:type="dxa"/>
                  <w:vAlign w:val="center"/>
                </w:tcPr>
                <w:p w14:paraId="780C9DC5">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1.3kg/a</w:t>
                  </w:r>
                </w:p>
              </w:tc>
              <w:tc>
                <w:tcPr>
                  <w:tcW w:w="675" w:type="dxa"/>
                  <w:vAlign w:val="center"/>
                </w:tcPr>
                <w:p w14:paraId="0E8D700D">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1.5</w:t>
                  </w:r>
                </w:p>
              </w:tc>
              <w:tc>
                <w:tcPr>
                  <w:tcW w:w="663" w:type="dxa"/>
                  <w:vAlign w:val="center"/>
                </w:tcPr>
                <w:p w14:paraId="5C8992AE">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w:t>
                  </w:r>
                </w:p>
              </w:tc>
              <w:tc>
                <w:tcPr>
                  <w:tcW w:w="676" w:type="dxa"/>
                  <w:vAlign w:val="center"/>
                </w:tcPr>
                <w:p w14:paraId="0280CC66">
                  <w:pPr>
                    <w:pStyle w:val="2"/>
                    <w:keepNext w:val="0"/>
                    <w:keepLines w:val="0"/>
                    <w:suppressLineNumbers w:val="0"/>
                    <w:spacing w:before="0" w:beforeAutospacing="0" w:after="0" w:afterAutospacing="0" w:line="240" w:lineRule="auto"/>
                    <w:ind w:left="0" w:right="0"/>
                    <w:jc w:val="center"/>
                    <w:rPr>
                      <w:rFonts w:hint="eastAsia" w:ascii="宋体" w:hAnsi="宋体" w:eastAsia="宋体" w:cs="宋体"/>
                      <w:b w:val="0"/>
                      <w:bCs/>
                      <w:color w:val="auto"/>
                      <w:kern w:val="2"/>
                      <w:sz w:val="21"/>
                      <w:szCs w:val="21"/>
                      <w:vertAlign w:val="baseline"/>
                      <w:lang w:val="en-US" w:eastAsia="zh-CN"/>
                    </w:rPr>
                  </w:pPr>
                  <w:r>
                    <w:rPr>
                      <w:rFonts w:hint="eastAsia" w:ascii="宋体" w:hAnsi="宋体" w:eastAsia="宋体" w:cs="宋体"/>
                      <w:b w:val="0"/>
                      <w:bCs/>
                      <w:color w:val="auto"/>
                      <w:kern w:val="2"/>
                      <w:sz w:val="21"/>
                      <w:szCs w:val="21"/>
                      <w:vertAlign w:val="baseline"/>
                      <w:lang w:val="en-US" w:eastAsia="zh-CN"/>
                    </w:rPr>
                    <w:t>2.0</w:t>
                  </w:r>
                </w:p>
              </w:tc>
            </w:tr>
          </w:tbl>
          <w:p w14:paraId="682F9F5C">
            <w:pPr>
              <w:keepNext w:val="0"/>
              <w:keepLines w:val="0"/>
              <w:suppressLineNumbers w:val="0"/>
              <w:spacing w:before="0" w:beforeAutospacing="0" w:after="0" w:afterAutospacing="0" w:line="360" w:lineRule="auto"/>
              <w:ind w:left="0" w:right="0"/>
              <w:jc w:val="center"/>
              <w:rPr>
                <w:rStyle w:val="61"/>
                <w:rFonts w:hint="eastAsia" w:ascii="宋体" w:hAnsi="宋体" w:eastAsia="宋体" w:cs="宋体"/>
                <w:color w:val="auto"/>
                <w:vertAlign w:val="baseline"/>
                <w:lang w:val="en-US" w:eastAsia="zh-CN"/>
              </w:rPr>
            </w:pPr>
            <w:r>
              <w:rPr>
                <w:rStyle w:val="61"/>
                <w:rFonts w:hint="eastAsia" w:ascii="宋体" w:hAnsi="宋体" w:eastAsia="宋体" w:cs="宋体"/>
                <w:b/>
                <w:bCs/>
                <w:color w:val="auto"/>
                <w:sz w:val="21"/>
                <w:szCs w:val="21"/>
              </w:rPr>
              <w:t>表5-</w:t>
            </w:r>
            <w:r>
              <w:rPr>
                <w:rStyle w:val="61"/>
                <w:rFonts w:hint="eastAsia" w:ascii="宋体" w:hAnsi="宋体" w:eastAsia="宋体" w:cs="宋体"/>
                <w:b/>
                <w:bCs/>
                <w:color w:val="auto"/>
                <w:sz w:val="21"/>
                <w:szCs w:val="21"/>
                <w:lang w:val="en-US" w:eastAsia="zh-CN"/>
              </w:rPr>
              <w:t xml:space="preserve">8 </w:t>
            </w:r>
            <w:r>
              <w:rPr>
                <w:rStyle w:val="61"/>
                <w:rFonts w:hint="eastAsia" w:ascii="宋体" w:hAnsi="宋体" w:eastAsia="宋体" w:cs="宋体"/>
                <w:b/>
                <w:bCs/>
                <w:color w:val="auto"/>
                <w:sz w:val="21"/>
                <w:szCs w:val="21"/>
              </w:rPr>
              <w:t xml:space="preserve"> </w:t>
            </w:r>
            <w:r>
              <w:rPr>
                <w:rStyle w:val="61"/>
                <w:rFonts w:hint="eastAsia" w:ascii="宋体" w:hAnsi="宋体" w:eastAsia="宋体" w:cs="宋体"/>
                <w:b/>
                <w:bCs/>
                <w:color w:val="auto"/>
                <w:sz w:val="21"/>
                <w:szCs w:val="21"/>
                <w:lang w:eastAsia="zh-CN"/>
              </w:rPr>
              <w:t>本项目粉尘无组织排放情况汇总</w:t>
            </w:r>
          </w:p>
          <w:tbl>
            <w:tblPr>
              <w:tblStyle w:val="20"/>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665"/>
              <w:gridCol w:w="1377"/>
              <w:gridCol w:w="1376"/>
              <w:gridCol w:w="1377"/>
              <w:gridCol w:w="1377"/>
              <w:gridCol w:w="1378"/>
            </w:tblGrid>
            <w:tr w14:paraId="56CC4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1088" w:type="dxa"/>
                  <w:vAlign w:val="center"/>
                </w:tcPr>
                <w:p w14:paraId="6B8F365B">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污染物</w:t>
                  </w:r>
                </w:p>
              </w:tc>
              <w:tc>
                <w:tcPr>
                  <w:tcW w:w="1665" w:type="dxa"/>
                  <w:vAlign w:val="center"/>
                </w:tcPr>
                <w:p w14:paraId="4D56E162">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产生位置</w:t>
                  </w:r>
                </w:p>
              </w:tc>
              <w:tc>
                <w:tcPr>
                  <w:tcW w:w="1377" w:type="dxa"/>
                  <w:vAlign w:val="center"/>
                </w:tcPr>
                <w:p w14:paraId="3A1F7164">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产生工序</w:t>
                  </w:r>
                </w:p>
              </w:tc>
              <w:tc>
                <w:tcPr>
                  <w:tcW w:w="1376" w:type="dxa"/>
                  <w:vAlign w:val="center"/>
                </w:tcPr>
                <w:p w14:paraId="1D2EFC1D">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排放量</w:t>
                  </w:r>
                </w:p>
              </w:tc>
              <w:tc>
                <w:tcPr>
                  <w:tcW w:w="1377" w:type="dxa"/>
                  <w:vAlign w:val="center"/>
                </w:tcPr>
                <w:p w14:paraId="53128055">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排放源强</w:t>
                  </w:r>
                </w:p>
              </w:tc>
              <w:tc>
                <w:tcPr>
                  <w:tcW w:w="1377" w:type="dxa"/>
                  <w:vAlign w:val="center"/>
                </w:tcPr>
                <w:p w14:paraId="2044D992">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无组织排放源面积</w:t>
                  </w:r>
                </w:p>
              </w:tc>
              <w:tc>
                <w:tcPr>
                  <w:tcW w:w="1378" w:type="dxa"/>
                  <w:vAlign w:val="center"/>
                </w:tcPr>
                <w:p w14:paraId="4EA046EE">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面源高度</w:t>
                  </w:r>
                </w:p>
              </w:tc>
            </w:tr>
            <w:tr w14:paraId="7231D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88" w:type="dxa"/>
                  <w:vMerge w:val="restart"/>
                  <w:vAlign w:val="center"/>
                </w:tcPr>
                <w:p w14:paraId="6C5D4749">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subscript"/>
                      <w:lang w:val="en-US" w:eastAsia="zh-CN"/>
                    </w:rPr>
                  </w:pPr>
                  <w:r>
                    <w:rPr>
                      <w:rStyle w:val="61"/>
                      <w:rFonts w:hint="eastAsia" w:ascii="宋体" w:hAnsi="宋体" w:eastAsia="宋体" w:cs="宋体"/>
                      <w:color w:val="auto"/>
                      <w:sz w:val="21"/>
                      <w:szCs w:val="21"/>
                      <w:vertAlign w:val="baseline"/>
                      <w:lang w:val="en-US" w:eastAsia="zh-CN"/>
                    </w:rPr>
                    <w:t>粉尘</w:t>
                  </w:r>
                </w:p>
              </w:tc>
              <w:tc>
                <w:tcPr>
                  <w:tcW w:w="1665" w:type="dxa"/>
                  <w:vAlign w:val="center"/>
                </w:tcPr>
                <w:p w14:paraId="631D2B63">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生产车间</w:t>
                  </w:r>
                </w:p>
              </w:tc>
              <w:tc>
                <w:tcPr>
                  <w:tcW w:w="1377" w:type="dxa"/>
                  <w:vAlign w:val="center"/>
                </w:tcPr>
                <w:p w14:paraId="21D0B8D5">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破碎、磁选</w:t>
                  </w:r>
                </w:p>
              </w:tc>
              <w:tc>
                <w:tcPr>
                  <w:tcW w:w="1376" w:type="dxa"/>
                  <w:vAlign w:val="center"/>
                </w:tcPr>
                <w:p w14:paraId="7C5EF194">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0.3t/a</w:t>
                  </w:r>
                </w:p>
              </w:tc>
              <w:tc>
                <w:tcPr>
                  <w:tcW w:w="1377" w:type="dxa"/>
                  <w:vAlign w:val="center"/>
                </w:tcPr>
                <w:p w14:paraId="2F706E2B">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0.125kg/h</w:t>
                  </w:r>
                </w:p>
              </w:tc>
              <w:tc>
                <w:tcPr>
                  <w:tcW w:w="1377" w:type="dxa"/>
                  <w:vAlign w:val="center"/>
                </w:tcPr>
                <w:p w14:paraId="0E21C671">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superscript"/>
                      <w:lang w:val="en-US" w:eastAsia="zh-CN"/>
                    </w:rPr>
                  </w:pPr>
                  <w:r>
                    <w:rPr>
                      <w:rStyle w:val="61"/>
                      <w:rFonts w:hint="eastAsia" w:ascii="宋体" w:hAnsi="宋体" w:eastAsia="宋体" w:cs="宋体"/>
                      <w:color w:val="auto"/>
                      <w:sz w:val="21"/>
                      <w:szCs w:val="21"/>
                      <w:vertAlign w:val="baseline"/>
                      <w:lang w:val="en-US" w:eastAsia="zh-CN"/>
                    </w:rPr>
                    <w:t>5120m</w:t>
                  </w:r>
                  <w:r>
                    <w:rPr>
                      <w:rStyle w:val="61"/>
                      <w:rFonts w:hint="eastAsia" w:ascii="宋体" w:hAnsi="宋体" w:eastAsia="宋体" w:cs="宋体"/>
                      <w:color w:val="auto"/>
                      <w:sz w:val="21"/>
                      <w:szCs w:val="21"/>
                      <w:vertAlign w:val="superscript"/>
                      <w:lang w:val="en-US" w:eastAsia="zh-CN"/>
                    </w:rPr>
                    <w:t>2</w:t>
                  </w:r>
                </w:p>
              </w:tc>
              <w:tc>
                <w:tcPr>
                  <w:tcW w:w="1378" w:type="dxa"/>
                  <w:vAlign w:val="center"/>
                </w:tcPr>
                <w:p w14:paraId="093E93B7">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8m</w:t>
                  </w:r>
                </w:p>
              </w:tc>
            </w:tr>
            <w:tr w14:paraId="025A3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88" w:type="dxa"/>
                  <w:vMerge w:val="continue"/>
                  <w:vAlign w:val="center"/>
                </w:tcPr>
                <w:p w14:paraId="23A3CE10">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subscript"/>
                      <w:lang w:val="en-US" w:eastAsia="zh-CN"/>
                    </w:rPr>
                  </w:pPr>
                </w:p>
              </w:tc>
              <w:tc>
                <w:tcPr>
                  <w:tcW w:w="1665" w:type="dxa"/>
                  <w:vAlign w:val="center"/>
                </w:tcPr>
                <w:p w14:paraId="4AF1ED76">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生产车间</w:t>
                  </w:r>
                </w:p>
              </w:tc>
              <w:tc>
                <w:tcPr>
                  <w:tcW w:w="1377" w:type="dxa"/>
                  <w:vAlign w:val="center"/>
                </w:tcPr>
                <w:p w14:paraId="7477FB5F">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装卸</w:t>
                  </w:r>
                </w:p>
              </w:tc>
              <w:tc>
                <w:tcPr>
                  <w:tcW w:w="1376" w:type="dxa"/>
                  <w:vAlign w:val="center"/>
                </w:tcPr>
                <w:p w14:paraId="3A7FBED1">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0.1/a</w:t>
                  </w:r>
                </w:p>
              </w:tc>
              <w:tc>
                <w:tcPr>
                  <w:tcW w:w="1377" w:type="dxa"/>
                  <w:vAlign w:val="center"/>
                </w:tcPr>
                <w:p w14:paraId="27B1F66F">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0.042kg/h</w:t>
                  </w:r>
                </w:p>
              </w:tc>
              <w:tc>
                <w:tcPr>
                  <w:tcW w:w="1377" w:type="dxa"/>
                  <w:vAlign w:val="center"/>
                </w:tcPr>
                <w:p w14:paraId="694CF311">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superscript"/>
                      <w:lang w:val="en-US" w:eastAsia="zh-CN"/>
                    </w:rPr>
                  </w:pPr>
                  <w:r>
                    <w:rPr>
                      <w:rStyle w:val="61"/>
                      <w:rFonts w:hint="eastAsia" w:ascii="宋体" w:hAnsi="宋体" w:eastAsia="宋体" w:cs="宋体"/>
                      <w:color w:val="auto"/>
                      <w:sz w:val="21"/>
                      <w:szCs w:val="21"/>
                      <w:vertAlign w:val="baseline"/>
                      <w:lang w:val="en-US" w:eastAsia="zh-CN"/>
                    </w:rPr>
                    <w:t>5120m</w:t>
                  </w:r>
                  <w:r>
                    <w:rPr>
                      <w:rStyle w:val="61"/>
                      <w:rFonts w:hint="eastAsia" w:ascii="宋体" w:hAnsi="宋体" w:eastAsia="宋体" w:cs="宋体"/>
                      <w:color w:val="auto"/>
                      <w:sz w:val="21"/>
                      <w:szCs w:val="21"/>
                      <w:vertAlign w:val="superscript"/>
                      <w:lang w:val="en-US" w:eastAsia="zh-CN"/>
                    </w:rPr>
                    <w:t>2</w:t>
                  </w:r>
                </w:p>
              </w:tc>
              <w:tc>
                <w:tcPr>
                  <w:tcW w:w="1378" w:type="dxa"/>
                  <w:vAlign w:val="center"/>
                </w:tcPr>
                <w:p w14:paraId="1A09DFC4">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8m</w:t>
                  </w:r>
                </w:p>
              </w:tc>
            </w:tr>
            <w:tr w14:paraId="78EBB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88" w:type="dxa"/>
                  <w:vAlign w:val="center"/>
                </w:tcPr>
                <w:p w14:paraId="0EDE28B0">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subscript"/>
                      <w:lang w:val="en-US" w:eastAsia="zh-CN"/>
                    </w:rPr>
                  </w:pPr>
                  <w:r>
                    <w:rPr>
                      <w:rStyle w:val="61"/>
                      <w:rFonts w:hint="eastAsia" w:ascii="宋体" w:hAnsi="宋体" w:eastAsia="宋体" w:cs="宋体"/>
                      <w:color w:val="auto"/>
                      <w:sz w:val="21"/>
                      <w:szCs w:val="21"/>
                      <w:vertAlign w:val="baseline"/>
                      <w:lang w:val="en-US" w:eastAsia="zh-CN"/>
                    </w:rPr>
                    <w:t>扬尘</w:t>
                  </w:r>
                </w:p>
              </w:tc>
              <w:tc>
                <w:tcPr>
                  <w:tcW w:w="1665" w:type="dxa"/>
                  <w:vAlign w:val="center"/>
                </w:tcPr>
                <w:p w14:paraId="78667C37">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生产车间、厂区</w:t>
                  </w:r>
                </w:p>
              </w:tc>
              <w:tc>
                <w:tcPr>
                  <w:tcW w:w="1377" w:type="dxa"/>
                  <w:vAlign w:val="center"/>
                </w:tcPr>
                <w:p w14:paraId="1F9C47C3">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运输</w:t>
                  </w:r>
                </w:p>
              </w:tc>
              <w:tc>
                <w:tcPr>
                  <w:tcW w:w="1376" w:type="dxa"/>
                  <w:vAlign w:val="center"/>
                </w:tcPr>
                <w:p w14:paraId="162854DD">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6.804kg/a</w:t>
                  </w:r>
                </w:p>
              </w:tc>
              <w:tc>
                <w:tcPr>
                  <w:tcW w:w="1377" w:type="dxa"/>
                  <w:vAlign w:val="center"/>
                </w:tcPr>
                <w:p w14:paraId="34FD32EE">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0.0025kg/h</w:t>
                  </w:r>
                </w:p>
              </w:tc>
              <w:tc>
                <w:tcPr>
                  <w:tcW w:w="1377" w:type="dxa"/>
                  <w:vAlign w:val="center"/>
                </w:tcPr>
                <w:p w14:paraId="1C12927E">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5120m</w:t>
                  </w:r>
                  <w:r>
                    <w:rPr>
                      <w:rStyle w:val="61"/>
                      <w:rFonts w:hint="eastAsia" w:ascii="宋体" w:hAnsi="宋体" w:eastAsia="宋体" w:cs="宋体"/>
                      <w:color w:val="auto"/>
                      <w:sz w:val="21"/>
                      <w:szCs w:val="21"/>
                      <w:vertAlign w:val="superscript"/>
                      <w:lang w:val="en-US" w:eastAsia="zh-CN"/>
                    </w:rPr>
                    <w:t>2</w:t>
                  </w:r>
                </w:p>
              </w:tc>
              <w:tc>
                <w:tcPr>
                  <w:tcW w:w="1378" w:type="dxa"/>
                  <w:vAlign w:val="center"/>
                </w:tcPr>
                <w:p w14:paraId="74F87C38">
                  <w:pPr>
                    <w:keepNext w:val="0"/>
                    <w:keepLines w:val="0"/>
                    <w:suppressLineNumbers w:val="0"/>
                    <w:spacing w:before="0" w:beforeAutospacing="0" w:after="0" w:afterAutospacing="0" w:line="240" w:lineRule="auto"/>
                    <w:ind w:left="0" w:right="0"/>
                    <w:jc w:val="center"/>
                    <w:rPr>
                      <w:rStyle w:val="61"/>
                      <w:rFonts w:hint="eastAsia" w:ascii="宋体" w:hAnsi="宋体" w:eastAsia="宋体" w:cs="宋体"/>
                      <w:color w:val="auto"/>
                      <w:sz w:val="21"/>
                      <w:szCs w:val="21"/>
                      <w:vertAlign w:val="baseline"/>
                      <w:lang w:val="en-US" w:eastAsia="zh-CN"/>
                    </w:rPr>
                  </w:pPr>
                  <w:r>
                    <w:rPr>
                      <w:rStyle w:val="61"/>
                      <w:rFonts w:hint="eastAsia" w:ascii="宋体" w:hAnsi="宋体" w:eastAsia="宋体" w:cs="宋体"/>
                      <w:color w:val="auto"/>
                      <w:sz w:val="21"/>
                      <w:szCs w:val="21"/>
                      <w:vertAlign w:val="baseline"/>
                      <w:lang w:val="en-US" w:eastAsia="zh-CN"/>
                    </w:rPr>
                    <w:t>8m</w:t>
                  </w:r>
                </w:p>
              </w:tc>
            </w:tr>
          </w:tbl>
          <w:p w14:paraId="5E6DD630">
            <w:pPr>
              <w:spacing w:line="360" w:lineRule="auto"/>
              <w:jc w:val="both"/>
              <w:rPr>
                <w:rFonts w:hint="eastAsia" w:ascii="宋体" w:hAnsi="宋体" w:eastAsia="宋体" w:cs="宋体"/>
                <w:b w:val="0"/>
                <w:bCs w:val="0"/>
                <w:color w:val="auto"/>
                <w:sz w:val="24"/>
                <w:szCs w:val="24"/>
                <w:lang w:eastAsia="zh-CN"/>
              </w:rPr>
            </w:pPr>
          </w:p>
          <w:p w14:paraId="27C84765">
            <w:pPr>
              <w:spacing w:line="360" w:lineRule="auto"/>
              <w:ind w:firstLine="48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、固体废物</w:t>
            </w:r>
          </w:p>
          <w:p w14:paraId="078E83A8">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本项目营运期固体废物主要包括生产过程中产生的废</w:t>
            </w:r>
            <w:r>
              <w:rPr>
                <w:rFonts w:hint="eastAsia" w:ascii="宋体" w:hAnsi="宋体" w:eastAsia="宋体" w:cs="宋体"/>
                <w:color w:val="auto"/>
                <w:sz w:val="24"/>
                <w:szCs w:val="24"/>
                <w:lang w:eastAsia="zh-CN"/>
              </w:rPr>
              <w:t>橡胶</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废塑料</w:t>
            </w:r>
            <w:r>
              <w:rPr>
                <w:rFonts w:hint="eastAsia" w:ascii="宋体" w:hAnsi="宋体" w:eastAsia="宋体" w:cs="宋体"/>
                <w:color w:val="auto"/>
                <w:sz w:val="24"/>
                <w:szCs w:val="24"/>
              </w:rPr>
              <w:t>、除尘器收尘灰、生活垃圾、</w:t>
            </w:r>
            <w:r>
              <w:rPr>
                <w:rFonts w:hint="eastAsia" w:ascii="宋体" w:hAnsi="宋体" w:eastAsia="宋体" w:cs="宋体"/>
                <w:color w:val="auto"/>
                <w:sz w:val="24"/>
                <w:szCs w:val="24"/>
                <w:lang w:eastAsia="zh-CN"/>
              </w:rPr>
              <w:t>化粪池</w:t>
            </w:r>
            <w:r>
              <w:rPr>
                <w:rFonts w:hint="eastAsia" w:ascii="宋体" w:hAnsi="宋体" w:eastAsia="宋体" w:cs="宋体"/>
                <w:color w:val="auto"/>
                <w:sz w:val="24"/>
                <w:szCs w:val="24"/>
              </w:rPr>
              <w:t>污泥等一般废物</w:t>
            </w:r>
            <w:r>
              <w:rPr>
                <w:rFonts w:hint="eastAsia" w:ascii="宋体" w:hAnsi="宋体" w:eastAsia="宋体" w:cs="宋体"/>
                <w:color w:val="auto"/>
                <w:sz w:val="24"/>
                <w:szCs w:val="24"/>
                <w:lang w:eastAsia="zh-CN"/>
              </w:rPr>
              <w:t>；废液压油、废含油抹布及手套等</w:t>
            </w:r>
            <w:r>
              <w:rPr>
                <w:rFonts w:hint="eastAsia" w:ascii="宋体" w:hAnsi="宋体" w:eastAsia="宋体" w:cs="宋体"/>
                <w:color w:val="auto"/>
                <w:sz w:val="24"/>
                <w:szCs w:val="24"/>
              </w:rPr>
              <w:t>危险废物。</w:t>
            </w:r>
          </w:p>
          <w:p w14:paraId="0023395B">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（1）一般废物</w:t>
            </w:r>
          </w:p>
          <w:p w14:paraId="3D64D149">
            <w:pPr>
              <w:spacing w:line="360" w:lineRule="auto"/>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①</w:t>
            </w:r>
            <w:r>
              <w:rPr>
                <w:rFonts w:hint="eastAsia" w:ascii="宋体" w:hAnsi="宋体" w:eastAsia="宋体" w:cs="宋体"/>
                <w:color w:val="auto"/>
                <w:sz w:val="24"/>
                <w:szCs w:val="24"/>
                <w:lang w:eastAsia="zh-CN"/>
              </w:rPr>
              <w:t>磁选固废</w:t>
            </w:r>
          </w:p>
          <w:p w14:paraId="1F94B37F">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磁选工序会产生</w:t>
            </w:r>
            <w:r>
              <w:rPr>
                <w:rFonts w:hint="eastAsia" w:ascii="宋体" w:hAnsi="宋体" w:eastAsia="宋体" w:cs="宋体"/>
                <w:color w:val="auto"/>
                <w:sz w:val="24"/>
                <w:szCs w:val="24"/>
              </w:rPr>
              <w:t>废塑料废橡胶</w:t>
            </w:r>
            <w:r>
              <w:rPr>
                <w:rFonts w:hint="eastAsia" w:ascii="宋体" w:hAnsi="宋体" w:eastAsia="宋体" w:cs="宋体"/>
                <w:color w:val="auto"/>
                <w:sz w:val="24"/>
                <w:szCs w:val="24"/>
                <w:lang w:eastAsia="zh-CN"/>
              </w:rPr>
              <w:t>、土石、纤维等</w:t>
            </w:r>
            <w:r>
              <w:rPr>
                <w:rFonts w:hint="eastAsia" w:ascii="宋体" w:hAnsi="宋体" w:eastAsia="宋体" w:cs="宋体"/>
                <w:color w:val="auto"/>
                <w:sz w:val="24"/>
                <w:szCs w:val="24"/>
              </w:rPr>
              <w:t>等非金属物质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由输送机落至地面归堆。</w:t>
            </w:r>
            <w:r>
              <w:rPr>
                <w:rFonts w:hint="eastAsia" w:ascii="宋体" w:hAnsi="宋体" w:eastAsia="宋体" w:cs="宋体"/>
                <w:color w:val="auto"/>
                <w:sz w:val="24"/>
                <w:szCs w:val="24"/>
                <w:lang w:eastAsia="zh-CN"/>
              </w:rPr>
              <w:t>根据类比</w:t>
            </w:r>
            <w:r>
              <w:rPr>
                <w:rFonts w:hint="eastAsia" w:ascii="宋体" w:hAnsi="宋体" w:eastAsia="宋体" w:cs="宋体"/>
                <w:color w:val="auto"/>
                <w:sz w:val="24"/>
                <w:szCs w:val="24"/>
              </w:rPr>
              <w:t>资料，</w:t>
            </w:r>
            <w:r>
              <w:rPr>
                <w:rFonts w:hint="eastAsia" w:ascii="宋体" w:hAnsi="宋体" w:eastAsia="宋体" w:cs="宋体"/>
                <w:color w:val="auto"/>
                <w:sz w:val="24"/>
                <w:szCs w:val="24"/>
                <w:lang w:eastAsia="zh-CN"/>
              </w:rPr>
              <w:t>此类</w:t>
            </w:r>
            <w:r>
              <w:rPr>
                <w:rFonts w:hint="eastAsia" w:ascii="宋体" w:hAnsi="宋体" w:eastAsia="宋体" w:cs="宋体"/>
                <w:color w:val="auto"/>
                <w:sz w:val="24"/>
                <w:szCs w:val="24"/>
              </w:rPr>
              <w:t>产生量约为</w:t>
            </w:r>
            <w:r>
              <w:rPr>
                <w:rFonts w:hint="eastAsia" w:ascii="宋体" w:hAnsi="宋体" w:eastAsia="宋体" w:cs="宋体"/>
                <w:color w:val="auto"/>
                <w:sz w:val="24"/>
                <w:szCs w:val="24"/>
                <w:lang w:eastAsia="zh-CN"/>
              </w:rPr>
              <w:t>年破碎废钢材量的</w:t>
            </w:r>
            <w:r>
              <w:rPr>
                <w:rFonts w:hint="eastAsia" w:ascii="宋体" w:hAnsi="宋体" w:eastAsia="宋体" w:cs="宋体"/>
                <w:color w:val="auto"/>
                <w:sz w:val="24"/>
                <w:szCs w:val="24"/>
                <w:lang w:val="en-US" w:eastAsia="zh-CN"/>
              </w:rPr>
              <w:t>0.2‰，即10</w:t>
            </w:r>
            <w:r>
              <w:rPr>
                <w:rFonts w:hint="eastAsia" w:ascii="宋体" w:hAnsi="宋体" w:eastAsia="宋体" w:cs="宋体"/>
                <w:color w:val="auto"/>
                <w:sz w:val="24"/>
                <w:szCs w:val="24"/>
              </w:rPr>
              <w:t>t/a，集中收集后</w:t>
            </w:r>
            <w:r>
              <w:rPr>
                <w:rFonts w:hint="eastAsia" w:ascii="宋体" w:hAnsi="宋体" w:eastAsia="宋体" w:cs="宋体"/>
                <w:color w:val="auto"/>
                <w:sz w:val="24"/>
                <w:szCs w:val="24"/>
                <w:lang w:eastAsia="zh-CN"/>
              </w:rPr>
              <w:t>汇同生活垃圾一起交由环卫部门清运处理</w:t>
            </w:r>
            <w:r>
              <w:rPr>
                <w:rFonts w:hint="eastAsia" w:ascii="宋体" w:hAnsi="宋体" w:eastAsia="宋体" w:cs="宋体"/>
                <w:color w:val="auto"/>
                <w:sz w:val="24"/>
                <w:szCs w:val="24"/>
              </w:rPr>
              <w:t>。</w:t>
            </w:r>
          </w:p>
          <w:p w14:paraId="4A961E04">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②除尘器收尘灰</w:t>
            </w:r>
          </w:p>
          <w:p w14:paraId="743967C5">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本项目设置一台</w:t>
            </w:r>
            <w:r>
              <w:rPr>
                <w:rFonts w:hint="eastAsia" w:ascii="宋体" w:hAnsi="宋体" w:eastAsia="宋体" w:cs="宋体"/>
                <w:color w:val="auto"/>
                <w:sz w:val="24"/>
                <w:szCs w:val="24"/>
                <w:lang w:eastAsia="zh-CN"/>
              </w:rPr>
              <w:t>脉冲袋式</w:t>
            </w:r>
            <w:r>
              <w:rPr>
                <w:rFonts w:hint="eastAsia" w:ascii="宋体" w:hAnsi="宋体" w:eastAsia="宋体" w:cs="宋体"/>
                <w:color w:val="auto"/>
                <w:sz w:val="24"/>
                <w:szCs w:val="24"/>
              </w:rPr>
              <w:t>除尘器用于收集处理</w:t>
            </w:r>
            <w:r>
              <w:rPr>
                <w:rFonts w:hint="eastAsia" w:ascii="宋体" w:hAnsi="宋体" w:eastAsia="宋体" w:cs="宋体"/>
                <w:color w:val="auto"/>
                <w:sz w:val="24"/>
                <w:szCs w:val="24"/>
                <w:lang w:eastAsia="zh-CN"/>
              </w:rPr>
              <w:t>破碎</w:t>
            </w:r>
            <w:r>
              <w:rPr>
                <w:rFonts w:hint="eastAsia" w:ascii="宋体" w:hAnsi="宋体" w:eastAsia="宋体" w:cs="宋体"/>
                <w:color w:val="auto"/>
                <w:sz w:val="24"/>
                <w:szCs w:val="24"/>
              </w:rPr>
              <w:t>过程中产生的粉尘，经收集的粉尘量为</w:t>
            </w:r>
            <w:r>
              <w:rPr>
                <w:rFonts w:hint="eastAsia" w:ascii="宋体" w:hAnsi="宋体" w:eastAsia="宋体" w:cs="宋体"/>
                <w:color w:val="auto"/>
                <w:sz w:val="24"/>
                <w:szCs w:val="24"/>
                <w:lang w:val="en-US" w:eastAsia="zh-CN"/>
              </w:rPr>
              <w:t>5.643t/a</w:t>
            </w:r>
            <w:r>
              <w:rPr>
                <w:rFonts w:hint="eastAsia" w:ascii="宋体" w:hAnsi="宋体" w:eastAsia="宋体" w:cs="宋体"/>
                <w:color w:val="auto"/>
                <w:sz w:val="24"/>
                <w:szCs w:val="24"/>
              </w:rPr>
              <w:t>。除尘器收尘灰经收集后</w:t>
            </w:r>
            <w:r>
              <w:rPr>
                <w:rFonts w:hint="eastAsia" w:ascii="宋体" w:hAnsi="宋体" w:eastAsia="宋体" w:cs="宋体"/>
                <w:color w:val="auto"/>
                <w:sz w:val="24"/>
                <w:szCs w:val="24"/>
                <w:lang w:eastAsia="zh-CN"/>
              </w:rPr>
              <w:t>由环卫部门统一清运处置</w:t>
            </w:r>
            <w:r>
              <w:rPr>
                <w:rFonts w:hint="eastAsia" w:ascii="宋体" w:hAnsi="宋体" w:eastAsia="宋体" w:cs="宋体"/>
                <w:color w:val="auto"/>
                <w:sz w:val="24"/>
                <w:szCs w:val="24"/>
              </w:rPr>
              <w:t>。</w:t>
            </w:r>
          </w:p>
          <w:p w14:paraId="6D14571B">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③生活垃圾</w:t>
            </w:r>
          </w:p>
          <w:p w14:paraId="040F928D">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本项目劳动定员</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rPr>
              <w:t>人，生活垃圾产生量按0.</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kg/人·d计，则生活垃圾总量为</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kg/d</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4.5t/a</w:t>
            </w:r>
            <w:r>
              <w:rPr>
                <w:rFonts w:hint="eastAsia" w:ascii="宋体" w:hAnsi="宋体" w:eastAsia="宋体" w:cs="宋体"/>
                <w:color w:val="auto"/>
                <w:sz w:val="24"/>
                <w:szCs w:val="24"/>
              </w:rPr>
              <w:t>。生活垃圾经分类收集后存放于厂区内垃圾桶内，交由环卫部门进行</w:t>
            </w:r>
            <w:r>
              <w:rPr>
                <w:rFonts w:hint="eastAsia" w:ascii="宋体" w:hAnsi="宋体" w:eastAsia="宋体" w:cs="宋体"/>
                <w:color w:val="auto"/>
                <w:sz w:val="24"/>
                <w:szCs w:val="24"/>
                <w:lang w:eastAsia="zh-CN"/>
              </w:rPr>
              <w:t>清运</w:t>
            </w:r>
            <w:r>
              <w:rPr>
                <w:rFonts w:hint="eastAsia" w:ascii="宋体" w:hAnsi="宋体" w:eastAsia="宋体" w:cs="宋体"/>
                <w:color w:val="auto"/>
                <w:sz w:val="24"/>
                <w:szCs w:val="24"/>
              </w:rPr>
              <w:t>处理。</w:t>
            </w:r>
          </w:p>
          <w:p w14:paraId="5617BF5C">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⑤</w:t>
            </w:r>
            <w:r>
              <w:rPr>
                <w:rFonts w:hint="eastAsia" w:ascii="宋体" w:hAnsi="宋体" w:eastAsia="宋体" w:cs="宋体"/>
                <w:color w:val="auto"/>
                <w:sz w:val="24"/>
                <w:szCs w:val="24"/>
                <w:lang w:eastAsia="zh-CN"/>
              </w:rPr>
              <w:t>化粪</w:t>
            </w:r>
            <w:r>
              <w:rPr>
                <w:rFonts w:hint="eastAsia" w:ascii="宋体" w:hAnsi="宋体" w:eastAsia="宋体" w:cs="宋体"/>
                <w:color w:val="auto"/>
                <w:sz w:val="24"/>
                <w:szCs w:val="24"/>
              </w:rPr>
              <w:t>池污泥</w:t>
            </w:r>
          </w:p>
          <w:p w14:paraId="6F5228A0">
            <w:pPr>
              <w:pStyle w:val="2"/>
              <w:spacing w:beforeLines="0" w:afterLines="0" w:line="360" w:lineRule="auto"/>
              <w:ind w:left="0" w:leftChars="0" w:firstLine="480" w:firstLineChars="200"/>
              <w:rPr>
                <w:rFonts w:hint="eastAsia" w:ascii="宋体" w:hAnsi="宋体" w:eastAsia="宋体" w:cs="宋体"/>
                <w:color w:val="auto"/>
                <w:lang w:val="en-US" w:eastAsia="zh-CN"/>
              </w:rPr>
            </w:pPr>
            <w:r>
              <w:rPr>
                <w:rFonts w:hint="eastAsia" w:ascii="宋体" w:hAnsi="宋体" w:eastAsia="宋体" w:cs="宋体"/>
                <w:color w:val="auto"/>
                <w:sz w:val="24"/>
                <w:szCs w:val="24"/>
              </w:rPr>
              <w:t>本项目污水产生量为</w:t>
            </w:r>
            <w:r>
              <w:rPr>
                <w:rFonts w:hint="eastAsia" w:ascii="宋体" w:hAnsi="宋体" w:eastAsia="宋体" w:cs="宋体"/>
                <w:color w:val="auto"/>
                <w:sz w:val="24"/>
                <w:szCs w:val="24"/>
                <w:lang w:val="en-US" w:eastAsia="zh-CN"/>
              </w:rPr>
              <w:t>0.0864</w:t>
            </w:r>
            <w:r>
              <w:rPr>
                <w:rFonts w:hint="eastAsia" w:ascii="宋体" w:hAnsi="宋体" w:eastAsia="宋体" w:cs="宋体"/>
                <w:color w:val="auto"/>
                <w:sz w:val="24"/>
                <w:szCs w:val="24"/>
              </w:rPr>
              <w:t>万m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化粪</w:t>
            </w:r>
            <w:r>
              <w:rPr>
                <w:rFonts w:hint="eastAsia" w:ascii="宋体" w:hAnsi="宋体" w:eastAsia="宋体" w:cs="宋体"/>
                <w:color w:val="auto"/>
                <w:sz w:val="24"/>
                <w:szCs w:val="24"/>
              </w:rPr>
              <w:t>池污泥产生量按8kg/100m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·d（废水）计，本项目营运期污泥产生总量约为</w:t>
            </w:r>
            <w:r>
              <w:rPr>
                <w:rFonts w:hint="eastAsia" w:ascii="宋体" w:hAnsi="宋体" w:eastAsia="宋体" w:cs="宋体"/>
                <w:color w:val="auto"/>
                <w:sz w:val="24"/>
                <w:szCs w:val="24"/>
                <w:lang w:val="en-US" w:eastAsia="zh-CN"/>
              </w:rPr>
              <w:t>70</w:t>
            </w:r>
            <w:r>
              <w:rPr>
                <w:rFonts w:hint="eastAsia" w:ascii="宋体" w:hAnsi="宋体" w:eastAsia="宋体" w:cs="宋体"/>
                <w:color w:val="auto"/>
                <w:sz w:val="24"/>
                <w:szCs w:val="24"/>
              </w:rPr>
              <w:t>kg/a，</w:t>
            </w:r>
            <w:r>
              <w:rPr>
                <w:rFonts w:hint="eastAsia" w:ascii="宋体" w:hAnsi="宋体" w:eastAsia="宋体" w:cs="宋体"/>
                <w:color w:val="auto"/>
                <w:sz w:val="24"/>
                <w:szCs w:val="24"/>
                <w:lang w:eastAsia="zh-CN"/>
              </w:rPr>
              <w:t>化粪池由出租方维斯泰汽车零部件有限公司负责日常维护</w:t>
            </w:r>
            <w:r>
              <w:rPr>
                <w:rFonts w:hint="eastAsia" w:ascii="宋体" w:hAnsi="宋体" w:eastAsia="宋体" w:cs="宋体"/>
                <w:color w:val="auto"/>
                <w:sz w:val="24"/>
                <w:szCs w:val="24"/>
              </w:rPr>
              <w:t>。</w:t>
            </w:r>
            <w:r>
              <w:rPr>
                <w:rFonts w:hint="eastAsia" w:ascii="宋体" w:hAnsi="宋体" w:eastAsia="宋体" w:cs="宋体"/>
                <w:color w:val="auto"/>
                <w:lang w:val="en-US" w:eastAsia="zh-CN"/>
              </w:rPr>
              <w:t xml:space="preserve">  </w:t>
            </w:r>
          </w:p>
          <w:p w14:paraId="1DEE5B54">
            <w:pPr>
              <w:pStyle w:val="2"/>
              <w:spacing w:line="360" w:lineRule="auto"/>
              <w:ind w:firstLine="480" w:firstLineChars="200"/>
              <w:rPr>
                <w:rFonts w:hint="eastAsia" w:ascii="宋体" w:hAnsi="宋体" w:eastAsia="宋体" w:cs="宋体"/>
                <w:color w:val="auto"/>
                <w:lang w:eastAsia="zh-CN"/>
              </w:rPr>
            </w:pPr>
            <w:r>
              <w:rPr>
                <w:rFonts w:hint="eastAsia" w:ascii="宋体" w:hAnsi="宋体" w:eastAsia="宋体" w:cs="宋体"/>
                <w:color w:val="auto"/>
              </w:rPr>
              <w:fldChar w:fldCharType="begin"/>
            </w:r>
            <w:r>
              <w:rPr>
                <w:rFonts w:hint="eastAsia" w:ascii="宋体" w:hAnsi="宋体" w:eastAsia="宋体" w:cs="宋体"/>
                <w:color w:val="auto"/>
              </w:rPr>
              <w:instrText xml:space="preserve"> = 6 \* GB3 \* MERGEFORMAT </w:instrText>
            </w:r>
            <w:r>
              <w:rPr>
                <w:rFonts w:hint="eastAsia" w:ascii="宋体" w:hAnsi="宋体" w:eastAsia="宋体" w:cs="宋体"/>
                <w:color w:val="auto"/>
              </w:rPr>
              <w:fldChar w:fldCharType="separate"/>
            </w:r>
            <w:r>
              <w:rPr>
                <w:rFonts w:hint="eastAsia" w:ascii="宋体" w:hAnsi="宋体" w:eastAsia="宋体" w:cs="宋体"/>
                <w:color w:val="auto"/>
              </w:rPr>
              <w:t>⑥</w:t>
            </w:r>
            <w:r>
              <w:rPr>
                <w:rFonts w:hint="eastAsia" w:ascii="宋体" w:hAnsi="宋体" w:eastAsia="宋体" w:cs="宋体"/>
                <w:color w:val="auto"/>
              </w:rPr>
              <w:fldChar w:fldCharType="end"/>
            </w:r>
            <w:r>
              <w:rPr>
                <w:rFonts w:hint="eastAsia" w:ascii="宋体" w:hAnsi="宋体" w:eastAsia="宋体" w:cs="宋体"/>
                <w:color w:val="auto"/>
                <w:lang w:eastAsia="zh-CN"/>
              </w:rPr>
              <w:t>隔油池废油脂</w:t>
            </w:r>
          </w:p>
          <w:p w14:paraId="4074E61B">
            <w:pPr>
              <w:pStyle w:val="2"/>
              <w:spacing w:line="360" w:lineRule="auto"/>
              <w:ind w:firstLine="480" w:firstLineChars="200"/>
              <w:rPr>
                <w:rFonts w:hint="eastAsia" w:ascii="宋体" w:hAnsi="宋体" w:eastAsia="宋体" w:cs="宋体"/>
                <w:color w:val="auto"/>
                <w:lang w:val="en-US" w:eastAsia="zh-CN"/>
              </w:rPr>
            </w:pPr>
            <w:r>
              <w:rPr>
                <w:rFonts w:hint="eastAsia" w:ascii="宋体" w:hAnsi="宋体" w:eastAsia="宋体" w:cs="宋体"/>
                <w:color w:val="auto"/>
                <w:lang w:eastAsia="zh-CN"/>
              </w:rPr>
              <w:t>根据类比资料，本项目隔油池废油脂的产生量为</w:t>
            </w:r>
            <w:r>
              <w:rPr>
                <w:rFonts w:hint="eastAsia" w:ascii="宋体" w:hAnsi="宋体" w:eastAsia="宋体" w:cs="宋体"/>
                <w:color w:val="auto"/>
                <w:lang w:val="en-US" w:eastAsia="zh-CN"/>
              </w:rPr>
              <w:t>0.003t/a，根据《中华人民共和国固体废物污染环境防治法》第八十八条第三项关于“生活垃圾，是指在日常生活中或者为日常生活提供服务的活动中产生的固体废物以及法律、行政法规规定视为生活垃圾的固体废物”的规定，宾馆、饭店、企（事）业单位食堂等餐饮行业的活动属于为日常生活提供服务的活动，其产生的餐厨垃圾，包括废弃食用油脂属于生活垃圾范畴；其处理处置必须符合环境保护有关要求，防止对环境的污染。故本项目隔油池废油脂属于一般废物，评价要求企业将废油脂定期交由取得经营许可的餐厨垃圾收运单位清运处理。</w:t>
            </w:r>
          </w:p>
          <w:p w14:paraId="65F6D63A">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lang w:val="en-US" w:eastAsia="zh-CN"/>
              </w:rPr>
              <w:t>同时，根据国务院办公厅发布的《关于加强地沟油整治和餐厨废弃物管理的意见》 (国办发[2010]36号)的相关要求：餐厨垃圾收集采取集中配置、集中管理，隔油设施定期清掏，隔油设施上层浮油、池底污泥以及餐厨垃圾由桶装封闭收集后，暂存于单独区域，与其它办公生活垃圾分开收集，日产日清，在餐厨垃圾产生后24小时内将其交给收运单位，不得将餐厨垃圾交由未在城管部门建档备查的餐厨垃圾收运单位或个人收运、处理；应当与餐厨垃圾收运者签订餐厨垃圾收运合同或者协议，相关合同或者协议不得违反《中华人民共和国食品安全法》相关规定，不得将餐厨垃圾回收作为食品原料；厨垃圾收运者发生变更的，餐饮服务提供者应当及时向当地卫生和城管部门报告，更改档案记录；在装卸、运输过程中一定要防止滴、漏，采取封闭运输，以防产生二次污染。</w:t>
            </w:r>
          </w:p>
          <w:p w14:paraId="0AC0E290">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（2）危险废物</w:t>
            </w:r>
          </w:p>
          <w:p w14:paraId="78CDFAE2">
            <w:pPr>
              <w:spacing w:line="360" w:lineRule="auto"/>
              <w:ind w:firstLine="480"/>
              <w:rPr>
                <w:rFonts w:hint="eastAsia" w:ascii="宋体" w:hAnsi="宋体" w:eastAsia="宋体" w:cs="宋体"/>
                <w:color w:val="auto"/>
                <w:sz w:val="24"/>
                <w:szCs w:val="24"/>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1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sz w:val="24"/>
                <w:szCs w:val="24"/>
              </w:rPr>
              <w:t>①</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rPr>
              <w:t>废液压油：</w:t>
            </w:r>
            <w:r>
              <w:rPr>
                <w:rFonts w:hint="eastAsia" w:ascii="宋体" w:hAnsi="宋体" w:eastAsia="宋体" w:cs="宋体"/>
                <w:color w:val="auto"/>
                <w:sz w:val="24"/>
                <w:szCs w:val="24"/>
              </w:rPr>
              <w:t>企业液压设备运行一段时间后需要维护，在这过程中产生的废液压油需要定期更换，根据企业提供资料，项目液压油一般1~2年更换一次，每次更换量约0.0</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t。按一年更换一次计算，废液压油的产生量为0.0</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t/a。废液压油属于《国家危险废物名录》中的HW08：900-218-08类，为危险废物。</w:t>
            </w:r>
          </w:p>
          <w:p w14:paraId="64432EC8">
            <w:pPr>
              <w:spacing w:line="360" w:lineRule="auto"/>
              <w:ind w:firstLine="480"/>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2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sz w:val="24"/>
                <w:szCs w:val="24"/>
              </w:rPr>
              <w:t>②</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rPr>
              <w:t>废润滑油：</w:t>
            </w:r>
            <w:r>
              <w:rPr>
                <w:rFonts w:hint="eastAsia" w:ascii="宋体" w:hAnsi="宋体" w:eastAsia="宋体" w:cs="宋体"/>
                <w:color w:val="auto"/>
                <w:sz w:val="24"/>
                <w:szCs w:val="24"/>
              </w:rPr>
              <w:t>由于机械设备检修等状况会产生少量的废润滑油 ，根据业主提供资料，废润滑油的产生量约为0.0</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t/a，废润滑油属于《国家危险废物名录》中的HW08：900-217-08类，为危险废物</w:t>
            </w:r>
            <w:r>
              <w:rPr>
                <w:rFonts w:hint="eastAsia" w:ascii="宋体" w:hAnsi="宋体" w:eastAsia="宋体" w:cs="宋体"/>
                <w:color w:val="auto"/>
                <w:sz w:val="24"/>
                <w:szCs w:val="24"/>
                <w:lang w:eastAsia="zh-CN"/>
              </w:rPr>
              <w:t>。</w:t>
            </w:r>
          </w:p>
          <w:p w14:paraId="64D10052">
            <w:pPr>
              <w:spacing w:line="360" w:lineRule="auto"/>
              <w:ind w:firstLine="480"/>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3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sz w:val="24"/>
                <w:szCs w:val="24"/>
              </w:rPr>
              <w:t>③</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rPr>
              <w:t>废</w:t>
            </w:r>
            <w:r>
              <w:rPr>
                <w:rFonts w:hint="eastAsia" w:ascii="宋体" w:hAnsi="宋体" w:eastAsia="宋体" w:cs="宋体"/>
                <w:b/>
                <w:bCs/>
                <w:color w:val="auto"/>
                <w:sz w:val="24"/>
                <w:szCs w:val="24"/>
                <w:lang w:eastAsia="zh-CN"/>
              </w:rPr>
              <w:t>含油抹布和手套：</w:t>
            </w:r>
            <w:r>
              <w:rPr>
                <w:rFonts w:hint="eastAsia" w:ascii="宋体" w:hAnsi="宋体" w:eastAsia="宋体" w:cs="宋体"/>
                <w:b w:val="0"/>
                <w:bCs w:val="0"/>
                <w:color w:val="auto"/>
                <w:sz w:val="24"/>
                <w:szCs w:val="24"/>
                <w:lang w:val="en-US" w:eastAsia="zh-CN"/>
              </w:rPr>
              <w:t>营运期对机械设备维护和检修时产生的废含油手套抹布，产生量约为0.04t/a。属于《国家危险废物名录》中“HW49 其他废物/非特定行业/900-041-49 含有或直接沾染危险废物的废弃包装物、容器、清洗杂物”。</w:t>
            </w:r>
          </w:p>
          <w:p w14:paraId="704653C7">
            <w:pPr>
              <w:pStyle w:val="2"/>
              <w:spacing w:line="360" w:lineRule="auto"/>
              <w:ind w:firstLine="482" w:firstLineChars="200"/>
              <w:rPr>
                <w:rFonts w:hint="eastAsia" w:ascii="宋体" w:hAnsi="宋体" w:eastAsia="宋体" w:cs="宋体"/>
                <w:color w:val="auto"/>
              </w:rPr>
            </w:pPr>
            <w:r>
              <w:rPr>
                <w:rFonts w:hint="eastAsia" w:ascii="宋体" w:hAnsi="宋体" w:eastAsia="宋体" w:cs="宋体"/>
                <w:b/>
                <w:color w:val="auto"/>
              </w:rPr>
              <w:t>目前存在的环境问题：</w:t>
            </w:r>
            <w:r>
              <w:rPr>
                <w:rFonts w:hint="eastAsia" w:ascii="宋体" w:hAnsi="宋体" w:eastAsia="宋体" w:cs="宋体"/>
                <w:color w:val="auto"/>
              </w:rPr>
              <w:t>项目目前未设置危废暂存间用于存放项目生产过程中产生的危险固废，</w:t>
            </w:r>
            <w:r>
              <w:rPr>
                <w:rFonts w:hint="eastAsia" w:ascii="宋体" w:hAnsi="宋体" w:eastAsia="宋体" w:cs="宋体"/>
                <w:color w:val="auto"/>
                <w:lang w:eastAsia="zh-CN"/>
              </w:rPr>
              <w:t>危险废物未交由有资质的单位处理</w:t>
            </w:r>
            <w:r>
              <w:rPr>
                <w:rFonts w:hint="eastAsia" w:ascii="宋体" w:hAnsi="宋体" w:eastAsia="宋体" w:cs="宋体"/>
                <w:color w:val="auto"/>
              </w:rPr>
              <w:t>。</w:t>
            </w:r>
          </w:p>
          <w:p w14:paraId="52E15559">
            <w:pPr>
              <w:pStyle w:val="2"/>
              <w:spacing w:line="360" w:lineRule="auto"/>
              <w:ind w:firstLine="482" w:firstLineChars="200"/>
              <w:rPr>
                <w:rFonts w:hint="eastAsia" w:ascii="宋体" w:hAnsi="宋体" w:eastAsia="宋体" w:cs="宋体"/>
                <w:color w:val="auto"/>
              </w:rPr>
            </w:pPr>
            <w:r>
              <w:rPr>
                <w:rFonts w:hint="eastAsia" w:ascii="宋体" w:hAnsi="宋体" w:eastAsia="宋体" w:cs="宋体"/>
                <w:b/>
                <w:color w:val="auto"/>
              </w:rPr>
              <w:t>整改措施：</w:t>
            </w:r>
            <w:r>
              <w:rPr>
                <w:rFonts w:hint="eastAsia" w:ascii="宋体" w:hAnsi="宋体" w:eastAsia="宋体" w:cs="宋体"/>
                <w:color w:val="auto"/>
              </w:rPr>
              <w:t>按规范增设1间</w:t>
            </w:r>
            <w:r>
              <w:rPr>
                <w:rFonts w:hint="eastAsia" w:ascii="宋体" w:hAnsi="宋体" w:eastAsia="宋体" w:cs="宋体"/>
                <w:color w:val="auto"/>
                <w:lang w:val="en-US" w:eastAsia="zh-CN"/>
              </w:rPr>
              <w:t>10</w:t>
            </w:r>
            <w:r>
              <w:rPr>
                <w:rFonts w:hint="eastAsia" w:ascii="宋体" w:hAnsi="宋体" w:eastAsia="宋体" w:cs="宋体"/>
                <w:color w:val="auto"/>
              </w:rPr>
              <w:t>m</w:t>
            </w:r>
            <w:r>
              <w:rPr>
                <w:rFonts w:hint="eastAsia" w:ascii="宋体" w:hAnsi="宋体" w:eastAsia="宋体" w:cs="宋体"/>
                <w:color w:val="auto"/>
                <w:position w:val="8"/>
                <w:sz w:val="15"/>
              </w:rPr>
              <w:t xml:space="preserve">2 </w:t>
            </w:r>
            <w:r>
              <w:rPr>
                <w:rFonts w:hint="eastAsia" w:ascii="宋体" w:hAnsi="宋体" w:eastAsia="宋体" w:cs="宋体"/>
                <w:color w:val="auto"/>
              </w:rPr>
              <w:t>的危废暂存间，危险废物需经收集后暂存于危废暂存间，定期交有资质单位处理，危废暂存间设置及危废转运过程中，需严格按照下列要求进行：</w:t>
            </w:r>
          </w:p>
          <w:p w14:paraId="1576FD9A">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spacing w:val="-7"/>
              </w:rPr>
              <w:t>、严格按照《危险废物储存污染控制标准》</w:t>
            </w:r>
            <w:r>
              <w:rPr>
                <w:rFonts w:hint="eastAsia" w:ascii="宋体" w:hAnsi="宋体" w:eastAsia="宋体" w:cs="宋体"/>
                <w:color w:val="auto"/>
              </w:rPr>
              <w:t>（GB18597-2001）</w:t>
            </w:r>
            <w:r>
              <w:rPr>
                <w:rFonts w:hint="eastAsia" w:ascii="宋体" w:hAnsi="宋体" w:eastAsia="宋体" w:cs="宋体"/>
                <w:color w:val="auto"/>
                <w:spacing w:val="-2"/>
              </w:rPr>
              <w:t>设计要求，设防渗</w:t>
            </w:r>
            <w:r>
              <w:rPr>
                <w:rFonts w:hint="eastAsia" w:ascii="宋体" w:hAnsi="宋体" w:eastAsia="宋体" w:cs="宋体"/>
                <w:color w:val="auto"/>
              </w:rPr>
              <w:t xml:space="preserve">层，采取防渗混凝土+2mm </w:t>
            </w:r>
            <w:r>
              <w:rPr>
                <w:rFonts w:hint="eastAsia" w:ascii="宋体" w:hAnsi="宋体" w:eastAsia="宋体" w:cs="宋体"/>
                <w:color w:val="auto"/>
                <w:spacing w:val="-31"/>
              </w:rPr>
              <w:t xml:space="preserve">厚 </w:t>
            </w:r>
            <w:r>
              <w:rPr>
                <w:rFonts w:hint="eastAsia" w:ascii="宋体" w:hAnsi="宋体" w:eastAsia="宋体" w:cs="宋体"/>
                <w:color w:val="auto"/>
              </w:rPr>
              <w:t xml:space="preserve">HDPE </w:t>
            </w:r>
            <w:r>
              <w:rPr>
                <w:rFonts w:hint="eastAsia" w:ascii="宋体" w:hAnsi="宋体" w:eastAsia="宋体" w:cs="宋体"/>
                <w:color w:val="auto"/>
                <w:spacing w:val="-4"/>
              </w:rPr>
              <w:t xml:space="preserve">防渗层进行防渗、防腐处理，确保防渗系数 </w:t>
            </w:r>
            <w:r>
              <w:rPr>
                <w:rFonts w:hint="eastAsia" w:ascii="宋体" w:hAnsi="宋体" w:eastAsia="宋体" w:cs="宋体"/>
                <w:color w:val="auto"/>
              </w:rPr>
              <w:t>K≤1×10</w:t>
            </w:r>
            <w:r>
              <w:rPr>
                <w:rFonts w:hint="eastAsia" w:ascii="宋体" w:hAnsi="宋体" w:eastAsia="宋体" w:cs="宋体"/>
                <w:color w:val="auto"/>
                <w:position w:val="8"/>
                <w:sz w:val="15"/>
              </w:rPr>
              <w:t>-10</w:t>
            </w:r>
            <w:r>
              <w:rPr>
                <w:rFonts w:hint="eastAsia" w:ascii="宋体" w:hAnsi="宋体" w:eastAsia="宋体" w:cs="宋体"/>
                <w:color w:val="auto"/>
              </w:rPr>
              <w:t>cm/s，并严格做好防雨、防腐措施，防止造成地下水污染。</w:t>
            </w:r>
          </w:p>
          <w:p w14:paraId="39DD2B73">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B、危险废物的收集必须严格按照相关规定进行，禁止在非贮存地点（容器）倾倒、堆放危险废物或者将危险废物混入其他一般工业固体废物和生活垃圾中，各废物贮存需按照国家相关要求处置，贮存场所按照《环境保护图形标志——固体废物贮存（处置）</w:t>
            </w:r>
            <w:r>
              <w:rPr>
                <w:rFonts w:hint="eastAsia" w:ascii="宋体" w:hAnsi="宋体" w:eastAsia="宋体" w:cs="宋体"/>
                <w:color w:val="auto"/>
                <w:spacing w:val="-60"/>
              </w:rPr>
              <w:t>场》</w:t>
            </w:r>
            <w:r>
              <w:rPr>
                <w:rFonts w:hint="eastAsia" w:ascii="宋体" w:hAnsi="宋体" w:eastAsia="宋体" w:cs="宋体"/>
                <w:color w:val="auto"/>
              </w:rPr>
              <w:t>（GB15562.2-1995）设置警示标识。</w:t>
            </w:r>
          </w:p>
          <w:p w14:paraId="53B530F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rPr>
              <w:t>危险废物转运时必须安全转移，防止撒漏，且由具处理资质的单位接手。危险废物的处置需严格按照《危险废物转移联单管理办法》规定办理危险废物转移手续，并严格执行《危险废物转移联单管理办法》规定，防止二次污染。</w:t>
            </w:r>
          </w:p>
          <w:p w14:paraId="11A0C9DA">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rPr>
              <w:t>综上，经整改后项目各类固废的产生及治理措施见下表</w:t>
            </w:r>
            <w:r>
              <w:rPr>
                <w:rFonts w:hint="eastAsia" w:ascii="宋体" w:hAnsi="宋体" w:eastAsia="宋体" w:cs="宋体"/>
                <w:color w:val="auto"/>
                <w:sz w:val="24"/>
                <w:szCs w:val="24"/>
              </w:rPr>
              <w:t>表5-</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w:t>
            </w:r>
          </w:p>
          <w:p w14:paraId="6D11B7A5">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表5-</w:t>
            </w:r>
            <w:r>
              <w:rPr>
                <w:rFonts w:hint="eastAsia" w:ascii="宋体" w:hAnsi="宋体" w:eastAsia="宋体" w:cs="宋体"/>
                <w:b/>
                <w:bCs/>
                <w:color w:val="auto"/>
                <w:szCs w:val="21"/>
                <w:lang w:val="en-US" w:eastAsia="zh-CN"/>
              </w:rPr>
              <w:t>4</w:t>
            </w:r>
            <w:r>
              <w:rPr>
                <w:rFonts w:hint="eastAsia" w:ascii="宋体" w:hAnsi="宋体" w:eastAsia="宋体" w:cs="宋体"/>
                <w:b/>
                <w:bCs/>
                <w:color w:val="auto"/>
                <w:szCs w:val="21"/>
              </w:rPr>
              <w:t xml:space="preserve">  固体废物产生及治理措施</w:t>
            </w:r>
          </w:p>
          <w:tbl>
            <w:tblPr>
              <w:tblStyle w:val="19"/>
              <w:tblW w:w="10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7"/>
              <w:gridCol w:w="1274"/>
              <w:gridCol w:w="862"/>
              <w:gridCol w:w="850"/>
              <w:gridCol w:w="1363"/>
              <w:gridCol w:w="1025"/>
              <w:gridCol w:w="1988"/>
              <w:gridCol w:w="1015"/>
            </w:tblGrid>
            <w:tr w14:paraId="41656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7" w:type="dxa"/>
                  <w:shd w:val="clear" w:color="auto" w:fill="auto"/>
                  <w:vAlign w:val="center"/>
                </w:tcPr>
                <w:p w14:paraId="07E2721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废物名称</w:t>
                  </w:r>
                </w:p>
              </w:tc>
              <w:tc>
                <w:tcPr>
                  <w:tcW w:w="1274" w:type="dxa"/>
                  <w:shd w:val="clear" w:color="auto" w:fill="auto"/>
                  <w:vAlign w:val="center"/>
                </w:tcPr>
                <w:p w14:paraId="314B2BEF">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产生工序</w:t>
                  </w:r>
                </w:p>
              </w:tc>
              <w:tc>
                <w:tcPr>
                  <w:tcW w:w="862" w:type="dxa"/>
                  <w:shd w:val="clear" w:color="auto" w:fill="auto"/>
                  <w:vAlign w:val="center"/>
                </w:tcPr>
                <w:p w14:paraId="4A08EAF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属性</w:t>
                  </w:r>
                </w:p>
              </w:tc>
              <w:tc>
                <w:tcPr>
                  <w:tcW w:w="850" w:type="dxa"/>
                  <w:shd w:val="clear" w:color="auto" w:fill="auto"/>
                  <w:vAlign w:val="center"/>
                </w:tcPr>
                <w:p w14:paraId="34FB1A4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废物</w:t>
                  </w:r>
                </w:p>
                <w:p w14:paraId="2179C0E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类别</w:t>
                  </w:r>
                </w:p>
              </w:tc>
              <w:tc>
                <w:tcPr>
                  <w:tcW w:w="1363" w:type="dxa"/>
                  <w:shd w:val="clear" w:color="auto" w:fill="auto"/>
                  <w:vAlign w:val="center"/>
                </w:tcPr>
                <w:p w14:paraId="45D2546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废物代码</w:t>
                  </w:r>
                </w:p>
              </w:tc>
              <w:tc>
                <w:tcPr>
                  <w:tcW w:w="1025" w:type="dxa"/>
                  <w:shd w:val="clear" w:color="auto" w:fill="auto"/>
                  <w:vAlign w:val="center"/>
                </w:tcPr>
                <w:p w14:paraId="69E71A4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产生量</w:t>
                  </w:r>
                </w:p>
              </w:tc>
              <w:tc>
                <w:tcPr>
                  <w:tcW w:w="1988" w:type="dxa"/>
                  <w:shd w:val="clear" w:color="auto" w:fill="auto"/>
                  <w:vAlign w:val="center"/>
                </w:tcPr>
                <w:p w14:paraId="3BE7197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处置方式</w:t>
                  </w:r>
                </w:p>
              </w:tc>
              <w:tc>
                <w:tcPr>
                  <w:tcW w:w="1015" w:type="dxa"/>
                  <w:shd w:val="clear" w:color="auto" w:fill="auto"/>
                  <w:vAlign w:val="center"/>
                </w:tcPr>
                <w:p w14:paraId="4F48202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是否符合要求</w:t>
                  </w:r>
                </w:p>
              </w:tc>
            </w:tr>
            <w:tr w14:paraId="630AB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7" w:type="dxa"/>
                  <w:shd w:val="clear" w:color="auto" w:fill="auto"/>
                  <w:vAlign w:val="center"/>
                </w:tcPr>
                <w:p w14:paraId="52AABE3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w:t>
                  </w:r>
                  <w:r>
                    <w:rPr>
                      <w:rFonts w:hint="eastAsia" w:ascii="宋体" w:hAnsi="宋体" w:eastAsia="宋体" w:cs="宋体"/>
                      <w:color w:val="auto"/>
                      <w:sz w:val="21"/>
                      <w:szCs w:val="21"/>
                      <w:lang w:eastAsia="zh-CN"/>
                    </w:rPr>
                    <w:t>橡胶、塑料</w:t>
                  </w:r>
                </w:p>
              </w:tc>
              <w:tc>
                <w:tcPr>
                  <w:tcW w:w="1274" w:type="dxa"/>
                  <w:shd w:val="clear" w:color="auto" w:fill="auto"/>
                  <w:vAlign w:val="center"/>
                </w:tcPr>
                <w:p w14:paraId="07B1FD14">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磁选</w:t>
                  </w:r>
                </w:p>
              </w:tc>
              <w:tc>
                <w:tcPr>
                  <w:tcW w:w="862" w:type="dxa"/>
                  <w:vMerge w:val="restart"/>
                  <w:shd w:val="clear" w:color="auto" w:fill="auto"/>
                  <w:vAlign w:val="center"/>
                </w:tcPr>
                <w:p w14:paraId="2D701A6F">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一般</w:t>
                  </w:r>
                </w:p>
                <w:p w14:paraId="419E894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废物</w:t>
                  </w:r>
                </w:p>
              </w:tc>
              <w:tc>
                <w:tcPr>
                  <w:tcW w:w="850" w:type="dxa"/>
                  <w:shd w:val="clear" w:color="auto" w:fill="auto"/>
                  <w:vAlign w:val="center"/>
                </w:tcPr>
                <w:p w14:paraId="6FE9D94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363" w:type="dxa"/>
                  <w:shd w:val="clear" w:color="auto" w:fill="auto"/>
                  <w:vAlign w:val="center"/>
                </w:tcPr>
                <w:p w14:paraId="0C2A522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025" w:type="dxa"/>
                  <w:shd w:val="clear" w:color="auto" w:fill="auto"/>
                  <w:vAlign w:val="center"/>
                </w:tcPr>
                <w:p w14:paraId="64433D5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t/a</w:t>
                  </w:r>
                </w:p>
              </w:tc>
              <w:tc>
                <w:tcPr>
                  <w:tcW w:w="1988" w:type="dxa"/>
                  <w:shd w:val="clear" w:color="auto" w:fill="auto"/>
                  <w:vAlign w:val="center"/>
                </w:tcPr>
                <w:p w14:paraId="0389E57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环卫部门清运处理</w:t>
                  </w:r>
                </w:p>
              </w:tc>
              <w:tc>
                <w:tcPr>
                  <w:tcW w:w="1015" w:type="dxa"/>
                  <w:shd w:val="clear" w:color="auto" w:fill="auto"/>
                  <w:vAlign w:val="center"/>
                </w:tcPr>
                <w:p w14:paraId="3138C12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符合</w:t>
                  </w:r>
                </w:p>
              </w:tc>
            </w:tr>
            <w:tr w14:paraId="30B0B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7" w:type="dxa"/>
                  <w:shd w:val="clear" w:color="auto" w:fill="auto"/>
                  <w:vAlign w:val="center"/>
                </w:tcPr>
                <w:p w14:paraId="1E228FA0">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除尘器收尘灰</w:t>
                  </w:r>
                </w:p>
              </w:tc>
              <w:tc>
                <w:tcPr>
                  <w:tcW w:w="1274" w:type="dxa"/>
                  <w:shd w:val="clear" w:color="auto" w:fill="auto"/>
                  <w:vAlign w:val="center"/>
                </w:tcPr>
                <w:p w14:paraId="0EE9481A">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废气治理</w:t>
                  </w:r>
                </w:p>
              </w:tc>
              <w:tc>
                <w:tcPr>
                  <w:tcW w:w="862" w:type="dxa"/>
                  <w:vMerge w:val="continue"/>
                  <w:shd w:val="clear" w:color="auto" w:fill="auto"/>
                  <w:vAlign w:val="center"/>
                </w:tcPr>
                <w:p w14:paraId="7C43F6B9">
                  <w:pPr>
                    <w:spacing w:line="276" w:lineRule="auto"/>
                    <w:jc w:val="center"/>
                    <w:rPr>
                      <w:rFonts w:hint="eastAsia" w:ascii="宋体" w:hAnsi="宋体" w:eastAsia="宋体" w:cs="宋体"/>
                      <w:color w:val="auto"/>
                      <w:sz w:val="21"/>
                      <w:szCs w:val="21"/>
                    </w:rPr>
                  </w:pPr>
                </w:p>
              </w:tc>
              <w:tc>
                <w:tcPr>
                  <w:tcW w:w="850" w:type="dxa"/>
                  <w:shd w:val="clear" w:color="auto" w:fill="auto"/>
                  <w:vAlign w:val="center"/>
                </w:tcPr>
                <w:p w14:paraId="2913ABD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363" w:type="dxa"/>
                  <w:shd w:val="clear" w:color="auto" w:fill="auto"/>
                  <w:vAlign w:val="center"/>
                </w:tcPr>
                <w:p w14:paraId="3962023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025" w:type="dxa"/>
                  <w:shd w:val="clear" w:color="auto" w:fill="auto"/>
                  <w:vAlign w:val="center"/>
                </w:tcPr>
                <w:p w14:paraId="4AD98FB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1.98t</w:t>
                  </w:r>
                  <w:r>
                    <w:rPr>
                      <w:rFonts w:hint="eastAsia" w:ascii="宋体" w:hAnsi="宋体" w:eastAsia="宋体" w:cs="宋体"/>
                      <w:color w:val="auto"/>
                      <w:sz w:val="21"/>
                      <w:szCs w:val="21"/>
                    </w:rPr>
                    <w:t>/a</w:t>
                  </w:r>
                </w:p>
              </w:tc>
              <w:tc>
                <w:tcPr>
                  <w:tcW w:w="1988" w:type="dxa"/>
                  <w:shd w:val="clear" w:color="auto" w:fill="auto"/>
                  <w:vAlign w:val="center"/>
                </w:tcPr>
                <w:p w14:paraId="4DB2B72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环卫部门清运处理</w:t>
                  </w:r>
                </w:p>
              </w:tc>
              <w:tc>
                <w:tcPr>
                  <w:tcW w:w="1015" w:type="dxa"/>
                  <w:shd w:val="clear" w:color="auto" w:fill="auto"/>
                  <w:vAlign w:val="center"/>
                </w:tcPr>
                <w:p w14:paraId="51D286E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符合</w:t>
                  </w:r>
                </w:p>
              </w:tc>
            </w:tr>
            <w:tr w14:paraId="5305B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7" w:type="dxa"/>
                  <w:shd w:val="clear" w:color="auto" w:fill="auto"/>
                  <w:vAlign w:val="center"/>
                </w:tcPr>
                <w:p w14:paraId="58AEF48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生活垃圾</w:t>
                  </w:r>
                </w:p>
              </w:tc>
              <w:tc>
                <w:tcPr>
                  <w:tcW w:w="1274" w:type="dxa"/>
                  <w:shd w:val="clear" w:color="auto" w:fill="auto"/>
                  <w:vAlign w:val="center"/>
                </w:tcPr>
                <w:p w14:paraId="47F697B8">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员工生活</w:t>
                  </w:r>
                </w:p>
              </w:tc>
              <w:tc>
                <w:tcPr>
                  <w:tcW w:w="862" w:type="dxa"/>
                  <w:vMerge w:val="continue"/>
                  <w:shd w:val="clear" w:color="auto" w:fill="auto"/>
                  <w:vAlign w:val="center"/>
                </w:tcPr>
                <w:p w14:paraId="7A5A9F7A">
                  <w:pPr>
                    <w:spacing w:line="276" w:lineRule="auto"/>
                    <w:jc w:val="center"/>
                    <w:rPr>
                      <w:rFonts w:hint="eastAsia" w:ascii="宋体" w:hAnsi="宋体" w:eastAsia="宋体" w:cs="宋体"/>
                      <w:color w:val="auto"/>
                      <w:sz w:val="21"/>
                      <w:szCs w:val="21"/>
                    </w:rPr>
                  </w:pPr>
                </w:p>
              </w:tc>
              <w:tc>
                <w:tcPr>
                  <w:tcW w:w="850" w:type="dxa"/>
                  <w:shd w:val="clear" w:color="auto" w:fill="auto"/>
                  <w:vAlign w:val="center"/>
                </w:tcPr>
                <w:p w14:paraId="3C8645C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363" w:type="dxa"/>
                  <w:shd w:val="clear" w:color="auto" w:fill="auto"/>
                  <w:vAlign w:val="center"/>
                </w:tcPr>
                <w:p w14:paraId="375F367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025" w:type="dxa"/>
                  <w:shd w:val="clear" w:color="auto" w:fill="auto"/>
                  <w:vAlign w:val="center"/>
                </w:tcPr>
                <w:p w14:paraId="21ED3E8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t/a</w:t>
                  </w:r>
                </w:p>
              </w:tc>
              <w:tc>
                <w:tcPr>
                  <w:tcW w:w="1988" w:type="dxa"/>
                  <w:shd w:val="clear" w:color="auto" w:fill="auto"/>
                  <w:vAlign w:val="center"/>
                </w:tcPr>
                <w:p w14:paraId="18CD390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环卫部门清运处理</w:t>
                  </w:r>
                </w:p>
              </w:tc>
              <w:tc>
                <w:tcPr>
                  <w:tcW w:w="1015" w:type="dxa"/>
                  <w:shd w:val="clear" w:color="auto" w:fill="auto"/>
                  <w:vAlign w:val="center"/>
                </w:tcPr>
                <w:p w14:paraId="4CFF024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符合</w:t>
                  </w:r>
                </w:p>
              </w:tc>
            </w:tr>
            <w:tr w14:paraId="33DD6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7" w:type="dxa"/>
                  <w:shd w:val="clear" w:color="auto" w:fill="auto"/>
                  <w:vAlign w:val="center"/>
                </w:tcPr>
                <w:p w14:paraId="3DB3866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化粪池</w:t>
                  </w:r>
                  <w:r>
                    <w:rPr>
                      <w:rFonts w:hint="eastAsia" w:ascii="宋体" w:hAnsi="宋体" w:eastAsia="宋体" w:cs="宋体"/>
                      <w:color w:val="auto"/>
                      <w:sz w:val="21"/>
                      <w:szCs w:val="21"/>
                    </w:rPr>
                    <w:t>污泥</w:t>
                  </w:r>
                </w:p>
              </w:tc>
              <w:tc>
                <w:tcPr>
                  <w:tcW w:w="1274" w:type="dxa"/>
                  <w:shd w:val="clear" w:color="auto" w:fill="auto"/>
                  <w:vAlign w:val="center"/>
                </w:tcPr>
                <w:p w14:paraId="0EB5C393">
                  <w:pPr>
                    <w:spacing w:line="276" w:lineRule="auto"/>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设施</w:t>
                  </w:r>
                  <w:r>
                    <w:rPr>
                      <w:rFonts w:hint="eastAsia" w:ascii="宋体" w:hAnsi="宋体" w:eastAsia="宋体" w:cs="宋体"/>
                      <w:color w:val="auto"/>
                      <w:sz w:val="21"/>
                      <w:szCs w:val="21"/>
                      <w:lang w:eastAsia="zh-CN"/>
                    </w:rPr>
                    <w:t>维护</w:t>
                  </w:r>
                </w:p>
              </w:tc>
              <w:tc>
                <w:tcPr>
                  <w:tcW w:w="862" w:type="dxa"/>
                  <w:vMerge w:val="continue"/>
                  <w:shd w:val="clear" w:color="auto" w:fill="auto"/>
                  <w:vAlign w:val="center"/>
                </w:tcPr>
                <w:p w14:paraId="504F9D1F">
                  <w:pPr>
                    <w:spacing w:line="276" w:lineRule="auto"/>
                    <w:jc w:val="center"/>
                    <w:rPr>
                      <w:rFonts w:hint="eastAsia" w:ascii="宋体" w:hAnsi="宋体" w:eastAsia="宋体" w:cs="宋体"/>
                      <w:color w:val="auto"/>
                      <w:sz w:val="21"/>
                      <w:szCs w:val="21"/>
                    </w:rPr>
                  </w:pPr>
                </w:p>
              </w:tc>
              <w:tc>
                <w:tcPr>
                  <w:tcW w:w="850" w:type="dxa"/>
                  <w:shd w:val="clear" w:color="auto" w:fill="auto"/>
                  <w:vAlign w:val="center"/>
                </w:tcPr>
                <w:p w14:paraId="26C02B5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363" w:type="dxa"/>
                  <w:shd w:val="clear" w:color="auto" w:fill="auto"/>
                  <w:vAlign w:val="center"/>
                </w:tcPr>
                <w:p w14:paraId="26F01D9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025" w:type="dxa"/>
                  <w:shd w:val="clear" w:color="auto" w:fill="auto"/>
                  <w:vAlign w:val="center"/>
                </w:tcPr>
                <w:p w14:paraId="7F89E05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70</w:t>
                  </w:r>
                  <w:r>
                    <w:rPr>
                      <w:rFonts w:hint="eastAsia" w:ascii="宋体" w:hAnsi="宋体" w:eastAsia="宋体" w:cs="宋体"/>
                      <w:color w:val="auto"/>
                      <w:sz w:val="21"/>
                      <w:szCs w:val="21"/>
                    </w:rPr>
                    <w:t>kg/a</w:t>
                  </w:r>
                </w:p>
              </w:tc>
              <w:tc>
                <w:tcPr>
                  <w:tcW w:w="1988" w:type="dxa"/>
                  <w:shd w:val="clear" w:color="auto" w:fill="auto"/>
                  <w:vAlign w:val="center"/>
                </w:tcPr>
                <w:p w14:paraId="1688A344">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环卫部门清运处理</w:t>
                  </w:r>
                  <w:r>
                    <w:rPr>
                      <w:rFonts w:hint="eastAsia" w:ascii="宋体" w:hAnsi="宋体" w:cs="宋体"/>
                      <w:color w:val="auto"/>
                      <w:sz w:val="21"/>
                      <w:szCs w:val="21"/>
                      <w:lang w:eastAsia="zh-CN"/>
                    </w:rPr>
                    <w:t>（维斯泰负责）</w:t>
                  </w:r>
                </w:p>
              </w:tc>
              <w:tc>
                <w:tcPr>
                  <w:tcW w:w="1015" w:type="dxa"/>
                  <w:shd w:val="clear" w:color="auto" w:fill="auto"/>
                  <w:vAlign w:val="center"/>
                </w:tcPr>
                <w:p w14:paraId="660E991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符合</w:t>
                  </w:r>
                </w:p>
              </w:tc>
            </w:tr>
            <w:tr w14:paraId="4DA5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7" w:type="dxa"/>
                  <w:shd w:val="clear" w:color="auto" w:fill="auto"/>
                  <w:vAlign w:val="center"/>
                </w:tcPr>
                <w:p w14:paraId="5962AE0C">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隔油池废油脂</w:t>
                  </w:r>
                </w:p>
              </w:tc>
              <w:tc>
                <w:tcPr>
                  <w:tcW w:w="1274" w:type="dxa"/>
                  <w:shd w:val="clear" w:color="auto" w:fill="auto"/>
                  <w:vAlign w:val="center"/>
                </w:tcPr>
                <w:p w14:paraId="0FE9EF85">
                  <w:pPr>
                    <w:spacing w:line="276" w:lineRule="auto"/>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设施</w:t>
                  </w:r>
                  <w:r>
                    <w:rPr>
                      <w:rFonts w:hint="eastAsia" w:ascii="宋体" w:hAnsi="宋体" w:eastAsia="宋体" w:cs="宋体"/>
                      <w:color w:val="auto"/>
                      <w:sz w:val="21"/>
                      <w:szCs w:val="21"/>
                      <w:lang w:eastAsia="zh-CN"/>
                    </w:rPr>
                    <w:t>维护</w:t>
                  </w:r>
                </w:p>
              </w:tc>
              <w:tc>
                <w:tcPr>
                  <w:tcW w:w="862" w:type="dxa"/>
                  <w:vMerge w:val="continue"/>
                  <w:shd w:val="clear" w:color="auto" w:fill="auto"/>
                  <w:vAlign w:val="center"/>
                </w:tcPr>
                <w:p w14:paraId="22797ACB">
                  <w:pPr>
                    <w:spacing w:line="276" w:lineRule="auto"/>
                    <w:jc w:val="center"/>
                    <w:rPr>
                      <w:rFonts w:hint="eastAsia" w:ascii="宋体" w:hAnsi="宋体" w:eastAsia="宋体" w:cs="宋体"/>
                      <w:color w:val="auto"/>
                      <w:sz w:val="21"/>
                      <w:szCs w:val="21"/>
                    </w:rPr>
                  </w:pPr>
                </w:p>
              </w:tc>
              <w:tc>
                <w:tcPr>
                  <w:tcW w:w="850" w:type="dxa"/>
                  <w:shd w:val="clear" w:color="auto" w:fill="auto"/>
                  <w:vAlign w:val="center"/>
                </w:tcPr>
                <w:p w14:paraId="2960F48B">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363" w:type="dxa"/>
                  <w:shd w:val="clear" w:color="auto" w:fill="auto"/>
                  <w:vAlign w:val="center"/>
                </w:tcPr>
                <w:p w14:paraId="2ECCC153">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025" w:type="dxa"/>
                  <w:shd w:val="clear" w:color="auto" w:fill="auto"/>
                  <w:vAlign w:val="center"/>
                </w:tcPr>
                <w:p w14:paraId="724C8B8E">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0.003t/a</w:t>
                  </w:r>
                </w:p>
              </w:tc>
              <w:tc>
                <w:tcPr>
                  <w:tcW w:w="1988" w:type="dxa"/>
                  <w:shd w:val="clear" w:color="auto" w:fill="auto"/>
                  <w:vAlign w:val="center"/>
                </w:tcPr>
                <w:p w14:paraId="2399AEEF">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交有收运资质的单位处理</w:t>
                  </w:r>
                </w:p>
              </w:tc>
              <w:tc>
                <w:tcPr>
                  <w:tcW w:w="1015" w:type="dxa"/>
                  <w:shd w:val="clear" w:color="auto" w:fill="auto"/>
                  <w:vAlign w:val="center"/>
                </w:tcPr>
                <w:p w14:paraId="5485533B">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符合</w:t>
                  </w:r>
                </w:p>
              </w:tc>
            </w:tr>
            <w:tr w14:paraId="68841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7" w:type="dxa"/>
                  <w:shd w:val="clear" w:color="auto" w:fill="auto"/>
                  <w:vAlign w:val="center"/>
                </w:tcPr>
                <w:p w14:paraId="4E7CBA14">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w:t>
                  </w:r>
                  <w:r>
                    <w:rPr>
                      <w:rFonts w:hint="eastAsia" w:ascii="宋体" w:hAnsi="宋体" w:eastAsia="宋体" w:cs="宋体"/>
                      <w:color w:val="auto"/>
                      <w:sz w:val="21"/>
                      <w:szCs w:val="21"/>
                      <w:lang w:eastAsia="zh-CN"/>
                    </w:rPr>
                    <w:t>液压油</w:t>
                  </w:r>
                </w:p>
              </w:tc>
              <w:tc>
                <w:tcPr>
                  <w:tcW w:w="1274" w:type="dxa"/>
                  <w:shd w:val="clear" w:color="auto" w:fill="auto"/>
                  <w:vAlign w:val="center"/>
                </w:tcPr>
                <w:p w14:paraId="19B27603">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设备维护</w:t>
                  </w:r>
                </w:p>
              </w:tc>
              <w:tc>
                <w:tcPr>
                  <w:tcW w:w="862" w:type="dxa"/>
                  <w:vMerge w:val="restart"/>
                  <w:shd w:val="clear" w:color="auto" w:fill="auto"/>
                  <w:vAlign w:val="center"/>
                </w:tcPr>
                <w:p w14:paraId="1613434E">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危险废物</w:t>
                  </w:r>
                </w:p>
              </w:tc>
              <w:tc>
                <w:tcPr>
                  <w:tcW w:w="850" w:type="dxa"/>
                  <w:shd w:val="clear" w:color="auto" w:fill="auto"/>
                  <w:vAlign w:val="center"/>
                </w:tcPr>
                <w:p w14:paraId="57BE80E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HW</w:t>
                  </w:r>
                  <w:r>
                    <w:rPr>
                      <w:rFonts w:hint="eastAsia" w:ascii="宋体" w:hAnsi="宋体" w:eastAsia="宋体" w:cs="宋体"/>
                      <w:color w:val="auto"/>
                      <w:sz w:val="21"/>
                      <w:szCs w:val="21"/>
                      <w:lang w:val="en-US" w:eastAsia="zh-CN"/>
                    </w:rPr>
                    <w:t>08</w:t>
                  </w:r>
                </w:p>
              </w:tc>
              <w:tc>
                <w:tcPr>
                  <w:tcW w:w="1363" w:type="dxa"/>
                  <w:shd w:val="clear" w:color="auto" w:fill="auto"/>
                  <w:vAlign w:val="center"/>
                </w:tcPr>
                <w:p w14:paraId="5759F86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900-</w:t>
                  </w:r>
                  <w:r>
                    <w:rPr>
                      <w:rFonts w:hint="eastAsia" w:ascii="宋体" w:hAnsi="宋体" w:eastAsia="宋体" w:cs="宋体"/>
                      <w:color w:val="auto"/>
                      <w:sz w:val="21"/>
                      <w:szCs w:val="21"/>
                      <w:lang w:val="en-US" w:eastAsia="zh-CN"/>
                    </w:rPr>
                    <w:t>218</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08</w:t>
                  </w:r>
                </w:p>
              </w:tc>
              <w:tc>
                <w:tcPr>
                  <w:tcW w:w="1025" w:type="dxa"/>
                  <w:shd w:val="clear" w:color="auto" w:fill="auto"/>
                  <w:vAlign w:val="center"/>
                </w:tcPr>
                <w:p w14:paraId="08CA3B6D">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0.0</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t/a</w:t>
                  </w:r>
                </w:p>
              </w:tc>
              <w:tc>
                <w:tcPr>
                  <w:tcW w:w="1988" w:type="dxa"/>
                  <w:vMerge w:val="restart"/>
                  <w:shd w:val="clear" w:color="auto" w:fill="auto"/>
                  <w:vAlign w:val="center"/>
                </w:tcPr>
                <w:p w14:paraId="7A52D02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交由有资质的单位进行处理</w:t>
                  </w:r>
                </w:p>
              </w:tc>
              <w:tc>
                <w:tcPr>
                  <w:tcW w:w="1015" w:type="dxa"/>
                  <w:shd w:val="clear" w:color="auto" w:fill="auto"/>
                  <w:vAlign w:val="center"/>
                </w:tcPr>
                <w:p w14:paraId="3DA5052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符合</w:t>
                  </w:r>
                </w:p>
              </w:tc>
            </w:tr>
            <w:tr w14:paraId="6C621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 w:hRule="atLeast"/>
                <w:jc w:val="center"/>
              </w:trPr>
              <w:tc>
                <w:tcPr>
                  <w:tcW w:w="1917" w:type="dxa"/>
                  <w:shd w:val="clear" w:color="auto" w:fill="auto"/>
                  <w:vAlign w:val="center"/>
                </w:tcPr>
                <w:p w14:paraId="2BB8EBE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废</w:t>
                  </w:r>
                  <w:r>
                    <w:rPr>
                      <w:rFonts w:hint="eastAsia" w:ascii="宋体" w:hAnsi="宋体" w:eastAsia="宋体" w:cs="宋体"/>
                      <w:color w:val="auto"/>
                      <w:sz w:val="21"/>
                      <w:szCs w:val="21"/>
                      <w:lang w:eastAsia="zh-CN"/>
                    </w:rPr>
                    <w:t>含油抹布手套</w:t>
                  </w:r>
                </w:p>
              </w:tc>
              <w:tc>
                <w:tcPr>
                  <w:tcW w:w="1274" w:type="dxa"/>
                  <w:shd w:val="clear" w:color="auto" w:fill="auto"/>
                  <w:vAlign w:val="center"/>
                </w:tcPr>
                <w:p w14:paraId="4BBD1AF3">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设备维护</w:t>
                  </w:r>
                </w:p>
              </w:tc>
              <w:tc>
                <w:tcPr>
                  <w:tcW w:w="862" w:type="dxa"/>
                  <w:vMerge w:val="continue"/>
                  <w:shd w:val="clear" w:color="auto" w:fill="auto"/>
                  <w:vAlign w:val="center"/>
                </w:tcPr>
                <w:p w14:paraId="211FCEA3">
                  <w:pPr>
                    <w:spacing w:line="276" w:lineRule="auto"/>
                    <w:jc w:val="center"/>
                    <w:rPr>
                      <w:rFonts w:hint="eastAsia" w:ascii="宋体" w:hAnsi="宋体" w:eastAsia="宋体" w:cs="宋体"/>
                      <w:color w:val="auto"/>
                      <w:sz w:val="21"/>
                      <w:szCs w:val="21"/>
                    </w:rPr>
                  </w:pPr>
                </w:p>
              </w:tc>
              <w:tc>
                <w:tcPr>
                  <w:tcW w:w="850" w:type="dxa"/>
                  <w:shd w:val="clear" w:color="auto" w:fill="auto"/>
                  <w:vAlign w:val="center"/>
                </w:tcPr>
                <w:p w14:paraId="72D9893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HW49</w:t>
                  </w:r>
                </w:p>
              </w:tc>
              <w:tc>
                <w:tcPr>
                  <w:tcW w:w="1363" w:type="dxa"/>
                  <w:shd w:val="clear" w:color="auto" w:fill="auto"/>
                  <w:vAlign w:val="center"/>
                </w:tcPr>
                <w:p w14:paraId="3AAFBEF3">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900-041-49</w:t>
                  </w:r>
                </w:p>
              </w:tc>
              <w:tc>
                <w:tcPr>
                  <w:tcW w:w="1025" w:type="dxa"/>
                  <w:shd w:val="clear" w:color="auto" w:fill="auto"/>
                  <w:vAlign w:val="center"/>
                </w:tcPr>
                <w:p w14:paraId="6CEA80F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w:t>
                  </w:r>
                  <w:r>
                    <w:rPr>
                      <w:rFonts w:hint="eastAsia" w:ascii="宋体" w:hAnsi="宋体" w:eastAsia="宋体" w:cs="宋体"/>
                      <w:color w:val="auto"/>
                      <w:sz w:val="21"/>
                      <w:szCs w:val="21"/>
                      <w:lang w:val="en-US" w:eastAsia="zh-CN"/>
                    </w:rPr>
                    <w:t>02</w:t>
                  </w:r>
                  <w:r>
                    <w:rPr>
                      <w:rFonts w:hint="eastAsia" w:ascii="宋体" w:hAnsi="宋体" w:eastAsia="宋体" w:cs="宋体"/>
                      <w:color w:val="auto"/>
                      <w:sz w:val="21"/>
                      <w:szCs w:val="21"/>
                    </w:rPr>
                    <w:t>t/a</w:t>
                  </w:r>
                </w:p>
              </w:tc>
              <w:tc>
                <w:tcPr>
                  <w:tcW w:w="1988" w:type="dxa"/>
                  <w:vMerge w:val="continue"/>
                  <w:shd w:val="clear" w:color="auto" w:fill="auto"/>
                  <w:vAlign w:val="center"/>
                </w:tcPr>
                <w:p w14:paraId="3E791B31">
                  <w:pPr>
                    <w:spacing w:line="276" w:lineRule="auto"/>
                    <w:jc w:val="center"/>
                    <w:rPr>
                      <w:rFonts w:hint="eastAsia" w:ascii="宋体" w:hAnsi="宋体" w:eastAsia="宋体" w:cs="宋体"/>
                      <w:color w:val="auto"/>
                      <w:sz w:val="21"/>
                      <w:szCs w:val="21"/>
                    </w:rPr>
                  </w:pPr>
                </w:p>
              </w:tc>
              <w:tc>
                <w:tcPr>
                  <w:tcW w:w="1015" w:type="dxa"/>
                  <w:shd w:val="clear" w:color="auto" w:fill="auto"/>
                  <w:vAlign w:val="center"/>
                </w:tcPr>
                <w:p w14:paraId="2E0944A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符合</w:t>
                  </w:r>
                </w:p>
              </w:tc>
            </w:tr>
          </w:tbl>
          <w:p w14:paraId="606C4303">
            <w:pPr>
              <w:spacing w:line="360" w:lineRule="auto"/>
              <w:ind w:firstLine="482"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同时环评对危废暂存间和固废管理提出以下要求。</w:t>
            </w:r>
          </w:p>
          <w:p w14:paraId="0D030B29">
            <w:pPr>
              <w:spacing w:line="360" w:lineRule="auto"/>
              <w:ind w:firstLine="482"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①危废暂存间设计要求</w:t>
            </w:r>
          </w:p>
          <w:p w14:paraId="347068B7">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为减小危险废物的储运风险，防止危废流失污染环境，本项目</w:t>
            </w:r>
            <w:r>
              <w:rPr>
                <w:rFonts w:hint="eastAsia" w:ascii="宋体" w:hAnsi="宋体" w:eastAsia="宋体" w:cs="宋体"/>
                <w:b w:val="0"/>
                <w:bCs/>
                <w:color w:val="auto"/>
                <w:sz w:val="24"/>
                <w:szCs w:val="24"/>
                <w:lang w:eastAsia="zh-CN"/>
              </w:rPr>
              <w:t>整改</w:t>
            </w:r>
            <w:r>
              <w:rPr>
                <w:rFonts w:hint="eastAsia" w:ascii="宋体" w:hAnsi="宋体" w:eastAsia="宋体" w:cs="宋体"/>
                <w:b w:val="0"/>
                <w:bCs/>
                <w:color w:val="auto"/>
                <w:sz w:val="24"/>
                <w:szCs w:val="24"/>
              </w:rPr>
              <w:t>拟</w:t>
            </w:r>
            <w:r>
              <w:rPr>
                <w:rFonts w:hint="eastAsia" w:ascii="宋体" w:hAnsi="宋体" w:eastAsia="宋体" w:cs="宋体"/>
                <w:b w:val="0"/>
                <w:bCs/>
                <w:color w:val="auto"/>
                <w:sz w:val="24"/>
                <w:szCs w:val="24"/>
                <w:lang w:eastAsia="zh-CN"/>
              </w:rPr>
              <w:t>新增</w:t>
            </w:r>
            <w:r>
              <w:rPr>
                <w:rFonts w:hint="eastAsia" w:ascii="宋体" w:hAnsi="宋体" w:eastAsia="宋体" w:cs="宋体"/>
                <w:b w:val="0"/>
                <w:bCs/>
                <w:color w:val="auto"/>
                <w:sz w:val="24"/>
                <w:szCs w:val="24"/>
                <w:lang w:val="en-US" w:eastAsia="zh-CN"/>
              </w:rPr>
              <w:t>1间</w:t>
            </w:r>
            <w:r>
              <w:rPr>
                <w:rFonts w:hint="eastAsia" w:ascii="宋体" w:hAnsi="宋体" w:eastAsia="宋体" w:cs="宋体"/>
                <w:b w:val="0"/>
                <w:bCs/>
                <w:color w:val="auto"/>
                <w:sz w:val="24"/>
                <w:szCs w:val="24"/>
              </w:rPr>
              <w:t>危废暂存间，专门用于临时存放外委前的危废。危废暂存间为封闭区域，按照危废储存场所设置。危险废物贮存间根据《危险废物贮存污染控制标准》（GB18597-2001），危废暂存间将严格按照《危险废物贮存污染控制标准》的要求设计，做好防雨、防渗，防止二次污染。地面采用坚固、防渗、耐腐蚀的材料建造，拟设计堵截泄漏的裙脚、围堰等设施。泄露物、冲洗水经裙脚、围堰等设施收集后，桶装或罐装后与库内废物一起由有危废处理资质的单位的专用运输车辆运至危险固废处置单位。</w:t>
            </w:r>
          </w:p>
          <w:p w14:paraId="0CED56E8">
            <w:pPr>
              <w:spacing w:line="360" w:lineRule="auto"/>
              <w:ind w:firstLine="482"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②固废暂存管理措施</w:t>
            </w:r>
          </w:p>
          <w:p w14:paraId="0FC3892C">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为了防止固体废物对区域环境从产生不利影响，评价要求企业应对固体废物处置采用综合利用，充分回收，最大限度地合理使用资源，尽可能减少固体废物的最终产生量，并对固体废物进行安全、合理、卫生地处理和处置。项目应采取的固废暂存管理措施如下：</w:t>
            </w:r>
          </w:p>
          <w:p w14:paraId="680FABD8">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①设置专门人员负责将废弃物运输到暂存间，进行分类堆放，在运输过程中，确保不撒漏、不混放。对有毒有害废弃物，利用密闭容器储运；并加强固体废弃物的分类存放管理，确保各类固废分类存放于固废暂存间内，不散乱堆放。</w:t>
            </w:r>
          </w:p>
          <w:p w14:paraId="4FE1BB93">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② 危废暂存间按规定设立标志牌，并对废物暂存区的地面作</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三防</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处理，铺设防渗层，加强防雨、防渗、防漏及防溢流措施。且必须按危险废物收集、储存、运输原则进行处理，送有危废处理资质的单位进行处置，杜绝企业自行处理或排放。固废暂存间的固废应及时处置，不得停留较长时间。禁止在厂区内焚烧各类固废。</w:t>
            </w:r>
          </w:p>
          <w:p w14:paraId="2030776E">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③ 对危险固体废弃物，将严格按照《危险废弃物管理规定》清理、转运、处置，不得泄露至外界造成污染。如实按《危险废弃物管理规定》填写转运联单，做好台帐记录归档。做好防雨、防渗、防泄露的工作，雨天不得转运。污染事故一旦发生，立即启动《危险废弃物应急预案》。</w:t>
            </w:r>
          </w:p>
          <w:p w14:paraId="53FB6DB0">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④ 车间地面应收拾干净，各工段产生的废弃物应及时分类收集，不得外溢，及时转运。</w:t>
            </w:r>
          </w:p>
          <w:p w14:paraId="0359CCD8">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废弃物转运时，运输车辆需密闭，严禁泄漏。</w:t>
            </w:r>
          </w:p>
          <w:p w14:paraId="237DC518">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⑤ 定期对所贮存的危险废物包装容器及贮存设施进行检查，发现破损，应及时采取措施清理更换，务必确保危废不外泄。</w:t>
            </w:r>
          </w:p>
          <w:p w14:paraId="3D427214">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⑥ 出厂外委进行处理的危险废物，须由有危废处理资质的单位采用专用车辆运进、运出。</w:t>
            </w:r>
          </w:p>
          <w:p w14:paraId="62BCB4E6">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运输路线避免经过居民集中区和饮用水源地，运输途中防治扬尘、洒落和泄露造成严重污染。</w:t>
            </w:r>
          </w:p>
          <w:p w14:paraId="2E6F328B">
            <w:pPr>
              <w:spacing w:line="360" w:lineRule="auto"/>
              <w:ind w:firstLine="482"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③危险废物运输要求</w:t>
            </w:r>
          </w:p>
          <w:p w14:paraId="1BEE84AD">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①做好每次外运处置废弃物的运输登记、认真填写危险废物转移联单（每种废物填写一份联单），并加盖公司公章，经运输单位核实验收签字后，将联单第一联副联自留存档，将联单第二联交移出当地环境保护行政主管部门，第三联及其余各联交付运输单位，随危险废物转移运行。第四联交接收单位，第五联交接受地环保局。</w:t>
            </w:r>
          </w:p>
          <w:p w14:paraId="22774A7F">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②废弃物处置单位的运输人员必须掌握危险化学品运输的安全知识，了解所运载的危险化学品的性质、危害特性、包装容器的使用特性和发生意外时的应急措施。运输车辆必须具有车辆危险货物运输许可证。驾驶人员必须取得驾驶执照的熟练人员担任。</w:t>
            </w:r>
          </w:p>
          <w:p w14:paraId="7AC9E5F1">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③处置单位在运输危险废物时，必须配备押运人员，并随时处于押运人员的监管之下，不得超载、超装，不得进入危险品运输车辆禁止通行的区域；确需进入禁止通行区域的，应当向当地公安部门报告，由公安部门为其指定行车时间和路线，运输车辆必须遵守公安部门规定的行车时间和路线。</w:t>
            </w:r>
          </w:p>
          <w:p w14:paraId="611D9C43">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④危险废物运输过程中若发生被盗、丢失、流散、泄露等情况时，公司及押运人员必须立即向公安部门报告，并采取一切可能的警示措施。</w:t>
            </w:r>
          </w:p>
          <w:p w14:paraId="040B4C45">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⑤一旦发生危险废物泄露事故，公司和危险废物处置单位都应积极协助有关部门采取必要的安全措施，减少事故损失，防止事故蔓延、扩大；针对事故对人体、动植物、土壤、水源空气造成的现实危害和可能产生的危害，应迅速采取封闭、隔离、洗消等措施，并对事故造成的危害进行监测、处置，直至符合国家环境保护标准。</w:t>
            </w:r>
          </w:p>
          <w:p w14:paraId="150D524D">
            <w:pPr>
              <w:spacing w:line="360" w:lineRule="auto"/>
              <w:ind w:firstLine="482"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eastAsia="zh-CN"/>
              </w:rPr>
              <w:t>在</w:t>
            </w:r>
            <w:r>
              <w:rPr>
                <w:rFonts w:hint="eastAsia" w:ascii="宋体" w:hAnsi="宋体" w:eastAsia="宋体" w:cs="宋体"/>
                <w:b/>
                <w:bCs w:val="0"/>
                <w:color w:val="auto"/>
                <w:sz w:val="24"/>
                <w:szCs w:val="24"/>
              </w:rPr>
              <w:t>采取以上措施后，本项目产生的固体废物</w:t>
            </w:r>
            <w:r>
              <w:rPr>
                <w:rFonts w:hint="eastAsia" w:ascii="宋体" w:hAnsi="宋体" w:eastAsia="宋体" w:cs="宋体"/>
                <w:b/>
                <w:bCs w:val="0"/>
                <w:color w:val="auto"/>
                <w:sz w:val="24"/>
                <w:szCs w:val="24"/>
                <w:lang w:eastAsia="zh-CN"/>
              </w:rPr>
              <w:t>能得</w:t>
            </w:r>
            <w:r>
              <w:rPr>
                <w:rFonts w:hint="eastAsia" w:ascii="宋体" w:hAnsi="宋体" w:eastAsia="宋体" w:cs="宋体"/>
                <w:b/>
                <w:bCs w:val="0"/>
                <w:color w:val="auto"/>
                <w:sz w:val="24"/>
                <w:szCs w:val="24"/>
              </w:rPr>
              <w:t>到合理处置，不会对环境造成不利影响。</w:t>
            </w:r>
          </w:p>
          <w:p w14:paraId="72D06924">
            <w:pPr>
              <w:spacing w:line="360" w:lineRule="auto"/>
              <w:ind w:firstLine="48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rPr>
              <w:t>、噪声</w:t>
            </w:r>
          </w:p>
          <w:p w14:paraId="5DCCC692">
            <w:pPr>
              <w:adjustRightInd w:val="0"/>
              <w:snapToGrid w:val="0"/>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rPr>
              <w:t>本项目高噪声设备主要是</w:t>
            </w:r>
            <w:r>
              <w:rPr>
                <w:rFonts w:hint="eastAsia" w:ascii="宋体" w:hAnsi="宋体" w:eastAsia="宋体" w:cs="宋体"/>
                <w:color w:val="auto"/>
                <w:sz w:val="24"/>
                <w:szCs w:val="24"/>
              </w:rPr>
              <w:t>破碎机、磁选机、剪切机</w:t>
            </w:r>
            <w:r>
              <w:rPr>
                <w:rFonts w:hint="eastAsia" w:ascii="宋体" w:hAnsi="宋体" w:eastAsia="宋体" w:cs="宋体"/>
                <w:color w:val="auto"/>
                <w:sz w:val="24"/>
                <w:szCs w:val="24"/>
                <w:lang w:eastAsia="zh-CN"/>
              </w:rPr>
              <w:t>、装载机及装卸噪声</w:t>
            </w:r>
            <w:r>
              <w:rPr>
                <w:rFonts w:hint="eastAsia" w:ascii="宋体" w:hAnsi="宋体" w:eastAsia="宋体" w:cs="宋体"/>
                <w:color w:val="auto"/>
                <w:sz w:val="24"/>
                <w:szCs w:val="24"/>
              </w:rPr>
              <w:t>，各设备噪声级及安装位置见下表</w:t>
            </w:r>
            <w:r>
              <w:rPr>
                <w:rFonts w:hint="eastAsia" w:ascii="宋体" w:hAnsi="宋体" w:eastAsia="宋体" w:cs="宋体"/>
                <w:color w:val="auto"/>
                <w:sz w:val="24"/>
                <w:szCs w:val="24"/>
                <w:lang w:val="en-US" w:eastAsia="zh-CN"/>
              </w:rPr>
              <w:t>5-5</w:t>
            </w:r>
            <w:r>
              <w:rPr>
                <w:rFonts w:hint="eastAsia" w:ascii="宋体" w:hAnsi="宋体" w:eastAsia="宋体" w:cs="宋体"/>
                <w:color w:val="auto"/>
                <w:sz w:val="24"/>
                <w:szCs w:val="24"/>
              </w:rPr>
              <w:t>。</w:t>
            </w:r>
          </w:p>
          <w:p w14:paraId="40D756A8">
            <w:pPr>
              <w:adjustRightInd w:val="0"/>
              <w:snapToGrid w:val="0"/>
              <w:spacing w:line="480" w:lineRule="exact"/>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Cs w:val="21"/>
              </w:rPr>
              <w:t xml:space="preserve">   </w:t>
            </w:r>
            <w:r>
              <w:rPr>
                <w:rFonts w:hint="eastAsia" w:ascii="宋体" w:hAnsi="宋体" w:eastAsia="宋体" w:cs="宋体"/>
                <w:b/>
                <w:color w:val="auto"/>
                <w:szCs w:val="21"/>
              </w:rPr>
              <w:t xml:space="preserve"> 表</w:t>
            </w:r>
            <w:r>
              <w:rPr>
                <w:rFonts w:hint="eastAsia" w:ascii="宋体" w:hAnsi="宋体" w:eastAsia="宋体" w:cs="宋体"/>
                <w:b/>
                <w:color w:val="auto"/>
                <w:szCs w:val="21"/>
                <w:lang w:val="en-US" w:eastAsia="zh-CN"/>
              </w:rPr>
              <w:t>5-5</w:t>
            </w:r>
            <w:r>
              <w:rPr>
                <w:rFonts w:hint="eastAsia" w:ascii="宋体" w:hAnsi="宋体" w:eastAsia="宋体" w:cs="宋体"/>
                <w:b/>
                <w:color w:val="auto"/>
                <w:szCs w:val="21"/>
              </w:rPr>
              <w:t xml:space="preserve">  项目主要声源声级强度</w:t>
            </w:r>
          </w:p>
          <w:tbl>
            <w:tblPr>
              <w:tblStyle w:val="19"/>
              <w:tblW w:w="960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46"/>
              <w:gridCol w:w="1747"/>
              <w:gridCol w:w="1791"/>
              <w:gridCol w:w="2360"/>
              <w:gridCol w:w="1964"/>
            </w:tblGrid>
            <w:tr w14:paraId="22490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46" w:type="dxa"/>
                  <w:vAlign w:val="center"/>
                </w:tcPr>
                <w:p w14:paraId="67DDCB5F">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厂区</w:t>
                  </w:r>
                </w:p>
              </w:tc>
              <w:tc>
                <w:tcPr>
                  <w:tcW w:w="1747" w:type="dxa"/>
                  <w:vAlign w:val="center"/>
                </w:tcPr>
                <w:p w14:paraId="008E5C4E">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设备名称</w:t>
                  </w:r>
                </w:p>
              </w:tc>
              <w:tc>
                <w:tcPr>
                  <w:tcW w:w="1791" w:type="dxa"/>
                  <w:vAlign w:val="center"/>
                </w:tcPr>
                <w:p w14:paraId="07C6764D">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数量（台）</w:t>
                  </w:r>
                </w:p>
              </w:tc>
              <w:tc>
                <w:tcPr>
                  <w:tcW w:w="2360" w:type="dxa"/>
                  <w:vAlign w:val="center"/>
                </w:tcPr>
                <w:p w14:paraId="5FDF0A64">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噪声级（dB(A）)</w:t>
                  </w:r>
                </w:p>
              </w:tc>
              <w:tc>
                <w:tcPr>
                  <w:tcW w:w="1964" w:type="dxa"/>
                  <w:vAlign w:val="center"/>
                </w:tcPr>
                <w:p w14:paraId="31D3BE4B">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安装位置</w:t>
                  </w:r>
                </w:p>
              </w:tc>
            </w:tr>
            <w:tr w14:paraId="15E55E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46" w:type="dxa"/>
                  <w:vMerge w:val="restart"/>
                  <w:vAlign w:val="center"/>
                </w:tcPr>
                <w:p w14:paraId="107D7BD0">
                  <w:pPr>
                    <w:adjustRightInd w:val="0"/>
                    <w:snapToGrid w:val="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生产厂区</w:t>
                  </w:r>
                </w:p>
              </w:tc>
              <w:tc>
                <w:tcPr>
                  <w:tcW w:w="1747" w:type="dxa"/>
                  <w:vAlign w:val="center"/>
                </w:tcPr>
                <w:p w14:paraId="2BB745F5">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破碎机</w:t>
                  </w:r>
                </w:p>
              </w:tc>
              <w:tc>
                <w:tcPr>
                  <w:tcW w:w="1791" w:type="dxa"/>
                  <w:vAlign w:val="center"/>
                </w:tcPr>
                <w:p w14:paraId="2CE1E2D5">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360" w:type="dxa"/>
                  <w:vAlign w:val="center"/>
                </w:tcPr>
                <w:p w14:paraId="52219940">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94</w:t>
                  </w:r>
                </w:p>
              </w:tc>
              <w:tc>
                <w:tcPr>
                  <w:tcW w:w="1964" w:type="dxa"/>
                  <w:vMerge w:val="restart"/>
                  <w:vAlign w:val="center"/>
                </w:tcPr>
                <w:p w14:paraId="142F325E">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破碎生产车间</w:t>
                  </w:r>
                </w:p>
              </w:tc>
            </w:tr>
            <w:tr w14:paraId="12C655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46" w:type="dxa"/>
                  <w:vMerge w:val="continue"/>
                  <w:vAlign w:val="center"/>
                </w:tcPr>
                <w:p w14:paraId="0A0A798D">
                  <w:pPr>
                    <w:adjustRightInd w:val="0"/>
                    <w:snapToGrid w:val="0"/>
                    <w:jc w:val="center"/>
                    <w:rPr>
                      <w:rFonts w:hint="eastAsia" w:ascii="宋体" w:hAnsi="宋体" w:eastAsia="宋体" w:cs="宋体"/>
                      <w:color w:val="auto"/>
                      <w:sz w:val="21"/>
                      <w:szCs w:val="21"/>
                    </w:rPr>
                  </w:pPr>
                </w:p>
              </w:tc>
              <w:tc>
                <w:tcPr>
                  <w:tcW w:w="1747" w:type="dxa"/>
                  <w:vAlign w:val="center"/>
                </w:tcPr>
                <w:p w14:paraId="586293BB">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磁选机</w:t>
                  </w:r>
                </w:p>
              </w:tc>
              <w:tc>
                <w:tcPr>
                  <w:tcW w:w="1791" w:type="dxa"/>
                  <w:vAlign w:val="center"/>
                </w:tcPr>
                <w:p w14:paraId="0EE5CBD9">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2360" w:type="dxa"/>
                  <w:vAlign w:val="center"/>
                </w:tcPr>
                <w:p w14:paraId="13D426B3">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90</w:t>
                  </w:r>
                </w:p>
              </w:tc>
              <w:tc>
                <w:tcPr>
                  <w:tcW w:w="1964" w:type="dxa"/>
                  <w:vMerge w:val="continue"/>
                  <w:vAlign w:val="center"/>
                </w:tcPr>
                <w:p w14:paraId="4527AAAD">
                  <w:pPr>
                    <w:adjustRightInd w:val="0"/>
                    <w:snapToGrid w:val="0"/>
                    <w:jc w:val="center"/>
                    <w:rPr>
                      <w:rFonts w:hint="eastAsia" w:ascii="宋体" w:hAnsi="宋体" w:eastAsia="宋体" w:cs="宋体"/>
                      <w:color w:val="auto"/>
                      <w:sz w:val="21"/>
                      <w:szCs w:val="21"/>
                    </w:rPr>
                  </w:pPr>
                </w:p>
              </w:tc>
            </w:tr>
            <w:tr w14:paraId="17D30F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46" w:type="dxa"/>
                  <w:vMerge w:val="continue"/>
                  <w:vAlign w:val="center"/>
                </w:tcPr>
                <w:p w14:paraId="22EFDD6C">
                  <w:pPr>
                    <w:adjustRightInd w:val="0"/>
                    <w:snapToGrid w:val="0"/>
                    <w:jc w:val="center"/>
                    <w:rPr>
                      <w:rFonts w:hint="eastAsia" w:ascii="宋体" w:hAnsi="宋体" w:eastAsia="宋体" w:cs="宋体"/>
                      <w:color w:val="auto"/>
                      <w:sz w:val="21"/>
                      <w:szCs w:val="21"/>
                    </w:rPr>
                  </w:pPr>
                </w:p>
              </w:tc>
              <w:tc>
                <w:tcPr>
                  <w:tcW w:w="1747" w:type="dxa"/>
                  <w:vAlign w:val="center"/>
                </w:tcPr>
                <w:p w14:paraId="26A00610">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剪切机</w:t>
                  </w:r>
                </w:p>
              </w:tc>
              <w:tc>
                <w:tcPr>
                  <w:tcW w:w="1791" w:type="dxa"/>
                  <w:vAlign w:val="center"/>
                </w:tcPr>
                <w:p w14:paraId="2438604E">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360" w:type="dxa"/>
                  <w:vAlign w:val="center"/>
                </w:tcPr>
                <w:p w14:paraId="32C9268B">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85</w:t>
                  </w:r>
                </w:p>
              </w:tc>
              <w:tc>
                <w:tcPr>
                  <w:tcW w:w="1964" w:type="dxa"/>
                  <w:vMerge w:val="continue"/>
                  <w:vAlign w:val="center"/>
                </w:tcPr>
                <w:p w14:paraId="61337A89">
                  <w:pPr>
                    <w:adjustRightInd w:val="0"/>
                    <w:snapToGrid w:val="0"/>
                    <w:jc w:val="center"/>
                    <w:rPr>
                      <w:rFonts w:hint="eastAsia" w:ascii="宋体" w:hAnsi="宋体" w:eastAsia="宋体" w:cs="宋体"/>
                      <w:color w:val="auto"/>
                      <w:sz w:val="21"/>
                      <w:szCs w:val="21"/>
                    </w:rPr>
                  </w:pPr>
                </w:p>
              </w:tc>
            </w:tr>
            <w:tr w14:paraId="7A1656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46" w:type="dxa"/>
                  <w:vMerge w:val="continue"/>
                  <w:vAlign w:val="center"/>
                </w:tcPr>
                <w:p w14:paraId="4B91D2B8">
                  <w:pPr>
                    <w:adjustRightInd w:val="0"/>
                    <w:snapToGrid w:val="0"/>
                    <w:jc w:val="center"/>
                    <w:rPr>
                      <w:rFonts w:hint="eastAsia" w:ascii="宋体" w:hAnsi="宋体" w:eastAsia="宋体" w:cs="宋体"/>
                      <w:color w:val="auto"/>
                      <w:sz w:val="21"/>
                      <w:szCs w:val="21"/>
                    </w:rPr>
                  </w:pPr>
                </w:p>
              </w:tc>
              <w:tc>
                <w:tcPr>
                  <w:tcW w:w="1747" w:type="dxa"/>
                  <w:vAlign w:val="center"/>
                </w:tcPr>
                <w:p w14:paraId="78065B03">
                  <w:pPr>
                    <w:adjustRightInd w:val="0"/>
                    <w:snapToGrid w:val="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装载机</w:t>
                  </w:r>
                </w:p>
              </w:tc>
              <w:tc>
                <w:tcPr>
                  <w:tcW w:w="1791" w:type="dxa"/>
                  <w:vAlign w:val="center"/>
                </w:tcPr>
                <w:p w14:paraId="1DD3B249">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2360" w:type="dxa"/>
                  <w:vAlign w:val="center"/>
                </w:tcPr>
                <w:p w14:paraId="5347E878">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85</w:t>
                  </w:r>
                </w:p>
              </w:tc>
              <w:tc>
                <w:tcPr>
                  <w:tcW w:w="1964" w:type="dxa"/>
                  <w:vMerge w:val="continue"/>
                  <w:vAlign w:val="center"/>
                </w:tcPr>
                <w:p w14:paraId="155481A8">
                  <w:pPr>
                    <w:adjustRightInd w:val="0"/>
                    <w:snapToGrid w:val="0"/>
                    <w:jc w:val="center"/>
                    <w:rPr>
                      <w:rFonts w:hint="eastAsia" w:ascii="宋体" w:hAnsi="宋体" w:eastAsia="宋体" w:cs="宋体"/>
                      <w:color w:val="auto"/>
                      <w:sz w:val="21"/>
                      <w:szCs w:val="21"/>
                    </w:rPr>
                  </w:pPr>
                </w:p>
              </w:tc>
            </w:tr>
            <w:tr w14:paraId="05ACB7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46" w:type="dxa"/>
                  <w:vMerge w:val="continue"/>
                  <w:vAlign w:val="center"/>
                </w:tcPr>
                <w:p w14:paraId="032790B8">
                  <w:pPr>
                    <w:adjustRightInd w:val="0"/>
                    <w:snapToGrid w:val="0"/>
                    <w:jc w:val="center"/>
                    <w:rPr>
                      <w:rFonts w:hint="eastAsia" w:ascii="宋体" w:hAnsi="宋体" w:eastAsia="宋体" w:cs="宋体"/>
                      <w:color w:val="auto"/>
                      <w:sz w:val="21"/>
                      <w:szCs w:val="21"/>
                    </w:rPr>
                  </w:pPr>
                </w:p>
              </w:tc>
              <w:tc>
                <w:tcPr>
                  <w:tcW w:w="1747" w:type="dxa"/>
                  <w:vAlign w:val="center"/>
                </w:tcPr>
                <w:p w14:paraId="70313443">
                  <w:pPr>
                    <w:adjustRightInd w:val="0"/>
                    <w:snapToGrid w:val="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装卸噪声</w:t>
                  </w:r>
                </w:p>
              </w:tc>
              <w:tc>
                <w:tcPr>
                  <w:tcW w:w="1791" w:type="dxa"/>
                  <w:vAlign w:val="center"/>
                </w:tcPr>
                <w:p w14:paraId="6CA2001C">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2360" w:type="dxa"/>
                  <w:vAlign w:val="center"/>
                </w:tcPr>
                <w:p w14:paraId="30F71E27">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78</w:t>
                  </w:r>
                </w:p>
              </w:tc>
              <w:tc>
                <w:tcPr>
                  <w:tcW w:w="1964" w:type="dxa"/>
                  <w:vMerge w:val="continue"/>
                  <w:vAlign w:val="center"/>
                </w:tcPr>
                <w:p w14:paraId="44BE5F4D">
                  <w:pPr>
                    <w:adjustRightInd w:val="0"/>
                    <w:snapToGrid w:val="0"/>
                    <w:jc w:val="center"/>
                    <w:rPr>
                      <w:rFonts w:hint="eastAsia" w:ascii="宋体" w:hAnsi="宋体" w:eastAsia="宋体" w:cs="宋体"/>
                      <w:color w:val="auto"/>
                      <w:sz w:val="21"/>
                      <w:szCs w:val="21"/>
                    </w:rPr>
                  </w:pPr>
                </w:p>
              </w:tc>
            </w:tr>
          </w:tbl>
          <w:p w14:paraId="5FC69A3A">
            <w:pPr>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频率是声音的重要参数。按照频率高低，噪声分为：低频噪声（f＜500Hz）、中频噪声（f=500Hz~1000Hz）和高频噪声（f＞500Hz）三类。中频噪声随着距离的增加或遇到障碍物，能迅速衰减。低频噪声，却衰减的很慢，能够长距离的直入人耳。该项目最大噪声源为破碎机，经查阅相关资料，破碎机的噪声频率一般为200~6300Hz，以中高频为主。</w:t>
            </w:r>
          </w:p>
          <w:p w14:paraId="1D460FFF">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left="0" w:leftChars="0" w:right="0" w:rightChars="0" w:firstLine="482" w:firstLineChars="200"/>
              <w:jc w:val="both"/>
              <w:textAlignment w:val="auto"/>
              <w:outlineLvl w:val="9"/>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现有治理措施：</w:t>
            </w:r>
          </w:p>
          <w:p w14:paraId="17A239C3">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 1 \* GB3 \* MERGEFORMAT </w:instrText>
            </w:r>
            <w:r>
              <w:rPr>
                <w:rFonts w:hint="eastAsia" w:ascii="宋体" w:hAnsi="宋体" w:eastAsia="宋体" w:cs="宋体"/>
                <w:color w:val="auto"/>
                <w:sz w:val="24"/>
                <w:szCs w:val="24"/>
              </w:rPr>
              <w:fldChar w:fldCharType="separate"/>
            </w:r>
            <w:r>
              <w:rPr>
                <w:rFonts w:hint="eastAsia" w:ascii="宋体" w:hAnsi="宋体" w:eastAsia="宋体" w:cs="宋体"/>
                <w:color w:val="auto"/>
              </w:rPr>
              <w:t>①</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在选用设备型号时选用</w:t>
            </w:r>
            <w:r>
              <w:rPr>
                <w:rFonts w:hint="eastAsia" w:ascii="宋体" w:hAnsi="宋体" w:eastAsia="宋体" w:cs="宋体"/>
                <w:color w:val="auto"/>
                <w:sz w:val="24"/>
                <w:szCs w:val="24"/>
                <w:lang w:eastAsia="zh-CN"/>
              </w:rPr>
              <w:t>了</w:t>
            </w:r>
            <w:r>
              <w:rPr>
                <w:rFonts w:hint="eastAsia" w:ascii="宋体" w:hAnsi="宋体" w:eastAsia="宋体" w:cs="宋体"/>
                <w:color w:val="auto"/>
                <w:sz w:val="24"/>
                <w:szCs w:val="24"/>
              </w:rPr>
              <w:t>性能优、噪</w:t>
            </w:r>
            <w:r>
              <w:rPr>
                <w:rFonts w:hint="eastAsia" w:ascii="宋体" w:hAnsi="宋体" w:eastAsia="宋体" w:cs="宋体"/>
                <w:color w:val="auto"/>
                <w:sz w:val="24"/>
              </w:rPr>
              <w:t>声低的设备；</w:t>
            </w:r>
          </w:p>
          <w:p w14:paraId="00EC7308">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rPr>
            </w:pP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 2 \* GB3 \* MERGEFORMAT </w:instrText>
            </w:r>
            <w:r>
              <w:rPr>
                <w:rFonts w:hint="eastAsia" w:ascii="宋体" w:hAnsi="宋体" w:eastAsia="宋体" w:cs="宋体"/>
                <w:color w:val="auto"/>
                <w:sz w:val="24"/>
              </w:rPr>
              <w:fldChar w:fldCharType="separate"/>
            </w:r>
            <w:r>
              <w:rPr>
                <w:rFonts w:hint="eastAsia" w:ascii="宋体" w:hAnsi="宋体" w:eastAsia="宋体" w:cs="宋体"/>
                <w:color w:val="auto"/>
              </w:rPr>
              <w:t>②</w:t>
            </w:r>
            <w:r>
              <w:rPr>
                <w:rFonts w:hint="eastAsia" w:ascii="宋体" w:hAnsi="宋体" w:eastAsia="宋体" w:cs="宋体"/>
                <w:color w:val="auto"/>
                <w:sz w:val="24"/>
              </w:rPr>
              <w:fldChar w:fldCharType="end"/>
            </w:r>
            <w:r>
              <w:rPr>
                <w:rFonts w:hint="eastAsia" w:ascii="宋体" w:hAnsi="宋体" w:eastAsia="宋体" w:cs="宋体"/>
                <w:color w:val="auto"/>
                <w:sz w:val="24"/>
              </w:rPr>
              <w:t>对产生噪声严重的设备，</w:t>
            </w:r>
            <w:r>
              <w:rPr>
                <w:rFonts w:hint="eastAsia" w:ascii="宋体" w:hAnsi="宋体" w:eastAsia="宋体" w:cs="宋体"/>
                <w:color w:val="auto"/>
                <w:sz w:val="24"/>
                <w:szCs w:val="24"/>
              </w:rPr>
              <w:t>安装</w:t>
            </w:r>
            <w:r>
              <w:rPr>
                <w:rFonts w:hint="eastAsia" w:ascii="宋体" w:hAnsi="宋体" w:eastAsia="宋体" w:cs="宋体"/>
                <w:color w:val="auto"/>
                <w:sz w:val="24"/>
                <w:szCs w:val="24"/>
                <w:lang w:eastAsia="zh-CN"/>
              </w:rPr>
              <w:t>了</w:t>
            </w:r>
            <w:r>
              <w:rPr>
                <w:rFonts w:hint="eastAsia" w:ascii="宋体" w:hAnsi="宋体" w:eastAsia="宋体" w:cs="宋体"/>
                <w:color w:val="auto"/>
                <w:sz w:val="24"/>
                <w:szCs w:val="24"/>
              </w:rPr>
              <w:t>孔板复合式消音器，</w:t>
            </w:r>
            <w:r>
              <w:rPr>
                <w:rFonts w:hint="eastAsia" w:ascii="宋体" w:hAnsi="宋体" w:eastAsia="宋体" w:cs="宋体"/>
                <w:color w:val="auto"/>
                <w:sz w:val="24"/>
              </w:rPr>
              <w:t>采用</w:t>
            </w:r>
            <w:r>
              <w:rPr>
                <w:rFonts w:hint="eastAsia" w:ascii="宋体" w:hAnsi="宋体" w:eastAsia="宋体" w:cs="宋体"/>
                <w:color w:val="auto"/>
                <w:sz w:val="24"/>
                <w:lang w:eastAsia="zh-CN"/>
              </w:rPr>
              <w:t>了</w:t>
            </w:r>
            <w:r>
              <w:rPr>
                <w:rFonts w:hint="eastAsia" w:ascii="宋体" w:hAnsi="宋体" w:eastAsia="宋体" w:cs="宋体"/>
                <w:color w:val="auto"/>
                <w:sz w:val="24"/>
              </w:rPr>
              <w:t>零地面下沉坑设置、密闭隔声等措施，其余机械设备</w:t>
            </w:r>
            <w:r>
              <w:rPr>
                <w:rFonts w:hint="eastAsia" w:ascii="宋体" w:hAnsi="宋体" w:eastAsia="宋体" w:cs="宋体"/>
                <w:color w:val="auto"/>
                <w:sz w:val="24"/>
                <w:lang w:eastAsia="zh-CN"/>
              </w:rPr>
              <w:t>均</w:t>
            </w:r>
            <w:r>
              <w:rPr>
                <w:rFonts w:hint="eastAsia" w:ascii="宋体" w:hAnsi="宋体" w:eastAsia="宋体" w:cs="宋体"/>
                <w:color w:val="auto"/>
                <w:sz w:val="24"/>
              </w:rPr>
              <w:t>采用安装减振垫或配备消音装置等措施并合理布局，通过墙体隔声起到降噪作用。</w:t>
            </w:r>
          </w:p>
          <w:p w14:paraId="25FFA94B">
            <w:pPr>
              <w:pStyle w:val="2"/>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 3 \* GB3 \* MERGEFORMAT </w:instrText>
            </w:r>
            <w:r>
              <w:rPr>
                <w:rFonts w:hint="eastAsia" w:ascii="宋体" w:hAnsi="宋体" w:eastAsia="宋体" w:cs="宋体"/>
                <w:color w:val="auto"/>
                <w:sz w:val="24"/>
              </w:rPr>
              <w:fldChar w:fldCharType="separate"/>
            </w:r>
            <w:r>
              <w:rPr>
                <w:rFonts w:hint="eastAsia" w:ascii="宋体" w:hAnsi="宋体" w:eastAsia="宋体" w:cs="宋体"/>
                <w:color w:val="auto"/>
              </w:rPr>
              <w:t>③</w:t>
            </w:r>
            <w:r>
              <w:rPr>
                <w:rFonts w:hint="eastAsia" w:ascii="宋体" w:hAnsi="宋体" w:eastAsia="宋体" w:cs="宋体"/>
                <w:color w:val="auto"/>
                <w:sz w:val="24"/>
              </w:rPr>
              <w:fldChar w:fldCharType="end"/>
            </w:r>
            <w:r>
              <w:rPr>
                <w:rFonts w:hint="eastAsia" w:ascii="宋体" w:hAnsi="宋体" w:eastAsia="宋体" w:cs="宋体"/>
                <w:color w:val="auto"/>
                <w:sz w:val="24"/>
              </w:rPr>
              <w:t>厂区平面布置统筹兼顾、合理布局，注重办公生活区与生产区的防噪间距。</w:t>
            </w:r>
          </w:p>
          <w:p w14:paraId="379C42DC">
            <w:pPr>
              <w:pStyle w:val="2"/>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Cs w:val="21"/>
              </w:rPr>
              <w:fldChar w:fldCharType="begin"/>
            </w:r>
            <w:r>
              <w:rPr>
                <w:rFonts w:hint="eastAsia" w:ascii="宋体" w:hAnsi="宋体" w:eastAsia="宋体" w:cs="宋体"/>
                <w:color w:val="auto"/>
                <w:szCs w:val="21"/>
              </w:rPr>
              <w:instrText xml:space="preserve"> = 4 \* GB3 \* MERGEFORMAT </w:instrText>
            </w:r>
            <w:r>
              <w:rPr>
                <w:rFonts w:hint="eastAsia" w:ascii="宋体" w:hAnsi="宋体" w:eastAsia="宋体" w:cs="宋体"/>
                <w:color w:val="auto"/>
                <w:szCs w:val="21"/>
              </w:rPr>
              <w:fldChar w:fldCharType="separate"/>
            </w:r>
            <w:r>
              <w:rPr>
                <w:rFonts w:hint="eastAsia" w:ascii="宋体" w:hAnsi="宋体" w:eastAsia="宋体" w:cs="宋体"/>
                <w:color w:val="auto"/>
              </w:rPr>
              <w:t>④</w:t>
            </w:r>
            <w:r>
              <w:rPr>
                <w:rFonts w:hint="eastAsia" w:ascii="宋体" w:hAnsi="宋体" w:eastAsia="宋体" w:cs="宋体"/>
                <w:color w:val="auto"/>
                <w:szCs w:val="21"/>
              </w:rPr>
              <w:fldChar w:fldCharType="end"/>
            </w:r>
            <w:r>
              <w:rPr>
                <w:rFonts w:hint="eastAsia" w:ascii="宋体" w:hAnsi="宋体" w:eastAsia="宋体" w:cs="宋体"/>
                <w:color w:val="auto"/>
                <w:sz w:val="24"/>
              </w:rPr>
              <w:t>在车间厂房设计建设过程中，对噪声源比较集中的车间，门、窗、墙壁使用</w:t>
            </w:r>
            <w:r>
              <w:rPr>
                <w:rFonts w:hint="eastAsia" w:ascii="宋体" w:hAnsi="宋体" w:eastAsia="宋体" w:cs="宋体"/>
                <w:color w:val="auto"/>
                <w:sz w:val="24"/>
                <w:lang w:eastAsia="zh-CN"/>
              </w:rPr>
              <w:t>了</w:t>
            </w:r>
            <w:r>
              <w:rPr>
                <w:rFonts w:hint="eastAsia" w:ascii="宋体" w:hAnsi="宋体" w:eastAsia="宋体" w:cs="宋体"/>
                <w:color w:val="auto"/>
                <w:sz w:val="24"/>
              </w:rPr>
              <w:t>吸音材料，安装吸声结构，保证</w:t>
            </w:r>
            <w:r>
              <w:rPr>
                <w:rFonts w:hint="eastAsia" w:ascii="宋体" w:hAnsi="宋体" w:eastAsia="宋体" w:cs="宋体"/>
                <w:color w:val="auto"/>
                <w:sz w:val="24"/>
                <w:lang w:eastAsia="zh-CN"/>
              </w:rPr>
              <w:t>了</w:t>
            </w:r>
            <w:r>
              <w:rPr>
                <w:rFonts w:hint="eastAsia" w:ascii="宋体" w:hAnsi="宋体" w:eastAsia="宋体" w:cs="宋体"/>
                <w:color w:val="auto"/>
                <w:sz w:val="24"/>
              </w:rPr>
              <w:t>厂房的屏蔽隔声效应。</w:t>
            </w:r>
          </w:p>
          <w:p w14:paraId="5C3E31D4">
            <w:pPr>
              <w:pStyle w:val="2"/>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 5 \* GB3 \* MERGEFORMAT </w:instrText>
            </w:r>
            <w:r>
              <w:rPr>
                <w:rFonts w:hint="eastAsia" w:ascii="宋体" w:hAnsi="宋体" w:eastAsia="宋体" w:cs="宋体"/>
                <w:color w:val="auto"/>
                <w:sz w:val="24"/>
              </w:rPr>
              <w:fldChar w:fldCharType="separate"/>
            </w:r>
            <w:r>
              <w:rPr>
                <w:rFonts w:hint="eastAsia" w:ascii="宋体" w:hAnsi="宋体" w:eastAsia="宋体" w:cs="宋体"/>
                <w:color w:val="auto"/>
              </w:rPr>
              <w:t>⑤</w:t>
            </w:r>
            <w:r>
              <w:rPr>
                <w:rFonts w:hint="eastAsia" w:ascii="宋体" w:hAnsi="宋体" w:eastAsia="宋体" w:cs="宋体"/>
                <w:color w:val="auto"/>
                <w:sz w:val="24"/>
              </w:rPr>
              <w:fldChar w:fldCharType="end"/>
            </w:r>
            <w:r>
              <w:rPr>
                <w:rFonts w:hint="eastAsia" w:ascii="宋体" w:hAnsi="宋体" w:eastAsia="宋体" w:cs="宋体"/>
                <w:color w:val="auto"/>
                <w:sz w:val="24"/>
                <w:lang w:eastAsia="zh-CN"/>
              </w:rPr>
              <w:t>项目厂界四周设置了绿化带等，并禁止夜间生产。</w:t>
            </w:r>
          </w:p>
          <w:p w14:paraId="0B6CF159">
            <w:pPr>
              <w:spacing w:line="360" w:lineRule="auto"/>
              <w:ind w:firstLine="482" w:firstLineChars="200"/>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整改还需采取的措施：</w:t>
            </w:r>
          </w:p>
          <w:p w14:paraId="76C4E45B">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为确保项目建成运营后厂界噪声稳定达标，本次整改还应采取以下噪声污染防治措施：</w:t>
            </w:r>
          </w:p>
          <w:p w14:paraId="23C8831B">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控制设备噪声：提高机械设备装配精度，加强维护和检修，提高润滑度，减少机械振动和摩擦产生的噪声，防止共振等。</w:t>
            </w:r>
          </w:p>
          <w:p w14:paraId="2C47DA5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lang w:eastAsia="zh-CN"/>
              </w:rPr>
              <w:t>综上，项目在采取以上噪声防治措施并</w:t>
            </w:r>
            <w:r>
              <w:rPr>
                <w:rFonts w:hint="eastAsia" w:ascii="宋体" w:hAnsi="宋体" w:eastAsia="宋体" w:cs="宋体"/>
                <w:color w:val="auto"/>
                <w:sz w:val="24"/>
                <w:szCs w:val="24"/>
              </w:rPr>
              <w:t>经厂区建筑物的隔声、距离的衰减</w:t>
            </w:r>
            <w:r>
              <w:rPr>
                <w:rFonts w:hint="eastAsia" w:ascii="宋体" w:hAnsi="宋体" w:eastAsia="宋体" w:cs="宋体"/>
                <w:color w:val="auto"/>
                <w:sz w:val="24"/>
                <w:szCs w:val="24"/>
                <w:lang w:eastAsia="zh-CN"/>
              </w:rPr>
              <w:t>后</w:t>
            </w:r>
            <w:r>
              <w:rPr>
                <w:rFonts w:hint="eastAsia" w:ascii="宋体" w:hAnsi="宋体" w:eastAsia="宋体" w:cs="宋体"/>
                <w:color w:val="auto"/>
                <w:sz w:val="24"/>
                <w:szCs w:val="24"/>
              </w:rPr>
              <w:t>项目厂界四周噪声符合《工业企业厂界环境噪声排放标准》（GB12348-2008）中</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类标准（即昼间6</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dB（A）、夜间5</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dB（A））。</w:t>
            </w:r>
          </w:p>
          <w:p w14:paraId="13923133">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5、地下水污染防治措施</w:t>
            </w:r>
          </w:p>
          <w:p w14:paraId="5DD83FB7">
            <w:pPr>
              <w:pStyle w:val="60"/>
              <w:numPr>
                <w:ilvl w:val="0"/>
                <w:numId w:val="0"/>
              </w:numPr>
              <w:tabs>
                <w:tab w:val="left" w:pos="949"/>
              </w:tabs>
              <w:spacing w:before="161" w:after="0" w:line="240" w:lineRule="auto"/>
              <w:ind w:right="0" w:rightChars="0" w:firstLine="482" w:firstLineChars="200"/>
              <w:jc w:val="left"/>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1</w:t>
            </w:r>
            <w:r>
              <w:rPr>
                <w:rFonts w:hint="eastAsia" w:ascii="宋体" w:hAnsi="宋体" w:eastAsia="宋体" w:cs="宋体"/>
                <w:b/>
                <w:color w:val="auto"/>
                <w:sz w:val="24"/>
                <w:lang w:eastAsia="zh-CN"/>
              </w:rPr>
              <w:t>）</w:t>
            </w:r>
            <w:r>
              <w:rPr>
                <w:rFonts w:hint="eastAsia" w:ascii="宋体" w:hAnsi="宋体" w:eastAsia="宋体" w:cs="宋体"/>
                <w:b/>
                <w:color w:val="auto"/>
                <w:sz w:val="24"/>
              </w:rPr>
              <w:t>源强分析</w:t>
            </w:r>
          </w:p>
          <w:p w14:paraId="5170EFB7">
            <w:pPr>
              <w:pStyle w:val="60"/>
              <w:spacing w:before="158" w:line="364" w:lineRule="auto"/>
              <w:ind w:left="107" w:right="95" w:firstLine="480"/>
              <w:jc w:val="both"/>
              <w:rPr>
                <w:rFonts w:hint="eastAsia" w:ascii="宋体" w:hAnsi="宋体" w:eastAsia="宋体" w:cs="宋体"/>
                <w:color w:val="auto"/>
                <w:sz w:val="24"/>
              </w:rPr>
            </w:pPr>
            <w:r>
              <w:rPr>
                <w:rFonts w:hint="eastAsia" w:ascii="宋体" w:hAnsi="宋体" w:eastAsia="宋体" w:cs="宋体"/>
                <w:color w:val="auto"/>
                <w:sz w:val="24"/>
              </w:rPr>
              <w:t>本项目可能造成地下水污染的因素主要表现在：未设置危废暂存间，危废暂存及处置不满足《危险废物贮存污染控制标准》及2013年修改单（GB18597-2001）要求，可能污染地下水。</w:t>
            </w:r>
          </w:p>
          <w:p w14:paraId="15F1EFCA">
            <w:pPr>
              <w:pStyle w:val="60"/>
              <w:numPr>
                <w:ilvl w:val="0"/>
                <w:numId w:val="0"/>
              </w:numPr>
              <w:tabs>
                <w:tab w:val="left" w:pos="949"/>
              </w:tabs>
              <w:spacing w:before="0" w:after="0" w:line="307" w:lineRule="exact"/>
              <w:ind w:right="0" w:rightChars="0" w:firstLine="482" w:firstLineChars="200"/>
              <w:jc w:val="left"/>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2</w:t>
            </w:r>
            <w:r>
              <w:rPr>
                <w:rFonts w:hint="eastAsia" w:ascii="宋体" w:hAnsi="宋体" w:eastAsia="宋体" w:cs="宋体"/>
                <w:b/>
                <w:color w:val="auto"/>
                <w:sz w:val="24"/>
                <w:lang w:eastAsia="zh-CN"/>
              </w:rPr>
              <w:t>）</w:t>
            </w:r>
            <w:r>
              <w:rPr>
                <w:rFonts w:hint="eastAsia" w:ascii="宋体" w:hAnsi="宋体" w:eastAsia="宋体" w:cs="宋体"/>
                <w:b/>
                <w:color w:val="auto"/>
                <w:sz w:val="24"/>
              </w:rPr>
              <w:t>现有措施</w:t>
            </w:r>
          </w:p>
          <w:p w14:paraId="3DB6BCEB">
            <w:pPr>
              <w:pStyle w:val="60"/>
              <w:spacing w:before="160"/>
              <w:ind w:left="587"/>
              <w:jc w:val="left"/>
              <w:rPr>
                <w:rFonts w:hint="eastAsia" w:ascii="宋体" w:hAnsi="宋体" w:eastAsia="宋体" w:cs="宋体"/>
                <w:color w:val="auto"/>
                <w:sz w:val="24"/>
              </w:rPr>
            </w:pPr>
            <w:r>
              <w:rPr>
                <w:rFonts w:hint="eastAsia" w:ascii="宋体" w:hAnsi="宋体" w:eastAsia="宋体" w:cs="宋体"/>
                <w:color w:val="auto"/>
                <w:sz w:val="24"/>
              </w:rPr>
              <w:t>根据现场调查，项目车间地面为20cm厚C30混凝土地面。</w:t>
            </w:r>
          </w:p>
          <w:p w14:paraId="03BFC1DF">
            <w:pPr>
              <w:pStyle w:val="60"/>
              <w:numPr>
                <w:ilvl w:val="0"/>
                <w:numId w:val="0"/>
              </w:numPr>
              <w:tabs>
                <w:tab w:val="left" w:pos="949"/>
              </w:tabs>
              <w:spacing w:before="158" w:after="0" w:line="240" w:lineRule="auto"/>
              <w:ind w:right="0" w:rightChars="0" w:firstLine="482" w:firstLineChars="200"/>
              <w:jc w:val="left"/>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3</w:t>
            </w:r>
            <w:r>
              <w:rPr>
                <w:rFonts w:hint="eastAsia" w:ascii="宋体" w:hAnsi="宋体" w:eastAsia="宋体" w:cs="宋体"/>
                <w:b/>
                <w:color w:val="auto"/>
                <w:sz w:val="24"/>
                <w:lang w:eastAsia="zh-CN"/>
              </w:rPr>
              <w:t>）</w:t>
            </w:r>
            <w:r>
              <w:rPr>
                <w:rFonts w:hint="eastAsia" w:ascii="宋体" w:hAnsi="宋体" w:eastAsia="宋体" w:cs="宋体"/>
                <w:b/>
                <w:color w:val="auto"/>
                <w:sz w:val="24"/>
              </w:rPr>
              <w:t>存在问题</w:t>
            </w:r>
          </w:p>
          <w:p w14:paraId="1959185A">
            <w:pPr>
              <w:pStyle w:val="60"/>
              <w:numPr>
                <w:ilvl w:val="0"/>
                <w:numId w:val="0"/>
              </w:numPr>
              <w:tabs>
                <w:tab w:val="left" w:pos="1189"/>
              </w:tabs>
              <w:spacing w:before="158" w:after="0" w:line="240" w:lineRule="auto"/>
              <w:ind w:right="0" w:rightChars="0" w:firstLine="480" w:firstLineChars="200"/>
              <w:jc w:val="left"/>
              <w:rPr>
                <w:rFonts w:hint="eastAsia" w:ascii="宋体" w:hAnsi="宋体" w:eastAsia="宋体" w:cs="宋体"/>
                <w:color w:val="auto"/>
                <w:sz w:val="24"/>
              </w:rPr>
            </w:pP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本项目未进行分区防渗，防渗措施不完善。</w:t>
            </w:r>
          </w:p>
          <w:p w14:paraId="6EAC9DCD">
            <w:pPr>
              <w:pStyle w:val="60"/>
              <w:numPr>
                <w:ilvl w:val="0"/>
                <w:numId w:val="0"/>
              </w:numPr>
              <w:tabs>
                <w:tab w:val="left" w:pos="1189"/>
              </w:tabs>
              <w:spacing w:before="158" w:after="0" w:line="240" w:lineRule="auto"/>
              <w:ind w:right="0" w:rightChars="0" w:firstLine="480" w:firstLineChars="200"/>
              <w:jc w:val="left"/>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lang w:eastAsia="zh-CN"/>
              </w:rPr>
              <w:t>）</w:t>
            </w:r>
            <w:r>
              <w:rPr>
                <w:rFonts w:hint="eastAsia" w:ascii="宋体" w:hAnsi="宋体" w:eastAsia="宋体" w:cs="宋体"/>
                <w:color w:val="auto"/>
                <w:sz w:val="24"/>
              </w:rPr>
              <w:t>未设置危废暂存间。</w:t>
            </w:r>
          </w:p>
          <w:p w14:paraId="0591C236">
            <w:pPr>
              <w:pStyle w:val="60"/>
              <w:spacing w:before="158"/>
              <w:ind w:firstLine="482" w:firstLineChars="200"/>
              <w:jc w:val="left"/>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4</w:t>
            </w:r>
            <w:r>
              <w:rPr>
                <w:rFonts w:hint="eastAsia" w:ascii="宋体" w:hAnsi="宋体" w:eastAsia="宋体" w:cs="宋体"/>
                <w:b/>
                <w:color w:val="auto"/>
                <w:sz w:val="24"/>
                <w:lang w:eastAsia="zh-CN"/>
              </w:rPr>
              <w:t>）</w:t>
            </w:r>
            <w:r>
              <w:rPr>
                <w:rFonts w:hint="eastAsia" w:ascii="宋体" w:hAnsi="宋体" w:eastAsia="宋体" w:cs="宋体"/>
                <w:b/>
                <w:color w:val="auto"/>
                <w:sz w:val="24"/>
              </w:rPr>
              <w:t>整改措施</w:t>
            </w:r>
          </w:p>
          <w:p w14:paraId="66892FF6">
            <w:pPr>
              <w:pStyle w:val="60"/>
              <w:spacing w:before="158"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项目应结合各个生产设备、贮存与运输装置、污染物贮存与处理装置等的布局，根据可能进入地下水环境的各种原辅材料、产品的泄漏（含跑、冒、滴、漏）量及其他各类污染物的性质、产生量和排放量，将主要生产单元划分为重点防渗区和简单防渗区，详见表5-</w:t>
            </w:r>
            <w:r>
              <w:rPr>
                <w:rFonts w:hint="eastAsia" w:ascii="宋体" w:hAnsi="宋体" w:eastAsia="宋体" w:cs="宋体"/>
                <w:color w:val="auto"/>
                <w:sz w:val="24"/>
                <w:lang w:val="en-US" w:eastAsia="zh-CN"/>
              </w:rPr>
              <w:t>7</w:t>
            </w:r>
            <w:r>
              <w:rPr>
                <w:rFonts w:hint="eastAsia" w:ascii="宋体" w:hAnsi="宋体" w:eastAsia="宋体" w:cs="宋体"/>
                <w:color w:val="auto"/>
                <w:sz w:val="24"/>
              </w:rPr>
              <w:t>。</w:t>
            </w:r>
          </w:p>
          <w:p w14:paraId="479C16BE">
            <w:pPr>
              <w:pStyle w:val="6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根据《环境影响评价技术导则与标准》（2017 年版）地下水污染防渗分区参照表（</w:t>
            </w:r>
            <w:r>
              <w:rPr>
                <w:rFonts w:hint="eastAsia" w:ascii="宋体" w:hAnsi="宋体" w:eastAsia="宋体" w:cs="宋体"/>
                <w:color w:val="auto"/>
                <w:spacing w:val="-20"/>
                <w:sz w:val="24"/>
              </w:rPr>
              <w:t xml:space="preserve">见表 </w:t>
            </w:r>
            <w:r>
              <w:rPr>
                <w:rFonts w:hint="eastAsia" w:ascii="宋体" w:hAnsi="宋体" w:eastAsia="宋体" w:cs="宋体"/>
                <w:color w:val="auto"/>
                <w:sz w:val="24"/>
              </w:rPr>
              <w:t>5</w:t>
            </w:r>
            <w:r>
              <w:rPr>
                <w:rFonts w:hint="eastAsia" w:ascii="宋体" w:hAnsi="宋体" w:eastAsia="宋体" w:cs="宋体"/>
                <w:color w:val="auto"/>
                <w:spacing w:val="-1"/>
                <w:sz w:val="24"/>
              </w:rPr>
              <w:t>-</w:t>
            </w:r>
            <w:r>
              <w:rPr>
                <w:rFonts w:hint="eastAsia" w:ascii="宋体" w:hAnsi="宋体" w:eastAsia="宋体" w:cs="宋体"/>
                <w:color w:val="auto"/>
                <w:spacing w:val="-1"/>
                <w:sz w:val="24"/>
                <w:lang w:val="en-US" w:eastAsia="zh-CN"/>
              </w:rPr>
              <w:t>6）</w:t>
            </w:r>
            <w:r>
              <w:rPr>
                <w:rFonts w:hint="eastAsia" w:ascii="宋体" w:hAnsi="宋体" w:eastAsia="宋体" w:cs="宋体"/>
                <w:color w:val="auto"/>
                <w:spacing w:val="-1"/>
                <w:sz w:val="24"/>
              </w:rPr>
              <w:t>本项目无重金属、持久性有机污染物，易控制污染物，因此确定本项目</w:t>
            </w:r>
            <w:r>
              <w:rPr>
                <w:rFonts w:hint="eastAsia" w:ascii="宋体" w:hAnsi="宋体" w:eastAsia="宋体" w:cs="宋体"/>
                <w:color w:val="auto"/>
                <w:sz w:val="24"/>
              </w:rPr>
              <w:t>生产区可做简单防渗。</w:t>
            </w:r>
          </w:p>
          <w:p w14:paraId="0D6729D5">
            <w:pPr>
              <w:pStyle w:val="60"/>
              <w:spacing w:line="360" w:lineRule="auto"/>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表</w:t>
            </w:r>
            <w:r>
              <w:rPr>
                <w:rFonts w:hint="eastAsia" w:ascii="宋体" w:hAnsi="宋体" w:eastAsia="宋体" w:cs="宋体"/>
                <w:b/>
                <w:bCs/>
                <w:color w:val="auto"/>
                <w:sz w:val="21"/>
                <w:szCs w:val="21"/>
                <w:lang w:val="en-US" w:eastAsia="zh-CN"/>
              </w:rPr>
              <w:t>5-6  地下水污染防渗分区参照表</w:t>
            </w:r>
          </w:p>
          <w:tbl>
            <w:tblPr>
              <w:tblStyle w:val="19"/>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75"/>
              <w:gridCol w:w="1493"/>
              <w:gridCol w:w="1312"/>
              <w:gridCol w:w="1854"/>
              <w:gridCol w:w="2850"/>
            </w:tblGrid>
            <w:tr w14:paraId="60045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atLeast"/>
                <w:jc w:val="center"/>
              </w:trPr>
              <w:tc>
                <w:tcPr>
                  <w:tcW w:w="1675" w:type="dxa"/>
                  <w:vAlign w:val="center"/>
                </w:tcPr>
                <w:p w14:paraId="6DFDEC72">
                  <w:pPr>
                    <w:pStyle w:val="60"/>
                    <w:spacing w:before="136"/>
                    <w:ind w:left="202" w:right="186"/>
                    <w:rPr>
                      <w:rFonts w:hint="eastAsia" w:ascii="宋体" w:hAnsi="宋体" w:eastAsia="宋体" w:cs="宋体"/>
                      <w:b/>
                      <w:color w:val="auto"/>
                      <w:w w:val="100"/>
                      <w:sz w:val="21"/>
                    </w:rPr>
                  </w:pPr>
                  <w:r>
                    <w:rPr>
                      <w:rFonts w:hint="eastAsia" w:ascii="宋体" w:hAnsi="宋体" w:eastAsia="宋体" w:cs="宋体"/>
                      <w:b/>
                      <w:color w:val="auto"/>
                      <w:w w:val="100"/>
                      <w:sz w:val="21"/>
                    </w:rPr>
                    <w:t>防渗分区</w:t>
                  </w:r>
                </w:p>
              </w:tc>
              <w:tc>
                <w:tcPr>
                  <w:tcW w:w="1493" w:type="dxa"/>
                  <w:vAlign w:val="center"/>
                </w:tcPr>
                <w:p w14:paraId="0550AA2B">
                  <w:pPr>
                    <w:pStyle w:val="60"/>
                    <w:spacing w:before="1"/>
                    <w:ind w:left="120" w:right="112"/>
                    <w:rPr>
                      <w:rFonts w:hint="eastAsia" w:ascii="宋体" w:hAnsi="宋体" w:eastAsia="宋体" w:cs="宋体"/>
                      <w:b/>
                      <w:color w:val="auto"/>
                      <w:w w:val="100"/>
                      <w:sz w:val="21"/>
                    </w:rPr>
                  </w:pPr>
                  <w:r>
                    <w:rPr>
                      <w:rFonts w:hint="eastAsia" w:ascii="宋体" w:hAnsi="宋体" w:eastAsia="宋体" w:cs="宋体"/>
                      <w:b/>
                      <w:color w:val="auto"/>
                      <w:w w:val="100"/>
                      <w:sz w:val="21"/>
                    </w:rPr>
                    <w:t>天然包气带</w:t>
                  </w:r>
                </w:p>
                <w:p w14:paraId="507FF1B6">
                  <w:pPr>
                    <w:pStyle w:val="60"/>
                    <w:spacing w:before="3" w:line="252" w:lineRule="exact"/>
                    <w:ind w:left="120" w:right="109"/>
                    <w:rPr>
                      <w:rFonts w:hint="eastAsia" w:ascii="宋体" w:hAnsi="宋体" w:eastAsia="宋体" w:cs="宋体"/>
                      <w:b/>
                      <w:color w:val="auto"/>
                      <w:w w:val="100"/>
                      <w:sz w:val="21"/>
                    </w:rPr>
                  </w:pPr>
                  <w:r>
                    <w:rPr>
                      <w:rFonts w:hint="eastAsia" w:ascii="宋体" w:hAnsi="宋体" w:eastAsia="宋体" w:cs="宋体"/>
                      <w:b/>
                      <w:color w:val="auto"/>
                      <w:w w:val="100"/>
                      <w:sz w:val="21"/>
                    </w:rPr>
                    <w:t>防污性能</w:t>
                  </w:r>
                </w:p>
              </w:tc>
              <w:tc>
                <w:tcPr>
                  <w:tcW w:w="1312" w:type="dxa"/>
                  <w:vAlign w:val="center"/>
                </w:tcPr>
                <w:p w14:paraId="7B0BBDEE">
                  <w:pPr>
                    <w:pStyle w:val="60"/>
                    <w:spacing w:before="1"/>
                    <w:ind w:left="165"/>
                    <w:jc w:val="left"/>
                    <w:rPr>
                      <w:rFonts w:hint="eastAsia" w:ascii="宋体" w:hAnsi="宋体" w:eastAsia="宋体" w:cs="宋体"/>
                      <w:b/>
                      <w:color w:val="auto"/>
                      <w:w w:val="100"/>
                      <w:sz w:val="21"/>
                    </w:rPr>
                  </w:pPr>
                  <w:r>
                    <w:rPr>
                      <w:rFonts w:hint="eastAsia" w:ascii="宋体" w:hAnsi="宋体" w:eastAsia="宋体" w:cs="宋体"/>
                      <w:b/>
                      <w:color w:val="auto"/>
                      <w:w w:val="100"/>
                      <w:sz w:val="21"/>
                    </w:rPr>
                    <w:t>污染控制</w:t>
                  </w:r>
                </w:p>
                <w:p w14:paraId="43EB61DB">
                  <w:pPr>
                    <w:pStyle w:val="60"/>
                    <w:spacing w:before="3" w:line="252" w:lineRule="exact"/>
                    <w:ind w:left="165"/>
                    <w:jc w:val="left"/>
                    <w:rPr>
                      <w:rFonts w:hint="eastAsia" w:ascii="宋体" w:hAnsi="宋体" w:eastAsia="宋体" w:cs="宋体"/>
                      <w:b/>
                      <w:color w:val="auto"/>
                      <w:w w:val="100"/>
                      <w:sz w:val="21"/>
                    </w:rPr>
                  </w:pPr>
                  <w:r>
                    <w:rPr>
                      <w:rFonts w:hint="eastAsia" w:ascii="宋体" w:hAnsi="宋体" w:eastAsia="宋体" w:cs="宋体"/>
                      <w:b/>
                      <w:color w:val="auto"/>
                      <w:w w:val="100"/>
                      <w:sz w:val="21"/>
                    </w:rPr>
                    <w:t>难易程度</w:t>
                  </w:r>
                </w:p>
              </w:tc>
              <w:tc>
                <w:tcPr>
                  <w:tcW w:w="1854" w:type="dxa"/>
                  <w:vAlign w:val="center"/>
                </w:tcPr>
                <w:p w14:paraId="5FFD409C">
                  <w:pPr>
                    <w:pStyle w:val="60"/>
                    <w:spacing w:before="136"/>
                    <w:ind w:left="281" w:right="274"/>
                    <w:rPr>
                      <w:rFonts w:hint="eastAsia" w:ascii="宋体" w:hAnsi="宋体" w:eastAsia="宋体" w:cs="宋体"/>
                      <w:b/>
                      <w:color w:val="auto"/>
                      <w:w w:val="100"/>
                      <w:sz w:val="21"/>
                    </w:rPr>
                  </w:pPr>
                  <w:r>
                    <w:rPr>
                      <w:rFonts w:hint="eastAsia" w:ascii="宋体" w:hAnsi="宋体" w:eastAsia="宋体" w:cs="宋体"/>
                      <w:b/>
                      <w:color w:val="auto"/>
                      <w:w w:val="100"/>
                      <w:sz w:val="21"/>
                    </w:rPr>
                    <w:t>污染物类型</w:t>
                  </w:r>
                </w:p>
              </w:tc>
              <w:tc>
                <w:tcPr>
                  <w:tcW w:w="2850" w:type="dxa"/>
                  <w:vAlign w:val="center"/>
                </w:tcPr>
                <w:p w14:paraId="049EC8E4">
                  <w:pPr>
                    <w:pStyle w:val="60"/>
                    <w:spacing w:before="136"/>
                    <w:ind w:left="162" w:right="153"/>
                    <w:rPr>
                      <w:rFonts w:hint="eastAsia" w:ascii="宋体" w:hAnsi="宋体" w:eastAsia="宋体" w:cs="宋体"/>
                      <w:b/>
                      <w:color w:val="auto"/>
                      <w:w w:val="100"/>
                      <w:sz w:val="21"/>
                    </w:rPr>
                  </w:pPr>
                  <w:r>
                    <w:rPr>
                      <w:rFonts w:hint="eastAsia" w:ascii="宋体" w:hAnsi="宋体" w:eastAsia="宋体" w:cs="宋体"/>
                      <w:b/>
                      <w:color w:val="auto"/>
                      <w:w w:val="100"/>
                      <w:sz w:val="21"/>
                    </w:rPr>
                    <w:t>防渗技术要求</w:t>
                  </w:r>
                </w:p>
              </w:tc>
            </w:tr>
            <w:tr w14:paraId="1939E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7" w:hRule="atLeast"/>
                <w:jc w:val="center"/>
              </w:trPr>
              <w:tc>
                <w:tcPr>
                  <w:tcW w:w="1675" w:type="dxa"/>
                  <w:vMerge w:val="restart"/>
                  <w:vAlign w:val="center"/>
                </w:tcPr>
                <w:p w14:paraId="256B4999">
                  <w:pPr>
                    <w:pStyle w:val="60"/>
                    <w:spacing w:before="9"/>
                    <w:jc w:val="left"/>
                    <w:rPr>
                      <w:rFonts w:hint="eastAsia" w:ascii="宋体" w:hAnsi="宋体" w:eastAsia="宋体" w:cs="宋体"/>
                      <w:color w:val="auto"/>
                      <w:w w:val="100"/>
                      <w:sz w:val="23"/>
                    </w:rPr>
                  </w:pPr>
                </w:p>
                <w:p w14:paraId="6A7BDB89">
                  <w:pPr>
                    <w:pStyle w:val="60"/>
                    <w:ind w:left="228"/>
                    <w:jc w:val="left"/>
                    <w:rPr>
                      <w:rFonts w:hint="eastAsia" w:ascii="宋体" w:hAnsi="宋体" w:eastAsia="宋体" w:cs="宋体"/>
                      <w:color w:val="auto"/>
                      <w:w w:val="100"/>
                      <w:sz w:val="21"/>
                    </w:rPr>
                  </w:pPr>
                  <w:r>
                    <w:rPr>
                      <w:rFonts w:hint="eastAsia" w:ascii="宋体" w:hAnsi="宋体" w:eastAsia="宋体" w:cs="宋体"/>
                      <w:color w:val="auto"/>
                      <w:w w:val="100"/>
                      <w:sz w:val="21"/>
                    </w:rPr>
                    <w:t>重点防渗区</w:t>
                  </w:r>
                </w:p>
              </w:tc>
              <w:tc>
                <w:tcPr>
                  <w:tcW w:w="1493" w:type="dxa"/>
                  <w:vAlign w:val="center"/>
                </w:tcPr>
                <w:p w14:paraId="15D142F1">
                  <w:pPr>
                    <w:pStyle w:val="60"/>
                    <w:spacing w:line="252" w:lineRule="exact"/>
                    <w:ind w:left="6"/>
                    <w:rPr>
                      <w:rFonts w:hint="eastAsia" w:ascii="宋体" w:hAnsi="宋体" w:eastAsia="宋体" w:cs="宋体"/>
                      <w:color w:val="auto"/>
                      <w:w w:val="100"/>
                      <w:sz w:val="21"/>
                    </w:rPr>
                  </w:pPr>
                  <w:r>
                    <w:rPr>
                      <w:rFonts w:hint="eastAsia" w:ascii="宋体" w:hAnsi="宋体" w:eastAsia="宋体" w:cs="宋体"/>
                      <w:color w:val="auto"/>
                      <w:w w:val="100"/>
                      <w:sz w:val="21"/>
                    </w:rPr>
                    <w:t>弱</w:t>
                  </w:r>
                </w:p>
              </w:tc>
              <w:tc>
                <w:tcPr>
                  <w:tcW w:w="1312" w:type="dxa"/>
                  <w:vAlign w:val="center"/>
                </w:tcPr>
                <w:p w14:paraId="1C74D43F">
                  <w:pPr>
                    <w:pStyle w:val="60"/>
                    <w:spacing w:line="252" w:lineRule="exact"/>
                    <w:ind w:left="251" w:right="244"/>
                    <w:rPr>
                      <w:rFonts w:hint="eastAsia" w:ascii="宋体" w:hAnsi="宋体" w:eastAsia="宋体" w:cs="宋体"/>
                      <w:color w:val="auto"/>
                      <w:w w:val="100"/>
                      <w:sz w:val="21"/>
                    </w:rPr>
                  </w:pPr>
                  <w:r>
                    <w:rPr>
                      <w:rFonts w:hint="eastAsia" w:ascii="宋体" w:hAnsi="宋体" w:eastAsia="宋体" w:cs="宋体"/>
                      <w:color w:val="auto"/>
                      <w:w w:val="100"/>
                      <w:sz w:val="21"/>
                    </w:rPr>
                    <w:t>易—难</w:t>
                  </w:r>
                </w:p>
              </w:tc>
              <w:tc>
                <w:tcPr>
                  <w:tcW w:w="1854" w:type="dxa"/>
                  <w:vMerge w:val="restart"/>
                  <w:vAlign w:val="center"/>
                </w:tcPr>
                <w:p w14:paraId="789942AE">
                  <w:pPr>
                    <w:pStyle w:val="60"/>
                    <w:spacing w:before="137" w:line="242" w:lineRule="auto"/>
                    <w:ind w:left="200" w:right="190"/>
                    <w:jc w:val="left"/>
                    <w:rPr>
                      <w:rFonts w:hint="eastAsia" w:ascii="宋体" w:hAnsi="宋体" w:eastAsia="宋体" w:cs="宋体"/>
                      <w:color w:val="auto"/>
                      <w:w w:val="100"/>
                      <w:sz w:val="21"/>
                    </w:rPr>
                  </w:pPr>
                  <w:r>
                    <w:rPr>
                      <w:rFonts w:hint="eastAsia" w:ascii="宋体" w:hAnsi="宋体" w:eastAsia="宋体" w:cs="宋体"/>
                      <w:color w:val="auto"/>
                      <w:w w:val="100"/>
                      <w:sz w:val="21"/>
                    </w:rPr>
                    <w:t>重金属、持久性有机污染物</w:t>
                  </w:r>
                </w:p>
              </w:tc>
              <w:tc>
                <w:tcPr>
                  <w:tcW w:w="2850" w:type="dxa"/>
                  <w:vMerge w:val="restart"/>
                  <w:vAlign w:val="center"/>
                </w:tcPr>
                <w:p w14:paraId="7B695335">
                  <w:pPr>
                    <w:pStyle w:val="60"/>
                    <w:ind w:firstLine="210" w:firstLineChars="100"/>
                    <w:jc w:val="left"/>
                    <w:rPr>
                      <w:rFonts w:hint="eastAsia" w:ascii="宋体" w:hAnsi="宋体" w:eastAsia="宋体" w:cs="宋体"/>
                      <w:color w:val="auto"/>
                      <w:w w:val="100"/>
                      <w:sz w:val="21"/>
                    </w:rPr>
                  </w:pPr>
                  <w:r>
                    <w:rPr>
                      <w:rFonts w:hint="eastAsia" w:ascii="宋体" w:hAnsi="宋体" w:eastAsia="宋体" w:cs="宋体"/>
                      <w:color w:val="auto"/>
                      <w:w w:val="100"/>
                      <w:sz w:val="21"/>
                    </w:rPr>
                    <w:t>等效黏土防渗层Mb≥6.0m，K≤1.0×10</w:t>
                  </w:r>
                  <w:r>
                    <w:rPr>
                      <w:rFonts w:hint="eastAsia" w:ascii="宋体" w:hAnsi="宋体" w:eastAsia="宋体" w:cs="宋体"/>
                      <w:color w:val="auto"/>
                      <w:w w:val="100"/>
                      <w:position w:val="7"/>
                      <w:sz w:val="13"/>
                    </w:rPr>
                    <w:t>-7</w:t>
                  </w:r>
                  <w:r>
                    <w:rPr>
                      <w:rFonts w:hint="eastAsia" w:ascii="宋体" w:hAnsi="宋体" w:eastAsia="宋体" w:cs="宋体"/>
                      <w:color w:val="auto"/>
                      <w:w w:val="100"/>
                      <w:sz w:val="21"/>
                    </w:rPr>
                    <w:t>； 或参照 GB18598 执行</w:t>
                  </w:r>
                </w:p>
              </w:tc>
            </w:tr>
            <w:tr w14:paraId="59815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5" w:hRule="atLeast"/>
                <w:jc w:val="center"/>
              </w:trPr>
              <w:tc>
                <w:tcPr>
                  <w:tcW w:w="1675" w:type="dxa"/>
                  <w:vMerge w:val="continue"/>
                  <w:vAlign w:val="center"/>
                </w:tcPr>
                <w:p w14:paraId="079C215E">
                  <w:pPr>
                    <w:rPr>
                      <w:rFonts w:hint="eastAsia" w:ascii="宋体" w:hAnsi="宋体" w:eastAsia="宋体" w:cs="宋体"/>
                      <w:color w:val="auto"/>
                      <w:w w:val="100"/>
                      <w:sz w:val="2"/>
                      <w:szCs w:val="2"/>
                    </w:rPr>
                  </w:pPr>
                </w:p>
              </w:tc>
              <w:tc>
                <w:tcPr>
                  <w:tcW w:w="1493" w:type="dxa"/>
                  <w:vAlign w:val="center"/>
                </w:tcPr>
                <w:p w14:paraId="5A23289E">
                  <w:pPr>
                    <w:pStyle w:val="60"/>
                    <w:spacing w:before="130"/>
                    <w:ind w:left="120" w:right="112"/>
                    <w:rPr>
                      <w:rFonts w:hint="eastAsia" w:ascii="宋体" w:hAnsi="宋体" w:eastAsia="宋体" w:cs="宋体"/>
                      <w:color w:val="auto"/>
                      <w:w w:val="100"/>
                      <w:sz w:val="21"/>
                    </w:rPr>
                  </w:pPr>
                  <w:r>
                    <w:rPr>
                      <w:rFonts w:hint="eastAsia" w:ascii="宋体" w:hAnsi="宋体" w:eastAsia="宋体" w:cs="宋体"/>
                      <w:color w:val="auto"/>
                      <w:w w:val="100"/>
                      <w:sz w:val="21"/>
                    </w:rPr>
                    <w:t>中—强</w:t>
                  </w:r>
                </w:p>
              </w:tc>
              <w:tc>
                <w:tcPr>
                  <w:tcW w:w="1312" w:type="dxa"/>
                  <w:vAlign w:val="center"/>
                </w:tcPr>
                <w:p w14:paraId="5C846EF1">
                  <w:pPr>
                    <w:pStyle w:val="60"/>
                    <w:spacing w:before="130"/>
                    <w:ind w:left="9"/>
                    <w:rPr>
                      <w:rFonts w:hint="eastAsia" w:ascii="宋体" w:hAnsi="宋体" w:eastAsia="宋体" w:cs="宋体"/>
                      <w:color w:val="auto"/>
                      <w:w w:val="100"/>
                      <w:sz w:val="21"/>
                    </w:rPr>
                  </w:pPr>
                  <w:r>
                    <w:rPr>
                      <w:rFonts w:hint="eastAsia" w:ascii="宋体" w:hAnsi="宋体" w:eastAsia="宋体" w:cs="宋体"/>
                      <w:color w:val="auto"/>
                      <w:w w:val="100"/>
                      <w:sz w:val="21"/>
                    </w:rPr>
                    <w:t>难</w:t>
                  </w:r>
                </w:p>
              </w:tc>
              <w:tc>
                <w:tcPr>
                  <w:tcW w:w="1854" w:type="dxa"/>
                  <w:vMerge w:val="continue"/>
                  <w:vAlign w:val="center"/>
                </w:tcPr>
                <w:p w14:paraId="6B314141">
                  <w:pPr>
                    <w:rPr>
                      <w:rFonts w:hint="eastAsia" w:ascii="宋体" w:hAnsi="宋体" w:eastAsia="宋体" w:cs="宋体"/>
                      <w:color w:val="auto"/>
                      <w:w w:val="100"/>
                      <w:sz w:val="2"/>
                      <w:szCs w:val="2"/>
                    </w:rPr>
                  </w:pPr>
                </w:p>
              </w:tc>
              <w:tc>
                <w:tcPr>
                  <w:tcW w:w="2850" w:type="dxa"/>
                  <w:vMerge w:val="continue"/>
                  <w:vAlign w:val="center"/>
                </w:tcPr>
                <w:p w14:paraId="30A7179E">
                  <w:pPr>
                    <w:rPr>
                      <w:rFonts w:hint="eastAsia" w:ascii="宋体" w:hAnsi="宋体" w:eastAsia="宋体" w:cs="宋体"/>
                      <w:color w:val="auto"/>
                      <w:w w:val="100"/>
                      <w:sz w:val="2"/>
                      <w:szCs w:val="2"/>
                    </w:rPr>
                  </w:pPr>
                </w:p>
              </w:tc>
            </w:tr>
            <w:tr w14:paraId="28EC0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atLeast"/>
                <w:jc w:val="center"/>
              </w:trPr>
              <w:tc>
                <w:tcPr>
                  <w:tcW w:w="1675" w:type="dxa"/>
                  <w:vMerge w:val="restart"/>
                  <w:vAlign w:val="center"/>
                </w:tcPr>
                <w:p w14:paraId="5A2213FD">
                  <w:pPr>
                    <w:pStyle w:val="60"/>
                    <w:jc w:val="left"/>
                    <w:rPr>
                      <w:rFonts w:hint="eastAsia" w:ascii="宋体" w:hAnsi="宋体" w:eastAsia="宋体" w:cs="宋体"/>
                      <w:color w:val="auto"/>
                      <w:w w:val="100"/>
                      <w:sz w:val="20"/>
                    </w:rPr>
                  </w:pPr>
                </w:p>
                <w:p w14:paraId="0BDA82AC">
                  <w:pPr>
                    <w:pStyle w:val="60"/>
                    <w:spacing w:before="4"/>
                    <w:jc w:val="left"/>
                    <w:rPr>
                      <w:rFonts w:hint="eastAsia" w:ascii="宋体" w:hAnsi="宋体" w:eastAsia="宋体" w:cs="宋体"/>
                      <w:color w:val="auto"/>
                      <w:w w:val="100"/>
                      <w:sz w:val="16"/>
                    </w:rPr>
                  </w:pPr>
                </w:p>
                <w:p w14:paraId="1A1C7084">
                  <w:pPr>
                    <w:pStyle w:val="60"/>
                    <w:ind w:left="228"/>
                    <w:jc w:val="left"/>
                    <w:rPr>
                      <w:rFonts w:hint="eastAsia" w:ascii="宋体" w:hAnsi="宋体" w:eastAsia="宋体" w:cs="宋体"/>
                      <w:color w:val="auto"/>
                      <w:w w:val="100"/>
                      <w:sz w:val="21"/>
                    </w:rPr>
                  </w:pPr>
                  <w:r>
                    <w:rPr>
                      <w:rFonts w:hint="eastAsia" w:ascii="宋体" w:hAnsi="宋体" w:eastAsia="宋体" w:cs="宋体"/>
                      <w:color w:val="auto"/>
                      <w:w w:val="100"/>
                      <w:sz w:val="21"/>
                    </w:rPr>
                    <w:t>一般防渗区</w:t>
                  </w:r>
                </w:p>
              </w:tc>
              <w:tc>
                <w:tcPr>
                  <w:tcW w:w="1493" w:type="dxa"/>
                  <w:vAlign w:val="center"/>
                </w:tcPr>
                <w:p w14:paraId="54EF1A95">
                  <w:pPr>
                    <w:pStyle w:val="60"/>
                    <w:spacing w:before="135"/>
                    <w:ind w:left="120" w:right="112"/>
                    <w:rPr>
                      <w:rFonts w:hint="eastAsia" w:ascii="宋体" w:hAnsi="宋体" w:eastAsia="宋体" w:cs="宋体"/>
                      <w:color w:val="auto"/>
                      <w:w w:val="100"/>
                      <w:sz w:val="21"/>
                    </w:rPr>
                  </w:pPr>
                  <w:r>
                    <w:rPr>
                      <w:rFonts w:hint="eastAsia" w:ascii="宋体" w:hAnsi="宋体" w:eastAsia="宋体" w:cs="宋体"/>
                      <w:color w:val="auto"/>
                      <w:w w:val="100"/>
                      <w:sz w:val="21"/>
                    </w:rPr>
                    <w:t>中—强</w:t>
                  </w:r>
                </w:p>
              </w:tc>
              <w:tc>
                <w:tcPr>
                  <w:tcW w:w="1312" w:type="dxa"/>
                  <w:vAlign w:val="center"/>
                </w:tcPr>
                <w:p w14:paraId="58A5E5AE">
                  <w:pPr>
                    <w:pStyle w:val="60"/>
                    <w:spacing w:before="135"/>
                    <w:ind w:left="9"/>
                    <w:rPr>
                      <w:rFonts w:hint="eastAsia" w:ascii="宋体" w:hAnsi="宋体" w:eastAsia="宋体" w:cs="宋体"/>
                      <w:color w:val="auto"/>
                      <w:w w:val="100"/>
                      <w:sz w:val="21"/>
                    </w:rPr>
                  </w:pPr>
                  <w:r>
                    <w:rPr>
                      <w:rFonts w:hint="eastAsia" w:ascii="宋体" w:hAnsi="宋体" w:eastAsia="宋体" w:cs="宋体"/>
                      <w:color w:val="auto"/>
                      <w:w w:val="100"/>
                      <w:sz w:val="21"/>
                    </w:rPr>
                    <w:t>易</w:t>
                  </w:r>
                </w:p>
              </w:tc>
              <w:tc>
                <w:tcPr>
                  <w:tcW w:w="1854" w:type="dxa"/>
                  <w:vAlign w:val="center"/>
                </w:tcPr>
                <w:p w14:paraId="411B89DA">
                  <w:pPr>
                    <w:pStyle w:val="60"/>
                    <w:spacing w:before="1"/>
                    <w:ind w:left="200"/>
                    <w:jc w:val="left"/>
                    <w:rPr>
                      <w:rFonts w:hint="eastAsia" w:ascii="宋体" w:hAnsi="宋体" w:eastAsia="宋体" w:cs="宋体"/>
                      <w:color w:val="auto"/>
                      <w:w w:val="100"/>
                      <w:sz w:val="21"/>
                    </w:rPr>
                  </w:pPr>
                  <w:r>
                    <w:rPr>
                      <w:rFonts w:hint="eastAsia" w:ascii="宋体" w:hAnsi="宋体" w:eastAsia="宋体" w:cs="宋体"/>
                      <w:color w:val="auto"/>
                      <w:w w:val="100"/>
                      <w:sz w:val="21"/>
                    </w:rPr>
                    <w:t>重金属、持久</w:t>
                  </w:r>
                </w:p>
                <w:p w14:paraId="28E7338F">
                  <w:pPr>
                    <w:pStyle w:val="60"/>
                    <w:spacing w:before="2" w:line="253" w:lineRule="exact"/>
                    <w:ind w:left="200"/>
                    <w:jc w:val="left"/>
                    <w:rPr>
                      <w:rFonts w:hint="eastAsia" w:ascii="宋体" w:hAnsi="宋体" w:eastAsia="宋体" w:cs="宋体"/>
                      <w:color w:val="auto"/>
                      <w:w w:val="100"/>
                      <w:sz w:val="21"/>
                    </w:rPr>
                  </w:pPr>
                  <w:r>
                    <w:rPr>
                      <w:rFonts w:hint="eastAsia" w:ascii="宋体" w:hAnsi="宋体" w:eastAsia="宋体" w:cs="宋体"/>
                      <w:color w:val="auto"/>
                      <w:w w:val="100"/>
                      <w:sz w:val="21"/>
                    </w:rPr>
                    <w:t>性有机污染物</w:t>
                  </w:r>
                </w:p>
              </w:tc>
              <w:tc>
                <w:tcPr>
                  <w:tcW w:w="2850" w:type="dxa"/>
                  <w:vMerge w:val="restart"/>
                  <w:vAlign w:val="center"/>
                </w:tcPr>
                <w:p w14:paraId="5750CF71">
                  <w:pPr>
                    <w:pStyle w:val="60"/>
                    <w:spacing w:before="145" w:line="242" w:lineRule="auto"/>
                    <w:ind w:left="164" w:right="153" w:hanging="5"/>
                    <w:rPr>
                      <w:rFonts w:hint="eastAsia" w:ascii="宋体" w:hAnsi="宋体" w:eastAsia="宋体" w:cs="宋体"/>
                      <w:color w:val="auto"/>
                      <w:w w:val="100"/>
                      <w:sz w:val="21"/>
                    </w:rPr>
                  </w:pPr>
                  <w:r>
                    <w:rPr>
                      <w:rFonts w:hint="eastAsia" w:ascii="宋体" w:hAnsi="宋体" w:eastAsia="宋体" w:cs="宋体"/>
                      <w:color w:val="auto"/>
                      <w:w w:val="100"/>
                      <w:sz w:val="21"/>
                    </w:rPr>
                    <w:t>等效黏土防渗层Mb≥1.5m，K≤1.0×10</w:t>
                  </w:r>
                  <w:r>
                    <w:rPr>
                      <w:rFonts w:hint="eastAsia" w:ascii="宋体" w:hAnsi="宋体" w:eastAsia="宋体" w:cs="宋体"/>
                      <w:color w:val="auto"/>
                      <w:w w:val="100"/>
                      <w:position w:val="7"/>
                      <w:sz w:val="13"/>
                    </w:rPr>
                    <w:t>-7</w:t>
                  </w:r>
                  <w:r>
                    <w:rPr>
                      <w:rFonts w:hint="eastAsia" w:ascii="宋体" w:hAnsi="宋体" w:eastAsia="宋体" w:cs="宋体"/>
                      <w:color w:val="auto"/>
                      <w:w w:val="100"/>
                      <w:sz w:val="21"/>
                    </w:rPr>
                    <w:t>； 或参照 GB16889 执行</w:t>
                  </w:r>
                </w:p>
              </w:tc>
            </w:tr>
            <w:tr w14:paraId="33EE9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1675" w:type="dxa"/>
                  <w:vMerge w:val="continue"/>
                  <w:vAlign w:val="center"/>
                </w:tcPr>
                <w:p w14:paraId="11EF9E06">
                  <w:pPr>
                    <w:rPr>
                      <w:rFonts w:hint="eastAsia" w:ascii="宋体" w:hAnsi="宋体" w:eastAsia="宋体" w:cs="宋体"/>
                      <w:color w:val="auto"/>
                      <w:w w:val="100"/>
                      <w:sz w:val="2"/>
                      <w:szCs w:val="2"/>
                    </w:rPr>
                  </w:pPr>
                </w:p>
              </w:tc>
              <w:tc>
                <w:tcPr>
                  <w:tcW w:w="1493" w:type="dxa"/>
                  <w:vAlign w:val="center"/>
                </w:tcPr>
                <w:p w14:paraId="1355F8AE">
                  <w:pPr>
                    <w:pStyle w:val="60"/>
                    <w:spacing w:line="252" w:lineRule="exact"/>
                    <w:ind w:left="6"/>
                    <w:rPr>
                      <w:rFonts w:hint="eastAsia" w:ascii="宋体" w:hAnsi="宋体" w:eastAsia="宋体" w:cs="宋体"/>
                      <w:color w:val="auto"/>
                      <w:w w:val="100"/>
                      <w:sz w:val="21"/>
                    </w:rPr>
                  </w:pPr>
                  <w:r>
                    <w:rPr>
                      <w:rFonts w:hint="eastAsia" w:ascii="宋体" w:hAnsi="宋体" w:eastAsia="宋体" w:cs="宋体"/>
                      <w:color w:val="auto"/>
                      <w:w w:val="100"/>
                      <w:sz w:val="21"/>
                    </w:rPr>
                    <w:t>弱</w:t>
                  </w:r>
                </w:p>
              </w:tc>
              <w:tc>
                <w:tcPr>
                  <w:tcW w:w="1312" w:type="dxa"/>
                  <w:vAlign w:val="center"/>
                </w:tcPr>
                <w:p w14:paraId="5638C7DB">
                  <w:pPr>
                    <w:pStyle w:val="60"/>
                    <w:spacing w:line="252" w:lineRule="exact"/>
                    <w:ind w:left="251" w:right="244"/>
                    <w:rPr>
                      <w:rFonts w:hint="eastAsia" w:ascii="宋体" w:hAnsi="宋体" w:eastAsia="宋体" w:cs="宋体"/>
                      <w:color w:val="auto"/>
                      <w:w w:val="100"/>
                      <w:sz w:val="21"/>
                    </w:rPr>
                  </w:pPr>
                  <w:r>
                    <w:rPr>
                      <w:rFonts w:hint="eastAsia" w:ascii="宋体" w:hAnsi="宋体" w:eastAsia="宋体" w:cs="宋体"/>
                      <w:color w:val="auto"/>
                      <w:w w:val="100"/>
                      <w:sz w:val="21"/>
                    </w:rPr>
                    <w:t>易—难</w:t>
                  </w:r>
                </w:p>
              </w:tc>
              <w:tc>
                <w:tcPr>
                  <w:tcW w:w="1854" w:type="dxa"/>
                  <w:vMerge w:val="restart"/>
                  <w:vAlign w:val="center"/>
                </w:tcPr>
                <w:p w14:paraId="7B385163">
                  <w:pPr>
                    <w:pStyle w:val="60"/>
                    <w:spacing w:before="139"/>
                    <w:ind w:left="409"/>
                    <w:jc w:val="left"/>
                    <w:rPr>
                      <w:rFonts w:hint="eastAsia" w:ascii="宋体" w:hAnsi="宋体" w:eastAsia="宋体" w:cs="宋体"/>
                      <w:color w:val="auto"/>
                      <w:w w:val="100"/>
                      <w:sz w:val="21"/>
                    </w:rPr>
                  </w:pPr>
                  <w:r>
                    <w:rPr>
                      <w:rFonts w:hint="eastAsia" w:ascii="宋体" w:hAnsi="宋体" w:eastAsia="宋体" w:cs="宋体"/>
                      <w:color w:val="auto"/>
                      <w:w w:val="100"/>
                      <w:sz w:val="21"/>
                    </w:rPr>
                    <w:t>其他类型</w:t>
                  </w:r>
                </w:p>
              </w:tc>
              <w:tc>
                <w:tcPr>
                  <w:tcW w:w="2850" w:type="dxa"/>
                  <w:vMerge w:val="continue"/>
                  <w:vAlign w:val="center"/>
                </w:tcPr>
                <w:p w14:paraId="3E6B741F">
                  <w:pPr>
                    <w:rPr>
                      <w:rFonts w:hint="eastAsia" w:ascii="宋体" w:hAnsi="宋体" w:eastAsia="宋体" w:cs="宋体"/>
                      <w:color w:val="auto"/>
                      <w:w w:val="100"/>
                      <w:sz w:val="2"/>
                      <w:szCs w:val="2"/>
                    </w:rPr>
                  </w:pPr>
                </w:p>
              </w:tc>
            </w:tr>
            <w:tr w14:paraId="135DE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1675" w:type="dxa"/>
                  <w:vMerge w:val="continue"/>
                  <w:vAlign w:val="center"/>
                </w:tcPr>
                <w:p w14:paraId="03E14668">
                  <w:pPr>
                    <w:rPr>
                      <w:rFonts w:hint="eastAsia" w:ascii="宋体" w:hAnsi="宋体" w:eastAsia="宋体" w:cs="宋体"/>
                      <w:color w:val="auto"/>
                      <w:w w:val="100"/>
                      <w:sz w:val="2"/>
                      <w:szCs w:val="2"/>
                    </w:rPr>
                  </w:pPr>
                </w:p>
              </w:tc>
              <w:tc>
                <w:tcPr>
                  <w:tcW w:w="1493" w:type="dxa"/>
                  <w:vAlign w:val="center"/>
                </w:tcPr>
                <w:p w14:paraId="2575723C">
                  <w:pPr>
                    <w:pStyle w:val="60"/>
                    <w:spacing w:before="1" w:line="250" w:lineRule="exact"/>
                    <w:ind w:left="120" w:right="112"/>
                    <w:rPr>
                      <w:rFonts w:hint="eastAsia" w:ascii="宋体" w:hAnsi="宋体" w:eastAsia="宋体" w:cs="宋体"/>
                      <w:color w:val="auto"/>
                      <w:w w:val="100"/>
                      <w:sz w:val="21"/>
                    </w:rPr>
                  </w:pPr>
                  <w:r>
                    <w:rPr>
                      <w:rFonts w:hint="eastAsia" w:ascii="宋体" w:hAnsi="宋体" w:eastAsia="宋体" w:cs="宋体"/>
                      <w:color w:val="auto"/>
                      <w:w w:val="100"/>
                      <w:sz w:val="21"/>
                    </w:rPr>
                    <w:t>中—强</w:t>
                  </w:r>
                </w:p>
              </w:tc>
              <w:tc>
                <w:tcPr>
                  <w:tcW w:w="1312" w:type="dxa"/>
                  <w:vAlign w:val="center"/>
                </w:tcPr>
                <w:p w14:paraId="624380C2">
                  <w:pPr>
                    <w:pStyle w:val="60"/>
                    <w:spacing w:before="1" w:line="250" w:lineRule="exact"/>
                    <w:ind w:left="9"/>
                    <w:rPr>
                      <w:rFonts w:hint="eastAsia" w:ascii="宋体" w:hAnsi="宋体" w:eastAsia="宋体" w:cs="宋体"/>
                      <w:color w:val="auto"/>
                      <w:w w:val="100"/>
                      <w:sz w:val="21"/>
                    </w:rPr>
                  </w:pPr>
                  <w:r>
                    <w:rPr>
                      <w:rFonts w:hint="eastAsia" w:ascii="宋体" w:hAnsi="宋体" w:eastAsia="宋体" w:cs="宋体"/>
                      <w:color w:val="auto"/>
                      <w:w w:val="100"/>
                      <w:sz w:val="21"/>
                    </w:rPr>
                    <w:t>难</w:t>
                  </w:r>
                </w:p>
              </w:tc>
              <w:tc>
                <w:tcPr>
                  <w:tcW w:w="1854" w:type="dxa"/>
                  <w:vMerge w:val="continue"/>
                  <w:vAlign w:val="center"/>
                </w:tcPr>
                <w:p w14:paraId="2F169AD2">
                  <w:pPr>
                    <w:rPr>
                      <w:rFonts w:hint="eastAsia" w:ascii="宋体" w:hAnsi="宋体" w:eastAsia="宋体" w:cs="宋体"/>
                      <w:color w:val="auto"/>
                      <w:w w:val="100"/>
                      <w:sz w:val="2"/>
                      <w:szCs w:val="2"/>
                    </w:rPr>
                  </w:pPr>
                </w:p>
              </w:tc>
              <w:tc>
                <w:tcPr>
                  <w:tcW w:w="2850" w:type="dxa"/>
                  <w:vMerge w:val="continue"/>
                  <w:vAlign w:val="center"/>
                </w:tcPr>
                <w:p w14:paraId="63FC1F54">
                  <w:pPr>
                    <w:rPr>
                      <w:rFonts w:hint="eastAsia" w:ascii="宋体" w:hAnsi="宋体" w:eastAsia="宋体" w:cs="宋体"/>
                      <w:color w:val="auto"/>
                      <w:w w:val="100"/>
                      <w:sz w:val="2"/>
                      <w:szCs w:val="2"/>
                    </w:rPr>
                  </w:pPr>
                </w:p>
              </w:tc>
            </w:tr>
            <w:tr w14:paraId="7E276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 w:hRule="atLeast"/>
                <w:jc w:val="center"/>
              </w:trPr>
              <w:tc>
                <w:tcPr>
                  <w:tcW w:w="1675" w:type="dxa"/>
                  <w:vAlign w:val="center"/>
                </w:tcPr>
                <w:p w14:paraId="307C4034">
                  <w:pPr>
                    <w:pStyle w:val="60"/>
                    <w:spacing w:line="254" w:lineRule="exact"/>
                    <w:ind w:left="197" w:right="186"/>
                    <w:rPr>
                      <w:rFonts w:hint="eastAsia" w:ascii="宋体" w:hAnsi="宋体" w:eastAsia="宋体" w:cs="宋体"/>
                      <w:color w:val="auto"/>
                      <w:w w:val="100"/>
                      <w:sz w:val="21"/>
                    </w:rPr>
                  </w:pPr>
                  <w:r>
                    <w:rPr>
                      <w:rFonts w:hint="eastAsia" w:ascii="宋体" w:hAnsi="宋体" w:eastAsia="宋体" w:cs="宋体"/>
                      <w:color w:val="auto"/>
                      <w:w w:val="100"/>
                      <w:sz w:val="21"/>
                    </w:rPr>
                    <w:t>简单防渗区</w:t>
                  </w:r>
                </w:p>
              </w:tc>
              <w:tc>
                <w:tcPr>
                  <w:tcW w:w="1493" w:type="dxa"/>
                  <w:vAlign w:val="center"/>
                </w:tcPr>
                <w:p w14:paraId="36052A66">
                  <w:pPr>
                    <w:pStyle w:val="60"/>
                    <w:spacing w:line="254" w:lineRule="exact"/>
                    <w:ind w:left="120" w:right="112"/>
                    <w:rPr>
                      <w:rFonts w:hint="eastAsia" w:ascii="宋体" w:hAnsi="宋体" w:eastAsia="宋体" w:cs="宋体"/>
                      <w:color w:val="auto"/>
                      <w:w w:val="100"/>
                      <w:sz w:val="21"/>
                    </w:rPr>
                  </w:pPr>
                  <w:r>
                    <w:rPr>
                      <w:rFonts w:hint="eastAsia" w:ascii="宋体" w:hAnsi="宋体" w:eastAsia="宋体" w:cs="宋体"/>
                      <w:color w:val="auto"/>
                      <w:w w:val="100"/>
                      <w:sz w:val="21"/>
                    </w:rPr>
                    <w:t>中—强</w:t>
                  </w:r>
                </w:p>
              </w:tc>
              <w:tc>
                <w:tcPr>
                  <w:tcW w:w="1312" w:type="dxa"/>
                  <w:vAlign w:val="center"/>
                </w:tcPr>
                <w:p w14:paraId="723F0240">
                  <w:pPr>
                    <w:pStyle w:val="60"/>
                    <w:spacing w:line="254" w:lineRule="exact"/>
                    <w:ind w:left="9"/>
                    <w:rPr>
                      <w:rFonts w:hint="eastAsia" w:ascii="宋体" w:hAnsi="宋体" w:eastAsia="宋体" w:cs="宋体"/>
                      <w:color w:val="auto"/>
                      <w:w w:val="100"/>
                      <w:sz w:val="21"/>
                    </w:rPr>
                  </w:pPr>
                  <w:r>
                    <w:rPr>
                      <w:rFonts w:hint="eastAsia" w:ascii="宋体" w:hAnsi="宋体" w:eastAsia="宋体" w:cs="宋体"/>
                      <w:color w:val="auto"/>
                      <w:w w:val="100"/>
                      <w:sz w:val="21"/>
                    </w:rPr>
                    <w:t>易</w:t>
                  </w:r>
                </w:p>
              </w:tc>
              <w:tc>
                <w:tcPr>
                  <w:tcW w:w="1854" w:type="dxa"/>
                  <w:vAlign w:val="center"/>
                </w:tcPr>
                <w:p w14:paraId="7C435E1D">
                  <w:pPr>
                    <w:pStyle w:val="60"/>
                    <w:spacing w:line="254" w:lineRule="exact"/>
                    <w:ind w:left="279" w:right="274"/>
                    <w:rPr>
                      <w:rFonts w:hint="eastAsia" w:ascii="宋体" w:hAnsi="宋体" w:eastAsia="宋体" w:cs="宋体"/>
                      <w:color w:val="auto"/>
                      <w:w w:val="100"/>
                      <w:sz w:val="21"/>
                    </w:rPr>
                  </w:pPr>
                  <w:r>
                    <w:rPr>
                      <w:rFonts w:hint="eastAsia" w:ascii="宋体" w:hAnsi="宋体" w:eastAsia="宋体" w:cs="宋体"/>
                      <w:color w:val="auto"/>
                      <w:w w:val="100"/>
                      <w:sz w:val="21"/>
                    </w:rPr>
                    <w:t>其他类型</w:t>
                  </w:r>
                </w:p>
              </w:tc>
              <w:tc>
                <w:tcPr>
                  <w:tcW w:w="2850" w:type="dxa"/>
                  <w:vAlign w:val="center"/>
                </w:tcPr>
                <w:p w14:paraId="669A028B">
                  <w:pPr>
                    <w:pStyle w:val="60"/>
                    <w:spacing w:line="254" w:lineRule="exact"/>
                    <w:ind w:left="157" w:right="153"/>
                    <w:rPr>
                      <w:rFonts w:hint="eastAsia" w:ascii="宋体" w:hAnsi="宋体" w:eastAsia="宋体" w:cs="宋体"/>
                      <w:color w:val="auto"/>
                      <w:w w:val="100"/>
                      <w:sz w:val="21"/>
                    </w:rPr>
                  </w:pPr>
                  <w:r>
                    <w:rPr>
                      <w:rFonts w:hint="eastAsia" w:ascii="宋体" w:hAnsi="宋体" w:eastAsia="宋体" w:cs="宋体"/>
                      <w:color w:val="auto"/>
                      <w:w w:val="100"/>
                      <w:sz w:val="21"/>
                    </w:rPr>
                    <w:t>一般地面硬化</w:t>
                  </w:r>
                </w:p>
              </w:tc>
            </w:tr>
          </w:tbl>
          <w:p w14:paraId="1924141D">
            <w:pPr>
              <w:pStyle w:val="60"/>
              <w:spacing w:before="121"/>
              <w:ind w:left="2721"/>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表5-</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rPr>
              <w:t xml:space="preserve">  本项目分区防渗情况一览表</w:t>
            </w:r>
          </w:p>
          <w:tbl>
            <w:tblPr>
              <w:tblStyle w:val="19"/>
              <w:tblW w:w="9184"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404"/>
              <w:gridCol w:w="1804"/>
              <w:gridCol w:w="1532"/>
              <w:gridCol w:w="1798"/>
              <w:gridCol w:w="2646"/>
            </w:tblGrid>
            <w:tr w14:paraId="1379AA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7" w:hRule="atLeast"/>
                <w:jc w:val="center"/>
              </w:trPr>
              <w:tc>
                <w:tcPr>
                  <w:tcW w:w="3208" w:type="dxa"/>
                  <w:gridSpan w:val="2"/>
                  <w:tcBorders>
                    <w:left w:val="nil"/>
                    <w:right w:val="single" w:color="000000" w:sz="4" w:space="0"/>
                  </w:tcBorders>
                  <w:vAlign w:val="center"/>
                </w:tcPr>
                <w:p w14:paraId="759121A0">
                  <w:pPr>
                    <w:pStyle w:val="60"/>
                    <w:spacing w:before="48"/>
                    <w:ind w:left="985" w:right="951"/>
                    <w:rPr>
                      <w:rFonts w:hint="eastAsia" w:ascii="宋体" w:hAnsi="宋体" w:eastAsia="宋体" w:cs="宋体"/>
                      <w:b/>
                      <w:color w:val="auto"/>
                      <w:sz w:val="21"/>
                    </w:rPr>
                  </w:pPr>
                  <w:r>
                    <w:rPr>
                      <w:rFonts w:hint="eastAsia" w:ascii="宋体" w:hAnsi="宋体" w:eastAsia="宋体" w:cs="宋体"/>
                      <w:b/>
                      <w:color w:val="auto"/>
                      <w:sz w:val="21"/>
                    </w:rPr>
                    <w:t>区域名称</w:t>
                  </w:r>
                </w:p>
              </w:tc>
              <w:tc>
                <w:tcPr>
                  <w:tcW w:w="1532" w:type="dxa"/>
                  <w:tcBorders>
                    <w:left w:val="single" w:color="000000" w:sz="4" w:space="0"/>
                    <w:right w:val="single" w:color="000000" w:sz="4" w:space="0"/>
                  </w:tcBorders>
                  <w:vAlign w:val="center"/>
                </w:tcPr>
                <w:p w14:paraId="4272B55F">
                  <w:pPr>
                    <w:pStyle w:val="60"/>
                    <w:spacing w:before="48"/>
                    <w:ind w:left="128" w:right="99"/>
                    <w:rPr>
                      <w:rFonts w:hint="eastAsia" w:ascii="宋体" w:hAnsi="宋体" w:eastAsia="宋体" w:cs="宋体"/>
                      <w:b/>
                      <w:color w:val="auto"/>
                      <w:sz w:val="21"/>
                    </w:rPr>
                  </w:pPr>
                  <w:r>
                    <w:rPr>
                      <w:rFonts w:hint="eastAsia" w:ascii="宋体" w:hAnsi="宋体" w:eastAsia="宋体" w:cs="宋体"/>
                      <w:b/>
                      <w:color w:val="auto"/>
                      <w:sz w:val="21"/>
                    </w:rPr>
                    <w:t>分区类别</w:t>
                  </w:r>
                </w:p>
              </w:tc>
              <w:tc>
                <w:tcPr>
                  <w:tcW w:w="1798" w:type="dxa"/>
                  <w:tcBorders>
                    <w:left w:val="single" w:color="000000" w:sz="4" w:space="0"/>
                    <w:right w:val="single" w:color="000000" w:sz="4" w:space="0"/>
                  </w:tcBorders>
                  <w:vAlign w:val="center"/>
                </w:tcPr>
                <w:p w14:paraId="072B266D">
                  <w:pPr>
                    <w:pStyle w:val="60"/>
                    <w:spacing w:before="48"/>
                    <w:ind w:left="286" w:right="253"/>
                    <w:rPr>
                      <w:rFonts w:hint="eastAsia" w:ascii="宋体" w:hAnsi="宋体" w:eastAsia="宋体" w:cs="宋体"/>
                      <w:b/>
                      <w:color w:val="auto"/>
                      <w:sz w:val="21"/>
                    </w:rPr>
                  </w:pPr>
                  <w:r>
                    <w:rPr>
                      <w:rFonts w:hint="eastAsia" w:ascii="宋体" w:hAnsi="宋体" w:eastAsia="宋体" w:cs="宋体"/>
                      <w:b/>
                      <w:color w:val="auto"/>
                      <w:sz w:val="21"/>
                    </w:rPr>
                    <w:t>防渗系数</w:t>
                  </w:r>
                </w:p>
              </w:tc>
              <w:tc>
                <w:tcPr>
                  <w:tcW w:w="2646" w:type="dxa"/>
                  <w:tcBorders>
                    <w:left w:val="single" w:color="000000" w:sz="4" w:space="0"/>
                    <w:right w:val="nil"/>
                  </w:tcBorders>
                  <w:vAlign w:val="center"/>
                </w:tcPr>
                <w:p w14:paraId="4A4185EF">
                  <w:pPr>
                    <w:pStyle w:val="60"/>
                    <w:spacing w:before="48"/>
                    <w:ind w:left="837" w:right="817"/>
                    <w:rPr>
                      <w:rFonts w:hint="eastAsia" w:ascii="宋体" w:hAnsi="宋体" w:eastAsia="宋体" w:cs="宋体"/>
                      <w:b/>
                      <w:color w:val="auto"/>
                      <w:sz w:val="21"/>
                    </w:rPr>
                  </w:pPr>
                  <w:r>
                    <w:rPr>
                      <w:rFonts w:hint="eastAsia" w:ascii="宋体" w:hAnsi="宋体" w:eastAsia="宋体" w:cs="宋体"/>
                      <w:b/>
                      <w:color w:val="auto"/>
                      <w:sz w:val="21"/>
                    </w:rPr>
                    <w:t>备注</w:t>
                  </w:r>
                </w:p>
              </w:tc>
            </w:tr>
            <w:tr w14:paraId="056213C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jc w:val="center"/>
              </w:trPr>
              <w:tc>
                <w:tcPr>
                  <w:tcW w:w="1404" w:type="dxa"/>
                  <w:vMerge w:val="restart"/>
                  <w:tcBorders>
                    <w:left w:val="nil"/>
                    <w:bottom w:val="single" w:color="000000" w:sz="4" w:space="0"/>
                    <w:right w:val="single" w:color="000000" w:sz="4" w:space="0"/>
                  </w:tcBorders>
                  <w:vAlign w:val="center"/>
                </w:tcPr>
                <w:p w14:paraId="49481E4F">
                  <w:pPr>
                    <w:pStyle w:val="60"/>
                    <w:jc w:val="center"/>
                    <w:rPr>
                      <w:rFonts w:hint="eastAsia" w:ascii="宋体" w:hAnsi="宋体" w:eastAsia="宋体" w:cs="宋体"/>
                      <w:color w:val="auto"/>
                      <w:sz w:val="20"/>
                    </w:rPr>
                  </w:pPr>
                </w:p>
                <w:p w14:paraId="74E80A93">
                  <w:pPr>
                    <w:pStyle w:val="60"/>
                    <w:jc w:val="center"/>
                    <w:rPr>
                      <w:rFonts w:hint="eastAsia" w:ascii="宋体" w:hAnsi="宋体" w:eastAsia="宋体" w:cs="宋体"/>
                      <w:color w:val="auto"/>
                      <w:sz w:val="20"/>
                    </w:rPr>
                  </w:pPr>
                </w:p>
                <w:p w14:paraId="7B616D0D">
                  <w:pPr>
                    <w:pStyle w:val="60"/>
                    <w:jc w:val="center"/>
                    <w:rPr>
                      <w:rFonts w:hint="eastAsia" w:ascii="宋体" w:hAnsi="宋体" w:eastAsia="宋体" w:cs="宋体"/>
                      <w:color w:val="auto"/>
                      <w:sz w:val="20"/>
                    </w:rPr>
                  </w:pPr>
                </w:p>
                <w:p w14:paraId="2C855108">
                  <w:pPr>
                    <w:pStyle w:val="60"/>
                    <w:spacing w:before="9"/>
                    <w:jc w:val="center"/>
                    <w:rPr>
                      <w:rFonts w:hint="eastAsia" w:ascii="宋体" w:hAnsi="宋体" w:eastAsia="宋体" w:cs="宋体"/>
                      <w:color w:val="auto"/>
                      <w:sz w:val="23"/>
                    </w:rPr>
                  </w:pPr>
                </w:p>
                <w:p w14:paraId="4AE2EB78">
                  <w:pPr>
                    <w:pStyle w:val="60"/>
                    <w:ind w:left="317"/>
                    <w:jc w:val="center"/>
                    <w:rPr>
                      <w:rFonts w:hint="eastAsia" w:ascii="宋体" w:hAnsi="宋体" w:eastAsia="宋体" w:cs="宋体"/>
                      <w:color w:val="auto"/>
                      <w:sz w:val="21"/>
                    </w:rPr>
                  </w:pPr>
                  <w:r>
                    <w:rPr>
                      <w:rFonts w:hint="eastAsia" w:ascii="宋体" w:hAnsi="宋体" w:eastAsia="宋体" w:cs="宋体"/>
                      <w:color w:val="auto"/>
                      <w:sz w:val="21"/>
                    </w:rPr>
                    <w:t>生产区</w:t>
                  </w:r>
                </w:p>
              </w:tc>
              <w:tc>
                <w:tcPr>
                  <w:tcW w:w="1804" w:type="dxa"/>
                  <w:tcBorders>
                    <w:left w:val="single" w:color="000000" w:sz="4" w:space="0"/>
                    <w:bottom w:val="single" w:color="000000" w:sz="4" w:space="0"/>
                    <w:right w:val="single" w:color="000000" w:sz="4" w:space="0"/>
                  </w:tcBorders>
                  <w:vAlign w:val="center"/>
                </w:tcPr>
                <w:p w14:paraId="1A273216">
                  <w:pPr>
                    <w:pStyle w:val="60"/>
                    <w:spacing w:before="6" w:line="259" w:lineRule="exact"/>
                    <w:ind w:left="151" w:right="125"/>
                    <w:jc w:val="center"/>
                    <w:rPr>
                      <w:rFonts w:hint="eastAsia" w:ascii="宋体" w:hAnsi="宋体" w:eastAsia="宋体" w:cs="宋体"/>
                      <w:color w:val="auto"/>
                      <w:sz w:val="21"/>
                    </w:rPr>
                  </w:pPr>
                  <w:r>
                    <w:rPr>
                      <w:rFonts w:hint="eastAsia" w:ascii="宋体" w:hAnsi="宋体" w:eastAsia="宋体" w:cs="宋体"/>
                      <w:color w:val="auto"/>
                      <w:sz w:val="21"/>
                    </w:rPr>
                    <w:t>生产车间</w:t>
                  </w:r>
                </w:p>
              </w:tc>
              <w:tc>
                <w:tcPr>
                  <w:tcW w:w="1532" w:type="dxa"/>
                  <w:vMerge w:val="restart"/>
                  <w:tcBorders>
                    <w:left w:val="single" w:color="000000" w:sz="4" w:space="0"/>
                    <w:bottom w:val="single" w:color="000000" w:sz="4" w:space="0"/>
                    <w:right w:val="single" w:color="000000" w:sz="4" w:space="0"/>
                  </w:tcBorders>
                  <w:vAlign w:val="center"/>
                </w:tcPr>
                <w:p w14:paraId="26BC634C">
                  <w:pPr>
                    <w:pStyle w:val="60"/>
                    <w:spacing w:before="167"/>
                    <w:ind w:firstLine="210" w:firstLineChars="100"/>
                    <w:jc w:val="both"/>
                    <w:rPr>
                      <w:rFonts w:hint="eastAsia" w:ascii="宋体" w:hAnsi="宋体" w:eastAsia="宋体" w:cs="宋体"/>
                      <w:color w:val="auto"/>
                      <w:sz w:val="21"/>
                    </w:rPr>
                  </w:pPr>
                  <w:r>
                    <w:rPr>
                      <w:rFonts w:hint="eastAsia" w:ascii="宋体" w:hAnsi="宋体" w:eastAsia="宋体" w:cs="宋体"/>
                      <w:color w:val="auto"/>
                      <w:sz w:val="21"/>
                    </w:rPr>
                    <w:t>简单防渗区</w:t>
                  </w:r>
                </w:p>
              </w:tc>
              <w:tc>
                <w:tcPr>
                  <w:tcW w:w="1798" w:type="dxa"/>
                  <w:tcBorders>
                    <w:left w:val="single" w:color="000000" w:sz="4" w:space="0"/>
                    <w:bottom w:val="single" w:color="000000" w:sz="4" w:space="0"/>
                    <w:right w:val="single" w:color="000000" w:sz="4" w:space="0"/>
                  </w:tcBorders>
                  <w:vAlign w:val="center"/>
                </w:tcPr>
                <w:p w14:paraId="421F6CF0">
                  <w:pPr>
                    <w:pStyle w:val="60"/>
                    <w:spacing w:before="167"/>
                    <w:jc w:val="center"/>
                    <w:rPr>
                      <w:rFonts w:hint="eastAsia" w:ascii="宋体" w:hAnsi="宋体" w:eastAsia="宋体" w:cs="宋体"/>
                      <w:color w:val="auto"/>
                      <w:sz w:val="21"/>
                    </w:rPr>
                  </w:pPr>
                  <w:r>
                    <w:rPr>
                      <w:rFonts w:hint="eastAsia" w:ascii="宋体" w:hAnsi="宋体" w:eastAsia="宋体" w:cs="宋体"/>
                      <w:color w:val="auto"/>
                      <w:sz w:val="21"/>
                    </w:rPr>
                    <w:t>地面硬化</w:t>
                  </w:r>
                </w:p>
              </w:tc>
              <w:tc>
                <w:tcPr>
                  <w:tcW w:w="2646" w:type="dxa"/>
                  <w:tcBorders>
                    <w:left w:val="single" w:color="000000" w:sz="4" w:space="0"/>
                    <w:bottom w:val="single" w:color="000000" w:sz="4" w:space="0"/>
                    <w:right w:val="nil"/>
                  </w:tcBorders>
                  <w:vAlign w:val="center"/>
                </w:tcPr>
                <w:p w14:paraId="7263E9E0">
                  <w:pPr>
                    <w:pStyle w:val="60"/>
                    <w:spacing w:before="167"/>
                    <w:ind w:right="817"/>
                    <w:jc w:val="center"/>
                    <w:rPr>
                      <w:rFonts w:hint="eastAsia" w:ascii="宋体" w:hAnsi="宋体" w:eastAsia="宋体" w:cs="宋体"/>
                      <w:color w:val="auto"/>
                      <w:sz w:val="21"/>
                    </w:rPr>
                  </w:pP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已完善</w:t>
                  </w:r>
                </w:p>
              </w:tc>
            </w:tr>
            <w:tr w14:paraId="09F9F8B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jc w:val="center"/>
              </w:trPr>
              <w:tc>
                <w:tcPr>
                  <w:tcW w:w="1404" w:type="dxa"/>
                  <w:vMerge w:val="continue"/>
                  <w:tcBorders>
                    <w:top w:val="nil"/>
                    <w:left w:val="nil"/>
                    <w:bottom w:val="single" w:color="000000" w:sz="4" w:space="0"/>
                    <w:right w:val="single" w:color="000000" w:sz="4" w:space="0"/>
                  </w:tcBorders>
                  <w:vAlign w:val="center"/>
                </w:tcPr>
                <w:p w14:paraId="1BBD6E6A">
                  <w:pPr>
                    <w:jc w:val="center"/>
                    <w:rPr>
                      <w:rFonts w:hint="eastAsia" w:ascii="宋体" w:hAnsi="宋体" w:eastAsia="宋体" w:cs="宋体"/>
                      <w:color w:val="auto"/>
                      <w:sz w:val="2"/>
                      <w:szCs w:val="2"/>
                    </w:rPr>
                  </w:pPr>
                </w:p>
              </w:tc>
              <w:tc>
                <w:tcPr>
                  <w:tcW w:w="1804" w:type="dxa"/>
                  <w:tcBorders>
                    <w:top w:val="single" w:color="000000" w:sz="4" w:space="0"/>
                    <w:left w:val="single" w:color="000000" w:sz="4" w:space="0"/>
                    <w:bottom w:val="single" w:color="000000" w:sz="4" w:space="0"/>
                    <w:right w:val="single" w:color="000000" w:sz="4" w:space="0"/>
                  </w:tcBorders>
                  <w:vAlign w:val="center"/>
                </w:tcPr>
                <w:p w14:paraId="57622D53">
                  <w:pPr>
                    <w:pStyle w:val="60"/>
                    <w:spacing w:line="252" w:lineRule="exact"/>
                    <w:ind w:left="151" w:right="125"/>
                    <w:jc w:val="center"/>
                    <w:rPr>
                      <w:rFonts w:hint="eastAsia" w:ascii="宋体" w:hAnsi="宋体" w:eastAsia="宋体" w:cs="宋体"/>
                      <w:color w:val="auto"/>
                      <w:sz w:val="21"/>
                      <w:lang w:eastAsia="zh-CN"/>
                    </w:rPr>
                  </w:pPr>
                  <w:r>
                    <w:rPr>
                      <w:rFonts w:hint="eastAsia" w:ascii="宋体" w:hAnsi="宋体" w:eastAsia="宋体" w:cs="宋体"/>
                      <w:color w:val="auto"/>
                      <w:sz w:val="21"/>
                      <w:lang w:eastAsia="zh-CN"/>
                    </w:rPr>
                    <w:t>食堂隔油池</w:t>
                  </w:r>
                </w:p>
              </w:tc>
              <w:tc>
                <w:tcPr>
                  <w:tcW w:w="1532" w:type="dxa"/>
                  <w:tcBorders>
                    <w:top w:val="single" w:color="000000" w:sz="4" w:space="0"/>
                    <w:left w:val="single" w:color="000000" w:sz="4" w:space="0"/>
                    <w:bottom w:val="single" w:color="000000" w:sz="4" w:space="0"/>
                    <w:right w:val="single" w:color="000000" w:sz="4" w:space="0"/>
                  </w:tcBorders>
                  <w:vAlign w:val="center"/>
                </w:tcPr>
                <w:p w14:paraId="265074DE">
                  <w:pPr>
                    <w:pStyle w:val="60"/>
                    <w:spacing w:line="252" w:lineRule="exact"/>
                    <w:ind w:left="128" w:right="99"/>
                    <w:jc w:val="center"/>
                    <w:rPr>
                      <w:rFonts w:hint="eastAsia" w:ascii="宋体" w:hAnsi="宋体" w:eastAsia="宋体" w:cs="宋体"/>
                      <w:color w:val="auto"/>
                      <w:sz w:val="21"/>
                    </w:rPr>
                  </w:pPr>
                  <w:r>
                    <w:rPr>
                      <w:rFonts w:hint="eastAsia" w:ascii="宋体" w:hAnsi="宋体" w:eastAsia="宋体" w:cs="宋体"/>
                      <w:color w:val="auto"/>
                      <w:sz w:val="21"/>
                    </w:rPr>
                    <w:t>一般防渗区</w:t>
                  </w:r>
                </w:p>
              </w:tc>
              <w:tc>
                <w:tcPr>
                  <w:tcW w:w="1798" w:type="dxa"/>
                  <w:tcBorders>
                    <w:top w:val="single" w:color="000000" w:sz="4" w:space="0"/>
                    <w:left w:val="single" w:color="000000" w:sz="4" w:space="0"/>
                    <w:bottom w:val="single" w:color="000000" w:sz="4" w:space="0"/>
                    <w:right w:val="single" w:color="000000" w:sz="4" w:space="0"/>
                  </w:tcBorders>
                  <w:vAlign w:val="center"/>
                </w:tcPr>
                <w:p w14:paraId="4938E93F">
                  <w:pPr>
                    <w:pStyle w:val="60"/>
                    <w:spacing w:line="252" w:lineRule="exact"/>
                    <w:ind w:left="286" w:right="258"/>
                    <w:jc w:val="center"/>
                    <w:rPr>
                      <w:rFonts w:hint="eastAsia" w:ascii="宋体" w:hAnsi="宋体" w:eastAsia="宋体" w:cs="宋体"/>
                      <w:color w:val="auto"/>
                      <w:sz w:val="21"/>
                    </w:rPr>
                  </w:pPr>
                  <w:r>
                    <w:rPr>
                      <w:rFonts w:hint="eastAsia" w:ascii="宋体" w:hAnsi="宋体" w:eastAsia="宋体" w:cs="宋体"/>
                      <w:color w:val="auto"/>
                      <w:sz w:val="21"/>
                    </w:rPr>
                    <w:t>≤10</w:t>
                  </w:r>
                  <w:r>
                    <w:rPr>
                      <w:rFonts w:hint="eastAsia" w:ascii="宋体" w:hAnsi="宋体" w:eastAsia="宋体" w:cs="宋体"/>
                      <w:color w:val="auto"/>
                      <w:position w:val="7"/>
                      <w:sz w:val="13"/>
                    </w:rPr>
                    <w:t>-7</w:t>
                  </w:r>
                  <w:r>
                    <w:rPr>
                      <w:rFonts w:hint="eastAsia" w:ascii="宋体" w:hAnsi="宋体" w:eastAsia="宋体" w:cs="宋体"/>
                      <w:color w:val="auto"/>
                      <w:sz w:val="21"/>
                    </w:rPr>
                    <w:t>cm/s</w:t>
                  </w:r>
                </w:p>
              </w:tc>
              <w:tc>
                <w:tcPr>
                  <w:tcW w:w="2646" w:type="dxa"/>
                  <w:tcBorders>
                    <w:top w:val="single" w:color="000000" w:sz="4" w:space="0"/>
                    <w:left w:val="single" w:color="000000" w:sz="4" w:space="0"/>
                    <w:bottom w:val="single" w:color="000000" w:sz="4" w:space="0"/>
                    <w:right w:val="nil"/>
                  </w:tcBorders>
                  <w:vAlign w:val="center"/>
                </w:tcPr>
                <w:p w14:paraId="65270F34">
                  <w:pPr>
                    <w:pStyle w:val="60"/>
                    <w:spacing w:line="252" w:lineRule="exact"/>
                    <w:ind w:left="839" w:right="817"/>
                    <w:jc w:val="center"/>
                    <w:rPr>
                      <w:rFonts w:hint="eastAsia" w:ascii="宋体" w:hAnsi="宋体" w:eastAsia="宋体" w:cs="宋体"/>
                      <w:color w:val="auto"/>
                      <w:sz w:val="21"/>
                    </w:rPr>
                  </w:pPr>
                  <w:r>
                    <w:rPr>
                      <w:rFonts w:hint="eastAsia" w:ascii="宋体" w:hAnsi="宋体" w:eastAsia="宋体" w:cs="宋体"/>
                      <w:b/>
                      <w:bCs/>
                      <w:color w:val="auto"/>
                      <w:sz w:val="21"/>
                    </w:rPr>
                    <w:t>需整改</w:t>
                  </w:r>
                </w:p>
              </w:tc>
            </w:tr>
            <w:tr w14:paraId="5912D4B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jc w:val="center"/>
              </w:trPr>
              <w:tc>
                <w:tcPr>
                  <w:tcW w:w="1404" w:type="dxa"/>
                  <w:vMerge w:val="continue"/>
                  <w:tcBorders>
                    <w:top w:val="nil"/>
                    <w:left w:val="nil"/>
                    <w:bottom w:val="single" w:color="000000" w:sz="4" w:space="0"/>
                    <w:right w:val="single" w:color="000000" w:sz="4" w:space="0"/>
                  </w:tcBorders>
                  <w:vAlign w:val="center"/>
                </w:tcPr>
                <w:p w14:paraId="153569D0">
                  <w:pPr>
                    <w:jc w:val="center"/>
                    <w:rPr>
                      <w:rFonts w:hint="eastAsia" w:ascii="宋体" w:hAnsi="宋体" w:eastAsia="宋体" w:cs="宋体"/>
                      <w:color w:val="auto"/>
                      <w:sz w:val="2"/>
                      <w:szCs w:val="2"/>
                    </w:rPr>
                  </w:pPr>
                </w:p>
              </w:tc>
              <w:tc>
                <w:tcPr>
                  <w:tcW w:w="1804" w:type="dxa"/>
                  <w:tcBorders>
                    <w:top w:val="single" w:color="000000" w:sz="4" w:space="0"/>
                    <w:left w:val="single" w:color="000000" w:sz="4" w:space="0"/>
                    <w:bottom w:val="single" w:color="000000" w:sz="4" w:space="0"/>
                    <w:right w:val="single" w:color="000000" w:sz="4" w:space="0"/>
                  </w:tcBorders>
                  <w:vAlign w:val="center"/>
                </w:tcPr>
                <w:p w14:paraId="57D39F11">
                  <w:pPr>
                    <w:pStyle w:val="60"/>
                    <w:spacing w:line="253" w:lineRule="exact"/>
                    <w:ind w:left="151" w:right="125"/>
                    <w:jc w:val="center"/>
                    <w:rPr>
                      <w:rFonts w:hint="eastAsia" w:ascii="宋体" w:hAnsi="宋体" w:eastAsia="宋体" w:cs="宋体"/>
                      <w:color w:val="auto"/>
                      <w:sz w:val="21"/>
                      <w:lang w:eastAsia="zh-CN"/>
                    </w:rPr>
                  </w:pPr>
                  <w:r>
                    <w:rPr>
                      <w:rFonts w:hint="eastAsia" w:ascii="宋体" w:hAnsi="宋体" w:eastAsia="宋体" w:cs="宋体"/>
                      <w:color w:val="auto"/>
                      <w:sz w:val="21"/>
                      <w:lang w:eastAsia="zh-CN"/>
                    </w:rPr>
                    <w:t>化粪池</w:t>
                  </w:r>
                </w:p>
              </w:tc>
              <w:tc>
                <w:tcPr>
                  <w:tcW w:w="1532" w:type="dxa"/>
                  <w:tcBorders>
                    <w:top w:val="single" w:color="000000" w:sz="4" w:space="0"/>
                    <w:left w:val="single" w:color="000000" w:sz="4" w:space="0"/>
                    <w:bottom w:val="single" w:color="000000" w:sz="4" w:space="0"/>
                    <w:right w:val="single" w:color="000000" w:sz="4" w:space="0"/>
                  </w:tcBorders>
                  <w:vAlign w:val="center"/>
                </w:tcPr>
                <w:p w14:paraId="2EE7388E">
                  <w:pPr>
                    <w:pStyle w:val="60"/>
                    <w:spacing w:line="253" w:lineRule="exact"/>
                    <w:ind w:left="128" w:right="99"/>
                    <w:jc w:val="center"/>
                    <w:rPr>
                      <w:rFonts w:hint="eastAsia" w:ascii="宋体" w:hAnsi="宋体" w:eastAsia="宋体" w:cs="宋体"/>
                      <w:color w:val="auto"/>
                      <w:sz w:val="21"/>
                    </w:rPr>
                  </w:pPr>
                  <w:r>
                    <w:rPr>
                      <w:rFonts w:hint="eastAsia" w:ascii="宋体" w:hAnsi="宋体" w:eastAsia="宋体" w:cs="宋体"/>
                      <w:color w:val="auto"/>
                      <w:sz w:val="21"/>
                    </w:rPr>
                    <w:t>一般防渗区</w:t>
                  </w:r>
                </w:p>
              </w:tc>
              <w:tc>
                <w:tcPr>
                  <w:tcW w:w="1798" w:type="dxa"/>
                  <w:tcBorders>
                    <w:top w:val="single" w:color="000000" w:sz="4" w:space="0"/>
                    <w:left w:val="single" w:color="000000" w:sz="4" w:space="0"/>
                    <w:bottom w:val="single" w:color="000000" w:sz="4" w:space="0"/>
                    <w:right w:val="single" w:color="000000" w:sz="4" w:space="0"/>
                  </w:tcBorders>
                  <w:vAlign w:val="center"/>
                </w:tcPr>
                <w:p w14:paraId="6B3FADE9">
                  <w:pPr>
                    <w:pStyle w:val="60"/>
                    <w:spacing w:line="253" w:lineRule="exact"/>
                    <w:ind w:left="286" w:right="258"/>
                    <w:jc w:val="center"/>
                    <w:rPr>
                      <w:rFonts w:hint="eastAsia" w:ascii="宋体" w:hAnsi="宋体" w:eastAsia="宋体" w:cs="宋体"/>
                      <w:color w:val="auto"/>
                      <w:sz w:val="21"/>
                    </w:rPr>
                  </w:pPr>
                  <w:r>
                    <w:rPr>
                      <w:rFonts w:hint="eastAsia" w:ascii="宋体" w:hAnsi="宋体" w:eastAsia="宋体" w:cs="宋体"/>
                      <w:color w:val="auto"/>
                      <w:sz w:val="21"/>
                    </w:rPr>
                    <w:t>≤10</w:t>
                  </w:r>
                  <w:r>
                    <w:rPr>
                      <w:rFonts w:hint="eastAsia" w:ascii="宋体" w:hAnsi="宋体" w:eastAsia="宋体" w:cs="宋体"/>
                      <w:color w:val="auto"/>
                      <w:position w:val="7"/>
                      <w:sz w:val="13"/>
                    </w:rPr>
                    <w:t>-7</w:t>
                  </w:r>
                  <w:r>
                    <w:rPr>
                      <w:rFonts w:hint="eastAsia" w:ascii="宋体" w:hAnsi="宋体" w:eastAsia="宋体" w:cs="宋体"/>
                      <w:color w:val="auto"/>
                      <w:sz w:val="21"/>
                    </w:rPr>
                    <w:t>cm/s</w:t>
                  </w:r>
                </w:p>
              </w:tc>
              <w:tc>
                <w:tcPr>
                  <w:tcW w:w="2646" w:type="dxa"/>
                  <w:tcBorders>
                    <w:top w:val="single" w:color="000000" w:sz="4" w:space="0"/>
                    <w:left w:val="single" w:color="000000" w:sz="4" w:space="0"/>
                    <w:bottom w:val="single" w:color="000000" w:sz="4" w:space="0"/>
                    <w:right w:val="nil"/>
                  </w:tcBorders>
                  <w:vAlign w:val="center"/>
                </w:tcPr>
                <w:p w14:paraId="452E54BC">
                  <w:pPr>
                    <w:pStyle w:val="60"/>
                    <w:spacing w:line="253" w:lineRule="exact"/>
                    <w:ind w:left="839" w:right="817"/>
                    <w:jc w:val="center"/>
                    <w:rPr>
                      <w:rFonts w:hint="eastAsia" w:ascii="宋体" w:hAnsi="宋体" w:eastAsia="宋体" w:cs="宋体"/>
                      <w:color w:val="auto"/>
                      <w:sz w:val="21"/>
                    </w:rPr>
                  </w:pPr>
                  <w:r>
                    <w:rPr>
                      <w:rFonts w:hint="eastAsia" w:ascii="宋体" w:hAnsi="宋体" w:eastAsia="宋体" w:cs="宋体"/>
                      <w:color w:val="auto"/>
                      <w:sz w:val="21"/>
                    </w:rPr>
                    <w:t>已完善</w:t>
                  </w:r>
                </w:p>
              </w:tc>
            </w:tr>
            <w:tr w14:paraId="17D68DA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jc w:val="center"/>
              </w:trPr>
              <w:tc>
                <w:tcPr>
                  <w:tcW w:w="1404" w:type="dxa"/>
                  <w:vMerge w:val="continue"/>
                  <w:tcBorders>
                    <w:top w:val="nil"/>
                    <w:left w:val="nil"/>
                    <w:bottom w:val="single" w:color="000000" w:sz="4" w:space="0"/>
                    <w:right w:val="single" w:color="000000" w:sz="4" w:space="0"/>
                  </w:tcBorders>
                  <w:vAlign w:val="center"/>
                </w:tcPr>
                <w:p w14:paraId="1487437C">
                  <w:pPr>
                    <w:jc w:val="center"/>
                    <w:rPr>
                      <w:rFonts w:hint="eastAsia" w:ascii="宋体" w:hAnsi="宋体" w:eastAsia="宋体" w:cs="宋体"/>
                      <w:color w:val="auto"/>
                      <w:sz w:val="2"/>
                      <w:szCs w:val="2"/>
                    </w:rPr>
                  </w:pPr>
                </w:p>
              </w:tc>
              <w:tc>
                <w:tcPr>
                  <w:tcW w:w="1804" w:type="dxa"/>
                  <w:tcBorders>
                    <w:top w:val="single" w:color="000000" w:sz="4" w:space="0"/>
                    <w:left w:val="single" w:color="000000" w:sz="4" w:space="0"/>
                    <w:bottom w:val="single" w:color="000000" w:sz="4" w:space="0"/>
                    <w:right w:val="single" w:color="000000" w:sz="4" w:space="0"/>
                  </w:tcBorders>
                  <w:vAlign w:val="center"/>
                </w:tcPr>
                <w:p w14:paraId="39D40D58">
                  <w:pPr>
                    <w:pStyle w:val="60"/>
                    <w:spacing w:line="252" w:lineRule="exact"/>
                    <w:ind w:left="151" w:right="125"/>
                    <w:jc w:val="center"/>
                    <w:rPr>
                      <w:rFonts w:hint="eastAsia" w:ascii="宋体" w:hAnsi="宋体" w:eastAsia="宋体" w:cs="宋体"/>
                      <w:color w:val="auto"/>
                      <w:sz w:val="21"/>
                    </w:rPr>
                  </w:pPr>
                  <w:r>
                    <w:rPr>
                      <w:rFonts w:hint="eastAsia" w:ascii="宋体" w:hAnsi="宋体" w:eastAsia="宋体" w:cs="宋体"/>
                      <w:color w:val="auto"/>
                      <w:sz w:val="21"/>
                    </w:rPr>
                    <w:t>危废暂存间</w:t>
                  </w:r>
                </w:p>
              </w:tc>
              <w:tc>
                <w:tcPr>
                  <w:tcW w:w="1532" w:type="dxa"/>
                  <w:tcBorders>
                    <w:top w:val="single" w:color="000000" w:sz="4" w:space="0"/>
                    <w:left w:val="single" w:color="000000" w:sz="4" w:space="0"/>
                    <w:bottom w:val="single" w:color="000000" w:sz="4" w:space="0"/>
                    <w:right w:val="single" w:color="000000" w:sz="4" w:space="0"/>
                  </w:tcBorders>
                  <w:vAlign w:val="center"/>
                </w:tcPr>
                <w:p w14:paraId="7E1746A6">
                  <w:pPr>
                    <w:pStyle w:val="60"/>
                    <w:spacing w:line="252" w:lineRule="exact"/>
                    <w:ind w:left="128" w:right="99"/>
                    <w:jc w:val="center"/>
                    <w:rPr>
                      <w:rFonts w:hint="eastAsia" w:ascii="宋体" w:hAnsi="宋体" w:eastAsia="宋体" w:cs="宋体"/>
                      <w:color w:val="auto"/>
                      <w:sz w:val="21"/>
                    </w:rPr>
                  </w:pPr>
                  <w:r>
                    <w:rPr>
                      <w:rFonts w:hint="eastAsia" w:ascii="宋体" w:hAnsi="宋体" w:eastAsia="宋体" w:cs="宋体"/>
                      <w:color w:val="auto"/>
                      <w:sz w:val="21"/>
                    </w:rPr>
                    <w:t>重点防渗区</w:t>
                  </w:r>
                </w:p>
              </w:tc>
              <w:tc>
                <w:tcPr>
                  <w:tcW w:w="1798" w:type="dxa"/>
                  <w:tcBorders>
                    <w:top w:val="single" w:color="000000" w:sz="4" w:space="0"/>
                    <w:left w:val="single" w:color="000000" w:sz="4" w:space="0"/>
                    <w:bottom w:val="single" w:color="000000" w:sz="4" w:space="0"/>
                    <w:right w:val="single" w:color="000000" w:sz="4" w:space="0"/>
                  </w:tcBorders>
                  <w:vAlign w:val="center"/>
                </w:tcPr>
                <w:p w14:paraId="350C459E">
                  <w:pPr>
                    <w:pStyle w:val="60"/>
                    <w:spacing w:line="252" w:lineRule="exact"/>
                    <w:ind w:left="286" w:right="258"/>
                    <w:jc w:val="center"/>
                    <w:rPr>
                      <w:rFonts w:hint="eastAsia" w:ascii="宋体" w:hAnsi="宋体" w:eastAsia="宋体" w:cs="宋体"/>
                      <w:color w:val="auto"/>
                      <w:sz w:val="21"/>
                    </w:rPr>
                  </w:pPr>
                  <w:r>
                    <w:rPr>
                      <w:rFonts w:hint="eastAsia" w:ascii="宋体" w:hAnsi="宋体" w:eastAsia="宋体" w:cs="宋体"/>
                      <w:color w:val="auto"/>
                      <w:sz w:val="21"/>
                    </w:rPr>
                    <w:t>≤10</w:t>
                  </w:r>
                  <w:r>
                    <w:rPr>
                      <w:rFonts w:hint="eastAsia" w:ascii="宋体" w:hAnsi="宋体" w:eastAsia="宋体" w:cs="宋体"/>
                      <w:color w:val="auto"/>
                      <w:position w:val="7"/>
                      <w:sz w:val="13"/>
                    </w:rPr>
                    <w:t>-10</w:t>
                  </w:r>
                  <w:r>
                    <w:rPr>
                      <w:rFonts w:hint="eastAsia" w:ascii="宋体" w:hAnsi="宋体" w:eastAsia="宋体" w:cs="宋体"/>
                      <w:color w:val="auto"/>
                      <w:sz w:val="21"/>
                    </w:rPr>
                    <w:t>cm/s</w:t>
                  </w:r>
                </w:p>
              </w:tc>
              <w:tc>
                <w:tcPr>
                  <w:tcW w:w="2646" w:type="dxa"/>
                  <w:tcBorders>
                    <w:top w:val="single" w:color="000000" w:sz="4" w:space="0"/>
                    <w:left w:val="single" w:color="000000" w:sz="4" w:space="0"/>
                    <w:bottom w:val="single" w:color="000000" w:sz="4" w:space="0"/>
                    <w:right w:val="nil"/>
                  </w:tcBorders>
                  <w:vAlign w:val="center"/>
                </w:tcPr>
                <w:p w14:paraId="08114EFF">
                  <w:pPr>
                    <w:pStyle w:val="60"/>
                    <w:spacing w:line="252" w:lineRule="exact"/>
                    <w:ind w:left="839" w:right="817"/>
                    <w:jc w:val="center"/>
                    <w:rPr>
                      <w:rFonts w:hint="eastAsia" w:ascii="宋体" w:hAnsi="宋体" w:eastAsia="宋体" w:cs="宋体"/>
                      <w:color w:val="auto"/>
                      <w:sz w:val="21"/>
                    </w:rPr>
                  </w:pPr>
                  <w:r>
                    <w:rPr>
                      <w:rFonts w:hint="eastAsia" w:ascii="宋体" w:hAnsi="宋体" w:eastAsia="宋体" w:cs="宋体"/>
                      <w:b/>
                      <w:bCs/>
                      <w:color w:val="auto"/>
                      <w:sz w:val="21"/>
                    </w:rPr>
                    <w:t>需整改</w:t>
                  </w:r>
                </w:p>
              </w:tc>
            </w:tr>
            <w:tr w14:paraId="7605806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jc w:val="center"/>
              </w:trPr>
              <w:tc>
                <w:tcPr>
                  <w:tcW w:w="1404" w:type="dxa"/>
                  <w:tcBorders>
                    <w:top w:val="single" w:color="000000" w:sz="4" w:space="0"/>
                    <w:left w:val="nil"/>
                    <w:right w:val="single" w:color="000000" w:sz="4" w:space="0"/>
                  </w:tcBorders>
                  <w:vAlign w:val="center"/>
                </w:tcPr>
                <w:p w14:paraId="2925EAEE">
                  <w:pPr>
                    <w:pStyle w:val="60"/>
                    <w:spacing w:before="142"/>
                    <w:ind w:left="317"/>
                    <w:jc w:val="center"/>
                    <w:rPr>
                      <w:rFonts w:hint="eastAsia" w:ascii="宋体" w:hAnsi="宋体" w:eastAsia="宋体" w:cs="宋体"/>
                      <w:color w:val="auto"/>
                      <w:sz w:val="21"/>
                    </w:rPr>
                  </w:pPr>
                  <w:r>
                    <w:rPr>
                      <w:rFonts w:hint="eastAsia" w:ascii="宋体" w:hAnsi="宋体" w:eastAsia="宋体" w:cs="宋体"/>
                      <w:color w:val="auto"/>
                      <w:sz w:val="21"/>
                    </w:rPr>
                    <w:t>办公区</w:t>
                  </w:r>
                </w:p>
              </w:tc>
              <w:tc>
                <w:tcPr>
                  <w:tcW w:w="1804" w:type="dxa"/>
                  <w:tcBorders>
                    <w:top w:val="single" w:color="000000" w:sz="4" w:space="0"/>
                    <w:left w:val="single" w:color="000000" w:sz="4" w:space="0"/>
                    <w:right w:val="single" w:color="000000" w:sz="4" w:space="0"/>
                  </w:tcBorders>
                  <w:vAlign w:val="center"/>
                </w:tcPr>
                <w:p w14:paraId="761CB9B6">
                  <w:pPr>
                    <w:pStyle w:val="60"/>
                    <w:spacing w:line="243" w:lineRule="exact"/>
                    <w:ind w:left="151" w:right="123"/>
                    <w:jc w:val="center"/>
                    <w:rPr>
                      <w:rFonts w:hint="eastAsia" w:ascii="宋体" w:hAnsi="宋体" w:eastAsia="宋体" w:cs="宋体"/>
                      <w:color w:val="auto"/>
                      <w:sz w:val="21"/>
                    </w:rPr>
                  </w:pPr>
                  <w:r>
                    <w:rPr>
                      <w:rFonts w:hint="eastAsia" w:ascii="宋体" w:hAnsi="宋体" w:eastAsia="宋体" w:cs="宋体"/>
                      <w:color w:val="auto"/>
                      <w:sz w:val="21"/>
                    </w:rPr>
                    <w:t>办公室</w:t>
                  </w:r>
                </w:p>
              </w:tc>
              <w:tc>
                <w:tcPr>
                  <w:tcW w:w="1532" w:type="dxa"/>
                  <w:tcBorders>
                    <w:top w:val="single" w:color="000000" w:sz="4" w:space="0"/>
                    <w:left w:val="single" w:color="000000" w:sz="4" w:space="0"/>
                    <w:right w:val="single" w:color="000000" w:sz="4" w:space="0"/>
                  </w:tcBorders>
                  <w:vAlign w:val="center"/>
                </w:tcPr>
                <w:p w14:paraId="11659127">
                  <w:pPr>
                    <w:pStyle w:val="60"/>
                    <w:spacing w:before="142"/>
                    <w:ind w:left="160"/>
                    <w:jc w:val="center"/>
                    <w:rPr>
                      <w:rFonts w:hint="eastAsia" w:ascii="宋体" w:hAnsi="宋体" w:eastAsia="宋体" w:cs="宋体"/>
                      <w:color w:val="auto"/>
                      <w:sz w:val="21"/>
                    </w:rPr>
                  </w:pPr>
                  <w:r>
                    <w:rPr>
                      <w:rFonts w:hint="eastAsia" w:ascii="宋体" w:hAnsi="宋体" w:eastAsia="宋体" w:cs="宋体"/>
                      <w:color w:val="auto"/>
                      <w:sz w:val="21"/>
                    </w:rPr>
                    <w:t>简单防渗区</w:t>
                  </w:r>
                </w:p>
              </w:tc>
              <w:tc>
                <w:tcPr>
                  <w:tcW w:w="1798" w:type="dxa"/>
                  <w:tcBorders>
                    <w:top w:val="single" w:color="000000" w:sz="4" w:space="0"/>
                    <w:left w:val="single" w:color="000000" w:sz="4" w:space="0"/>
                    <w:right w:val="single" w:color="000000" w:sz="4" w:space="0"/>
                  </w:tcBorders>
                  <w:vAlign w:val="center"/>
                </w:tcPr>
                <w:p w14:paraId="37CE062D">
                  <w:pPr>
                    <w:pStyle w:val="60"/>
                    <w:spacing w:before="142"/>
                    <w:ind w:left="382"/>
                    <w:jc w:val="both"/>
                    <w:rPr>
                      <w:rFonts w:hint="eastAsia" w:ascii="宋体" w:hAnsi="宋体" w:eastAsia="宋体" w:cs="宋体"/>
                      <w:color w:val="auto"/>
                      <w:sz w:val="21"/>
                    </w:rPr>
                  </w:pPr>
                  <w:r>
                    <w:rPr>
                      <w:rFonts w:hint="eastAsia" w:ascii="宋体" w:hAnsi="宋体" w:eastAsia="宋体" w:cs="宋体"/>
                      <w:color w:val="auto"/>
                      <w:sz w:val="21"/>
                    </w:rPr>
                    <w:t>地面硬化</w:t>
                  </w:r>
                </w:p>
              </w:tc>
              <w:tc>
                <w:tcPr>
                  <w:tcW w:w="2646" w:type="dxa"/>
                  <w:tcBorders>
                    <w:top w:val="single" w:color="000000" w:sz="4" w:space="0"/>
                    <w:left w:val="single" w:color="000000" w:sz="4" w:space="0"/>
                    <w:right w:val="nil"/>
                  </w:tcBorders>
                  <w:vAlign w:val="center"/>
                </w:tcPr>
                <w:p w14:paraId="2CB77902">
                  <w:pPr>
                    <w:pStyle w:val="60"/>
                    <w:spacing w:before="142"/>
                    <w:ind w:left="839" w:right="817"/>
                    <w:jc w:val="center"/>
                    <w:rPr>
                      <w:rFonts w:hint="eastAsia" w:ascii="宋体" w:hAnsi="宋体" w:eastAsia="宋体" w:cs="宋体"/>
                      <w:color w:val="auto"/>
                      <w:sz w:val="21"/>
                    </w:rPr>
                  </w:pPr>
                  <w:r>
                    <w:rPr>
                      <w:rFonts w:hint="eastAsia" w:ascii="宋体" w:hAnsi="宋体" w:eastAsia="宋体" w:cs="宋体"/>
                      <w:color w:val="auto"/>
                      <w:sz w:val="21"/>
                    </w:rPr>
                    <w:t>已完善</w:t>
                  </w:r>
                </w:p>
              </w:tc>
            </w:tr>
          </w:tbl>
          <w:p w14:paraId="6D683DC2">
            <w:pPr>
              <w:pStyle w:val="60"/>
              <w:spacing w:before="207" w:line="360" w:lineRule="auto"/>
              <w:ind w:right="88" w:firstLine="482" w:firstLineChars="200"/>
              <w:jc w:val="both"/>
              <w:rPr>
                <w:rFonts w:hint="eastAsia" w:ascii="宋体" w:hAnsi="宋体" w:eastAsia="宋体" w:cs="宋体"/>
                <w:color w:val="auto"/>
                <w:szCs w:val="21"/>
              </w:rPr>
            </w:pPr>
            <w:r>
              <w:rPr>
                <w:rFonts w:hint="eastAsia" w:ascii="宋体" w:hAnsi="宋体" w:eastAsia="宋体" w:cs="宋体"/>
                <w:b/>
                <w:color w:val="auto"/>
                <w:sz w:val="24"/>
              </w:rPr>
              <w:t>防渗要求：</w:t>
            </w:r>
            <w:r>
              <w:rPr>
                <w:rFonts w:hint="eastAsia" w:ascii="宋体" w:hAnsi="宋体" w:eastAsia="宋体" w:cs="宋体"/>
                <w:b/>
                <w:bCs/>
                <w:color w:val="auto"/>
                <w:sz w:val="24"/>
              </w:rPr>
              <w:t>重点防渗区</w:t>
            </w:r>
            <w:r>
              <w:rPr>
                <w:rFonts w:hint="eastAsia" w:ascii="宋体" w:hAnsi="宋体" w:eastAsia="宋体" w:cs="宋体"/>
                <w:b/>
                <w:bCs/>
                <w:color w:val="auto"/>
                <w:sz w:val="24"/>
                <w:lang w:eastAsia="zh-CN"/>
              </w:rPr>
              <w:t>（危废暂存间）</w:t>
            </w:r>
            <w:r>
              <w:rPr>
                <w:rFonts w:hint="eastAsia" w:ascii="宋体" w:hAnsi="宋体" w:eastAsia="宋体" w:cs="宋体"/>
                <w:color w:val="auto"/>
                <w:sz w:val="24"/>
                <w:lang w:eastAsia="zh-CN"/>
              </w:rPr>
              <w:t>采取在现有的水泥硬化地面上增加</w:t>
            </w:r>
            <w:r>
              <w:rPr>
                <w:rFonts w:hint="eastAsia" w:ascii="宋体" w:hAnsi="宋体" w:eastAsia="宋体" w:cs="宋体"/>
                <w:color w:val="auto"/>
                <w:sz w:val="24"/>
                <w:lang w:val="en-US" w:eastAsia="zh-CN"/>
              </w:rPr>
              <w:t>2mm厚高密度聚乙烯材料，</w:t>
            </w:r>
            <w:r>
              <w:rPr>
                <w:rFonts w:hint="eastAsia" w:ascii="宋体" w:hAnsi="宋体" w:eastAsia="宋体" w:cs="宋体"/>
                <w:color w:val="auto"/>
                <w:sz w:val="24"/>
              </w:rPr>
              <w:t>确保防渗系数 K≤1×10</w:t>
            </w:r>
            <w:r>
              <w:rPr>
                <w:rFonts w:hint="eastAsia" w:ascii="宋体" w:hAnsi="宋体" w:eastAsia="宋体" w:cs="宋体"/>
                <w:color w:val="auto"/>
                <w:position w:val="8"/>
                <w:sz w:val="15"/>
              </w:rPr>
              <w:t>-10</w:t>
            </w:r>
            <w:r>
              <w:rPr>
                <w:rFonts w:hint="eastAsia" w:ascii="宋体" w:hAnsi="宋体" w:eastAsia="宋体" w:cs="宋体"/>
                <w:color w:val="auto"/>
                <w:sz w:val="24"/>
              </w:rPr>
              <w:t>cm/s；</w:t>
            </w:r>
            <w:r>
              <w:rPr>
                <w:rFonts w:hint="eastAsia" w:ascii="宋体" w:hAnsi="宋体" w:eastAsia="宋体" w:cs="宋体"/>
                <w:b/>
                <w:bCs/>
                <w:color w:val="auto"/>
                <w:sz w:val="24"/>
              </w:rPr>
              <w:t>一般防渗区</w:t>
            </w:r>
            <w:r>
              <w:rPr>
                <w:rFonts w:hint="eastAsia" w:ascii="宋体" w:hAnsi="宋体" w:eastAsia="宋体" w:cs="宋体"/>
                <w:b/>
                <w:bCs/>
                <w:color w:val="auto"/>
                <w:sz w:val="24"/>
                <w:lang w:eastAsia="zh-CN"/>
              </w:rPr>
              <w:t>（隔油池）</w:t>
            </w:r>
            <w:r>
              <w:rPr>
                <w:rFonts w:hint="eastAsia" w:ascii="宋体" w:hAnsi="宋体" w:eastAsia="宋体" w:cs="宋体"/>
                <w:b w:val="0"/>
                <w:bCs w:val="0"/>
                <w:color w:val="auto"/>
                <w:sz w:val="24"/>
                <w:lang w:eastAsia="zh-CN"/>
              </w:rPr>
              <w:t>采取粘土铺底，再在上层铺</w:t>
            </w:r>
            <w:r>
              <w:rPr>
                <w:rFonts w:hint="eastAsia" w:ascii="宋体" w:hAnsi="宋体" w:eastAsia="宋体" w:cs="宋体"/>
                <w:b w:val="0"/>
                <w:bCs w:val="0"/>
                <w:color w:val="auto"/>
                <w:sz w:val="24"/>
                <w:lang w:val="en-US" w:eastAsia="zh-CN"/>
              </w:rPr>
              <w:t>10~15cm的水泥进行硬化</w:t>
            </w:r>
            <w:r>
              <w:rPr>
                <w:rFonts w:hint="eastAsia" w:ascii="宋体" w:hAnsi="宋体" w:eastAsia="宋体" w:cs="宋体"/>
                <w:color w:val="auto"/>
                <w:sz w:val="24"/>
              </w:rPr>
              <w:t>（渗透系数≤10</w:t>
            </w:r>
            <w:r>
              <w:rPr>
                <w:rFonts w:hint="eastAsia" w:ascii="宋体" w:hAnsi="宋体" w:eastAsia="宋体" w:cs="宋体"/>
                <w:color w:val="auto"/>
                <w:spacing w:val="-2"/>
                <w:w w:val="104"/>
                <w:position w:val="8"/>
                <w:sz w:val="15"/>
              </w:rPr>
              <w:t>-</w:t>
            </w:r>
            <w:r>
              <w:rPr>
                <w:rFonts w:hint="eastAsia" w:ascii="宋体" w:hAnsi="宋体" w:eastAsia="宋体" w:cs="宋体"/>
                <w:color w:val="auto"/>
                <w:spacing w:val="1"/>
                <w:w w:val="104"/>
                <w:position w:val="8"/>
                <w:sz w:val="15"/>
              </w:rPr>
              <w:t>7</w:t>
            </w:r>
            <w:r>
              <w:rPr>
                <w:rFonts w:hint="eastAsia" w:ascii="宋体" w:hAnsi="宋体" w:eastAsia="宋体" w:cs="宋体"/>
                <w:color w:val="auto"/>
                <w:spacing w:val="-1"/>
                <w:sz w:val="24"/>
              </w:rPr>
              <w:t>c</w:t>
            </w:r>
            <w:r>
              <w:rPr>
                <w:rFonts w:hint="eastAsia" w:ascii="宋体" w:hAnsi="宋体" w:eastAsia="宋体" w:cs="宋体"/>
                <w:color w:val="auto"/>
                <w:sz w:val="24"/>
              </w:rPr>
              <w:t>m/</w:t>
            </w:r>
            <w:r>
              <w:rPr>
                <w:rFonts w:hint="eastAsia" w:ascii="宋体" w:hAnsi="宋体" w:eastAsia="宋体" w:cs="宋体"/>
                <w:color w:val="auto"/>
                <w:spacing w:val="-3"/>
                <w:sz w:val="24"/>
              </w:rPr>
              <w:t>s</w:t>
            </w:r>
            <w:r>
              <w:rPr>
                <w:rFonts w:hint="eastAsia" w:ascii="宋体" w:hAnsi="宋体" w:eastAsia="宋体" w:cs="宋体"/>
                <w:color w:val="auto"/>
                <w:spacing w:val="-3"/>
                <w:sz w:val="24"/>
                <w:lang w:eastAsia="zh-CN"/>
              </w:rPr>
              <w:t>）；</w:t>
            </w:r>
            <w:r>
              <w:rPr>
                <w:rFonts w:hint="eastAsia" w:ascii="宋体" w:hAnsi="宋体" w:eastAsia="宋体" w:cs="宋体"/>
                <w:b/>
                <w:bCs/>
                <w:color w:val="auto"/>
                <w:sz w:val="24"/>
              </w:rPr>
              <w:t>简单防渗区</w:t>
            </w:r>
            <w:r>
              <w:rPr>
                <w:rFonts w:hint="eastAsia" w:ascii="宋体" w:hAnsi="宋体" w:eastAsia="宋体" w:cs="宋体"/>
                <w:color w:val="auto"/>
                <w:sz w:val="24"/>
                <w:lang w:eastAsia="zh-CN"/>
              </w:rPr>
              <w:t>已进行相应防渗，无需整改</w:t>
            </w:r>
            <w:r>
              <w:rPr>
                <w:rFonts w:hint="eastAsia" w:ascii="宋体" w:hAnsi="宋体" w:eastAsia="宋体" w:cs="宋体"/>
                <w:color w:val="auto"/>
                <w:sz w:val="24"/>
              </w:rPr>
              <w:t>。综上，在采取上述防渗、防腐处理措施后，并在加强维护和厂区环境管理的前提下，可有效控制厂区内的废液污染物下渗现象，项目对地下水基本不会造成明显影响。</w:t>
            </w:r>
          </w:p>
        </w:tc>
      </w:tr>
    </w:tbl>
    <w:p w14:paraId="1A3AEA6E">
      <w:pPr>
        <w:pStyle w:val="3"/>
        <w:spacing w:before="0" w:after="0" w:line="576" w:lineRule="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项目主要污染物产生及预计排放情况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（表六）</w:t>
      </w:r>
    </w:p>
    <w:tbl>
      <w:tblPr>
        <w:tblStyle w:val="20"/>
        <w:tblW w:w="10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
        <w:gridCol w:w="467"/>
        <w:gridCol w:w="1781"/>
        <w:gridCol w:w="1755"/>
        <w:gridCol w:w="2190"/>
        <w:gridCol w:w="2160"/>
        <w:gridCol w:w="1368"/>
      </w:tblGrid>
      <w:tr w14:paraId="77EFF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gridSpan w:val="2"/>
            <w:vAlign w:val="center"/>
          </w:tcPr>
          <w:p w14:paraId="35B17BC8">
            <w:pPr>
              <w:spacing w:line="276" w:lineRule="auto"/>
              <w:ind w:firstLine="281" w:firstLineChars="100"/>
              <w:rPr>
                <w:rFonts w:hint="eastAsia" w:ascii="宋体" w:hAnsi="宋体" w:eastAsia="宋体" w:cs="宋体"/>
                <w:color w:val="auto"/>
                <w:szCs w:val="21"/>
              </w:rPr>
            </w:pPr>
            <w:r>
              <w:rPr>
                <w:rFonts w:hint="eastAsia" w:ascii="宋体" w:hAnsi="宋体" w:eastAsia="宋体" w:cs="宋体"/>
                <w:b/>
                <w:color w:val="auto"/>
                <w:sz w:val="28"/>
                <w:szCs w:val="28"/>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-635</wp:posOffset>
                      </wp:positionV>
                      <wp:extent cx="533400" cy="447675"/>
                      <wp:effectExtent l="0" t="0" r="19050" b="28575"/>
                      <wp:wrapNone/>
                      <wp:docPr id="7" name="直接连接符 7"/>
                      <wp:cNvGraphicFramePr/>
                      <a:graphic xmlns:a="http://schemas.openxmlformats.org/drawingml/2006/main">
                        <a:graphicData uri="http://schemas.microsoft.com/office/word/2010/wordprocessingShape">
                          <wps:wsp>
                            <wps:cNvCnPr/>
                            <wps:spPr>
                              <a:xfrm>
                                <a:off x="0" y="0"/>
                                <a:ext cx="533400" cy="4476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75pt;margin-top:-0.05pt;height:35.25pt;width:42pt;z-index:251659264;mso-width-relative:page;mso-height-relative:page;" filled="f" stroked="t" coordsize="21600,21600" o:gfxdata="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n0mDTTAAAABgEA&#10;AA8AAAAAAAAAAQAgAAAAIgAAAGRycy9kb3ducmV2LnhtbFBLAQIUABQAAAAIAIdO4kCO8n/d5gEA&#10;ALUDAAAOAAAAAAAAAAEAIAAAACIBAABkcnMvZTJvRG9jLnhtbFBLBQYAAAAABgAGAFkBAAB6BQAA&#10;AAA=&#10;">
                      <v:fill on="f" focussize="0,0"/>
                      <v:stroke weight="0.5pt" color="#000000 [3213]" miterlimit="8" joinstyle="miter"/>
                      <v:imagedata o:title=""/>
                      <o:lock v:ext="edit" aspectratio="f"/>
                    </v:line>
                  </w:pict>
                </mc:Fallback>
              </mc:AlternateContent>
            </w:r>
            <w:r>
              <w:rPr>
                <w:rFonts w:hint="eastAsia" w:ascii="宋体" w:hAnsi="宋体" w:eastAsia="宋体" w:cs="宋体"/>
                <w:color w:val="auto"/>
                <w:szCs w:val="21"/>
              </w:rPr>
              <w:t>内容</w:t>
            </w:r>
          </w:p>
          <w:p w14:paraId="37A35770">
            <w:pPr>
              <w:spacing w:line="276" w:lineRule="auto"/>
              <w:rPr>
                <w:rFonts w:hint="eastAsia" w:ascii="宋体" w:hAnsi="宋体" w:eastAsia="宋体" w:cs="宋体"/>
                <w:color w:val="auto"/>
                <w:szCs w:val="21"/>
              </w:rPr>
            </w:pPr>
            <w:r>
              <w:rPr>
                <w:rFonts w:hint="eastAsia" w:ascii="宋体" w:hAnsi="宋体" w:eastAsia="宋体" w:cs="宋体"/>
                <w:color w:val="auto"/>
                <w:szCs w:val="21"/>
              </w:rPr>
              <w:t>项目</w:t>
            </w:r>
          </w:p>
        </w:tc>
        <w:tc>
          <w:tcPr>
            <w:tcW w:w="1781" w:type="dxa"/>
            <w:vAlign w:val="center"/>
          </w:tcPr>
          <w:p w14:paraId="19E9C3D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污染物</w:t>
            </w:r>
          </w:p>
          <w:p w14:paraId="7D9FC575">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名称</w:t>
            </w:r>
          </w:p>
        </w:tc>
        <w:tc>
          <w:tcPr>
            <w:tcW w:w="1755" w:type="dxa"/>
            <w:vAlign w:val="center"/>
          </w:tcPr>
          <w:p w14:paraId="67D8B4A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处理前产生量</w:t>
            </w:r>
          </w:p>
          <w:p w14:paraId="22911AC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及浓度</w:t>
            </w:r>
          </w:p>
        </w:tc>
        <w:tc>
          <w:tcPr>
            <w:tcW w:w="2190" w:type="dxa"/>
            <w:vAlign w:val="center"/>
          </w:tcPr>
          <w:p w14:paraId="742D0B9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处置方式</w:t>
            </w:r>
          </w:p>
        </w:tc>
        <w:tc>
          <w:tcPr>
            <w:tcW w:w="2160" w:type="dxa"/>
            <w:vAlign w:val="center"/>
          </w:tcPr>
          <w:p w14:paraId="090C2E9A">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处理后排放量</w:t>
            </w:r>
          </w:p>
          <w:p w14:paraId="0C3B0C34">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及浓度</w:t>
            </w:r>
          </w:p>
        </w:tc>
        <w:tc>
          <w:tcPr>
            <w:tcW w:w="1368" w:type="dxa"/>
            <w:vAlign w:val="center"/>
          </w:tcPr>
          <w:p w14:paraId="27610E6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处理效率及排放去向</w:t>
            </w:r>
          </w:p>
        </w:tc>
      </w:tr>
      <w:tr w14:paraId="146A8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Merge w:val="restart"/>
            <w:vAlign w:val="center"/>
          </w:tcPr>
          <w:p w14:paraId="6BB3D36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废气</w:t>
            </w:r>
          </w:p>
        </w:tc>
        <w:tc>
          <w:tcPr>
            <w:tcW w:w="467" w:type="dxa"/>
            <w:vMerge w:val="restart"/>
            <w:vAlign w:val="center"/>
          </w:tcPr>
          <w:p w14:paraId="223B159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施工期</w:t>
            </w:r>
          </w:p>
        </w:tc>
        <w:tc>
          <w:tcPr>
            <w:tcW w:w="1781" w:type="dxa"/>
            <w:vAlign w:val="center"/>
          </w:tcPr>
          <w:p w14:paraId="3510B24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扬尘</w:t>
            </w:r>
          </w:p>
        </w:tc>
        <w:tc>
          <w:tcPr>
            <w:tcW w:w="1755" w:type="dxa"/>
            <w:vAlign w:val="center"/>
          </w:tcPr>
          <w:p w14:paraId="32CD914D">
            <w:pPr>
              <w:spacing w:line="276" w:lineRule="auto"/>
              <w:jc w:val="center"/>
              <w:rPr>
                <w:rFonts w:hint="eastAsia" w:ascii="宋体" w:hAnsi="宋体" w:eastAsia="宋体" w:cs="宋体"/>
                <w:b/>
                <w:color w:val="auto"/>
                <w:szCs w:val="21"/>
              </w:rPr>
            </w:pPr>
            <w:r>
              <w:rPr>
                <w:rFonts w:hint="eastAsia" w:ascii="宋体" w:hAnsi="宋体" w:eastAsia="宋体" w:cs="宋体"/>
                <w:color w:val="auto"/>
                <w:szCs w:val="21"/>
              </w:rPr>
              <w:t>3.5mg/m</w:t>
            </w:r>
            <w:r>
              <w:rPr>
                <w:rFonts w:hint="eastAsia" w:ascii="宋体" w:hAnsi="宋体" w:eastAsia="宋体" w:cs="宋体"/>
                <w:color w:val="auto"/>
                <w:szCs w:val="21"/>
                <w:vertAlign w:val="superscript"/>
              </w:rPr>
              <w:t>3</w:t>
            </w:r>
          </w:p>
        </w:tc>
        <w:tc>
          <w:tcPr>
            <w:tcW w:w="2190" w:type="dxa"/>
            <w:vAlign w:val="center"/>
          </w:tcPr>
          <w:p w14:paraId="308CB417">
            <w:pPr>
              <w:spacing w:line="276" w:lineRule="auto"/>
              <w:jc w:val="center"/>
              <w:rPr>
                <w:rFonts w:hint="eastAsia" w:ascii="宋体" w:hAnsi="宋体" w:eastAsia="宋体" w:cs="宋体"/>
                <w:b/>
                <w:color w:val="auto"/>
                <w:szCs w:val="21"/>
              </w:rPr>
            </w:pPr>
            <w:r>
              <w:rPr>
                <w:rFonts w:hint="eastAsia" w:ascii="宋体" w:hAnsi="宋体" w:eastAsia="宋体" w:cs="宋体"/>
                <w:color w:val="auto"/>
                <w:szCs w:val="21"/>
              </w:rPr>
              <w:t>定期洒水等</w:t>
            </w:r>
          </w:p>
        </w:tc>
        <w:tc>
          <w:tcPr>
            <w:tcW w:w="2160" w:type="dxa"/>
            <w:vAlign w:val="center"/>
          </w:tcPr>
          <w:p w14:paraId="3FFCAE8F">
            <w:pPr>
              <w:spacing w:line="276" w:lineRule="auto"/>
              <w:jc w:val="center"/>
              <w:rPr>
                <w:rFonts w:hint="eastAsia" w:ascii="宋体" w:hAnsi="宋体" w:eastAsia="宋体" w:cs="宋体"/>
                <w:b/>
                <w:color w:val="auto"/>
                <w:szCs w:val="21"/>
              </w:rPr>
            </w:pPr>
            <w:r>
              <w:rPr>
                <w:rFonts w:hint="eastAsia" w:ascii="宋体" w:hAnsi="宋体" w:eastAsia="宋体" w:cs="宋体"/>
                <w:color w:val="auto"/>
                <w:szCs w:val="21"/>
              </w:rPr>
              <w:t>&lt;1.0mg/m</w:t>
            </w:r>
            <w:r>
              <w:rPr>
                <w:rFonts w:hint="eastAsia" w:ascii="宋体" w:hAnsi="宋体" w:eastAsia="宋体" w:cs="宋体"/>
                <w:color w:val="auto"/>
                <w:szCs w:val="21"/>
                <w:vertAlign w:val="superscript"/>
              </w:rPr>
              <w:t>3</w:t>
            </w:r>
          </w:p>
        </w:tc>
        <w:tc>
          <w:tcPr>
            <w:tcW w:w="1368" w:type="dxa"/>
            <w:vAlign w:val="center"/>
          </w:tcPr>
          <w:p w14:paraId="04AA2ADA">
            <w:pPr>
              <w:spacing w:line="276" w:lineRule="auto"/>
              <w:jc w:val="center"/>
              <w:rPr>
                <w:rFonts w:hint="eastAsia" w:ascii="宋体" w:hAnsi="宋体" w:eastAsia="宋体" w:cs="宋体"/>
                <w:b/>
                <w:color w:val="auto"/>
                <w:szCs w:val="21"/>
              </w:rPr>
            </w:pPr>
            <w:r>
              <w:rPr>
                <w:rFonts w:hint="eastAsia" w:ascii="宋体" w:hAnsi="宋体" w:eastAsia="宋体" w:cs="宋体"/>
                <w:color w:val="auto"/>
                <w:szCs w:val="21"/>
              </w:rPr>
              <w:t>无组织排放</w:t>
            </w:r>
          </w:p>
        </w:tc>
      </w:tr>
      <w:tr w14:paraId="63E6C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473" w:type="dxa"/>
            <w:vMerge w:val="continue"/>
            <w:vAlign w:val="center"/>
          </w:tcPr>
          <w:p w14:paraId="3D9339E7">
            <w:pPr>
              <w:spacing w:line="276" w:lineRule="auto"/>
              <w:jc w:val="center"/>
              <w:rPr>
                <w:rFonts w:hint="eastAsia" w:ascii="宋体" w:hAnsi="宋体" w:eastAsia="宋体" w:cs="宋体"/>
                <w:color w:val="auto"/>
                <w:szCs w:val="21"/>
              </w:rPr>
            </w:pPr>
          </w:p>
        </w:tc>
        <w:tc>
          <w:tcPr>
            <w:tcW w:w="467" w:type="dxa"/>
            <w:vMerge w:val="continue"/>
            <w:vAlign w:val="center"/>
          </w:tcPr>
          <w:p w14:paraId="1BEE6542">
            <w:pPr>
              <w:spacing w:line="276" w:lineRule="auto"/>
              <w:jc w:val="center"/>
              <w:rPr>
                <w:rFonts w:hint="eastAsia" w:ascii="宋体" w:hAnsi="宋体" w:eastAsia="宋体" w:cs="宋体"/>
                <w:color w:val="auto"/>
                <w:szCs w:val="21"/>
              </w:rPr>
            </w:pPr>
          </w:p>
        </w:tc>
        <w:tc>
          <w:tcPr>
            <w:tcW w:w="1781" w:type="dxa"/>
            <w:vAlign w:val="center"/>
          </w:tcPr>
          <w:p w14:paraId="3698B2CB">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装修废气</w:t>
            </w:r>
          </w:p>
        </w:tc>
        <w:tc>
          <w:tcPr>
            <w:tcW w:w="1755" w:type="dxa"/>
            <w:vAlign w:val="center"/>
          </w:tcPr>
          <w:p w14:paraId="4AF8FF55">
            <w:pPr>
              <w:spacing w:line="276" w:lineRule="auto"/>
              <w:jc w:val="center"/>
              <w:rPr>
                <w:rFonts w:hint="eastAsia" w:ascii="宋体" w:hAnsi="宋体" w:eastAsia="宋体" w:cs="宋体"/>
                <w:b/>
                <w:color w:val="auto"/>
                <w:szCs w:val="21"/>
              </w:rPr>
            </w:pPr>
            <w:r>
              <w:rPr>
                <w:rFonts w:hint="eastAsia" w:ascii="宋体" w:hAnsi="宋体" w:eastAsia="宋体" w:cs="宋体"/>
                <w:color w:val="auto"/>
                <w:szCs w:val="21"/>
              </w:rPr>
              <w:t>少量</w:t>
            </w:r>
          </w:p>
        </w:tc>
        <w:tc>
          <w:tcPr>
            <w:tcW w:w="2190" w:type="dxa"/>
            <w:vAlign w:val="center"/>
          </w:tcPr>
          <w:p w14:paraId="6283F8F4">
            <w:pPr>
              <w:spacing w:line="276" w:lineRule="auto"/>
              <w:jc w:val="center"/>
              <w:rPr>
                <w:rFonts w:hint="eastAsia" w:ascii="宋体" w:hAnsi="宋体" w:eastAsia="宋体" w:cs="宋体"/>
                <w:b/>
                <w:color w:val="auto"/>
                <w:szCs w:val="21"/>
              </w:rPr>
            </w:pPr>
            <w:r>
              <w:rPr>
                <w:rFonts w:hint="eastAsia" w:ascii="宋体" w:hAnsi="宋体" w:eastAsia="宋体" w:cs="宋体"/>
                <w:color w:val="auto"/>
                <w:szCs w:val="21"/>
              </w:rPr>
              <w:t>加强通风</w:t>
            </w:r>
          </w:p>
        </w:tc>
        <w:tc>
          <w:tcPr>
            <w:tcW w:w="2160" w:type="dxa"/>
            <w:vAlign w:val="center"/>
          </w:tcPr>
          <w:p w14:paraId="10AB5430">
            <w:pPr>
              <w:spacing w:line="276" w:lineRule="auto"/>
              <w:jc w:val="center"/>
              <w:rPr>
                <w:rFonts w:hint="eastAsia" w:ascii="宋体" w:hAnsi="宋体" w:eastAsia="宋体" w:cs="宋体"/>
                <w:b/>
                <w:color w:val="auto"/>
                <w:szCs w:val="21"/>
              </w:rPr>
            </w:pPr>
            <w:r>
              <w:rPr>
                <w:rFonts w:hint="eastAsia" w:ascii="宋体" w:hAnsi="宋体" w:eastAsia="宋体" w:cs="宋体"/>
                <w:color w:val="auto"/>
                <w:szCs w:val="21"/>
              </w:rPr>
              <w:t>少量</w:t>
            </w:r>
          </w:p>
        </w:tc>
        <w:tc>
          <w:tcPr>
            <w:tcW w:w="1368" w:type="dxa"/>
            <w:vAlign w:val="center"/>
          </w:tcPr>
          <w:p w14:paraId="5E055E14">
            <w:pPr>
              <w:spacing w:line="276" w:lineRule="auto"/>
              <w:jc w:val="center"/>
              <w:rPr>
                <w:rFonts w:hint="eastAsia" w:ascii="宋体" w:hAnsi="宋体" w:eastAsia="宋体" w:cs="宋体"/>
                <w:b/>
                <w:color w:val="auto"/>
                <w:szCs w:val="21"/>
              </w:rPr>
            </w:pPr>
            <w:r>
              <w:rPr>
                <w:rFonts w:hint="eastAsia" w:ascii="宋体" w:hAnsi="宋体" w:eastAsia="宋体" w:cs="宋体"/>
                <w:color w:val="auto"/>
                <w:szCs w:val="21"/>
              </w:rPr>
              <w:t>无组织排放</w:t>
            </w:r>
          </w:p>
        </w:tc>
      </w:tr>
      <w:tr w14:paraId="2B4D5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473" w:type="dxa"/>
            <w:vMerge w:val="continue"/>
            <w:vAlign w:val="center"/>
          </w:tcPr>
          <w:p w14:paraId="08081A27">
            <w:pPr>
              <w:spacing w:line="276" w:lineRule="auto"/>
              <w:jc w:val="center"/>
              <w:rPr>
                <w:rFonts w:hint="eastAsia" w:ascii="宋体" w:hAnsi="宋体" w:eastAsia="宋体" w:cs="宋体"/>
                <w:color w:val="auto"/>
                <w:szCs w:val="21"/>
              </w:rPr>
            </w:pPr>
          </w:p>
        </w:tc>
        <w:tc>
          <w:tcPr>
            <w:tcW w:w="467" w:type="dxa"/>
            <w:vMerge w:val="restart"/>
            <w:vAlign w:val="center"/>
          </w:tcPr>
          <w:p w14:paraId="79351FC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营运期</w:t>
            </w:r>
          </w:p>
        </w:tc>
        <w:tc>
          <w:tcPr>
            <w:tcW w:w="1781" w:type="dxa"/>
            <w:vAlign w:val="center"/>
          </w:tcPr>
          <w:p w14:paraId="784D1EF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eastAsia="zh-CN"/>
              </w:rPr>
              <w:t>破碎磁选</w:t>
            </w:r>
            <w:r>
              <w:rPr>
                <w:rFonts w:hint="eastAsia" w:ascii="宋体" w:hAnsi="宋体" w:eastAsia="宋体" w:cs="宋体"/>
                <w:color w:val="auto"/>
                <w:szCs w:val="21"/>
              </w:rPr>
              <w:t>粉尘</w:t>
            </w:r>
          </w:p>
        </w:tc>
        <w:tc>
          <w:tcPr>
            <w:tcW w:w="1755" w:type="dxa"/>
            <w:vAlign w:val="center"/>
          </w:tcPr>
          <w:p w14:paraId="6049154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val="en-US" w:eastAsia="zh-CN"/>
              </w:rPr>
              <w:t>6</w:t>
            </w:r>
            <w:r>
              <w:rPr>
                <w:rFonts w:hint="eastAsia" w:ascii="宋体" w:hAnsi="宋体" w:eastAsia="宋体" w:cs="宋体"/>
                <w:color w:val="auto"/>
                <w:szCs w:val="21"/>
              </w:rPr>
              <w:t>t/a</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2.5kg/h</w:t>
            </w:r>
          </w:p>
        </w:tc>
        <w:tc>
          <w:tcPr>
            <w:tcW w:w="2190" w:type="dxa"/>
            <w:vAlign w:val="center"/>
          </w:tcPr>
          <w:p w14:paraId="4C7280FC">
            <w:pPr>
              <w:spacing w:line="276" w:lineRule="auto"/>
              <w:jc w:val="center"/>
              <w:rPr>
                <w:rFonts w:hint="eastAsia" w:ascii="宋体" w:hAnsi="宋体" w:eastAsia="宋体" w:cs="宋体"/>
                <w:color w:val="auto"/>
                <w:szCs w:val="21"/>
              </w:rPr>
            </w:pPr>
            <w:r>
              <w:rPr>
                <w:rFonts w:hint="eastAsia" w:ascii="宋体" w:hAnsi="宋体" w:cs="宋体"/>
                <w:color w:val="auto"/>
                <w:szCs w:val="21"/>
                <w:lang w:eastAsia="zh-CN"/>
              </w:rPr>
              <w:t>集气罩</w:t>
            </w:r>
            <w:r>
              <w:rPr>
                <w:rFonts w:hint="eastAsia" w:ascii="宋体" w:hAnsi="宋体" w:cs="宋体"/>
                <w:color w:val="auto"/>
                <w:szCs w:val="21"/>
                <w:lang w:val="en-US" w:eastAsia="zh-CN"/>
              </w:rPr>
              <w:t>+</w:t>
            </w:r>
            <w:r>
              <w:rPr>
                <w:rFonts w:hint="eastAsia" w:ascii="宋体" w:hAnsi="宋体" w:eastAsia="宋体" w:cs="宋体"/>
                <w:color w:val="auto"/>
                <w:szCs w:val="21"/>
                <w:lang w:eastAsia="zh-CN"/>
              </w:rPr>
              <w:t>脉冲袋式</w:t>
            </w:r>
            <w:r>
              <w:rPr>
                <w:rFonts w:hint="eastAsia" w:ascii="宋体" w:hAnsi="宋体" w:eastAsia="宋体" w:cs="宋体"/>
                <w:color w:val="auto"/>
                <w:szCs w:val="21"/>
              </w:rPr>
              <w:t>除尘器系统+1根15m高排气筒</w:t>
            </w:r>
          </w:p>
        </w:tc>
        <w:tc>
          <w:tcPr>
            <w:tcW w:w="2160" w:type="dxa"/>
            <w:vAlign w:val="center"/>
          </w:tcPr>
          <w:p w14:paraId="3151D67A">
            <w:pPr>
              <w:spacing w:line="276" w:lineRule="auto"/>
              <w:jc w:val="center"/>
              <w:rPr>
                <w:rFonts w:hint="eastAsia" w:ascii="宋体" w:hAnsi="宋体" w:eastAsia="宋体" w:cs="宋体"/>
                <w:color w:val="auto"/>
                <w:szCs w:val="21"/>
              </w:rPr>
            </w:pPr>
            <w:r>
              <w:rPr>
                <w:rFonts w:hint="eastAsia" w:ascii="宋体" w:hAnsi="宋体" w:cs="宋体"/>
                <w:color w:val="auto"/>
                <w:szCs w:val="21"/>
                <w:lang w:val="en-US" w:eastAsia="zh-CN"/>
              </w:rPr>
              <w:t>0.057</w:t>
            </w:r>
            <w:r>
              <w:rPr>
                <w:rFonts w:hint="eastAsia" w:ascii="宋体" w:hAnsi="宋体" w:eastAsia="宋体" w:cs="宋体"/>
                <w:color w:val="auto"/>
                <w:szCs w:val="21"/>
                <w:lang w:val="en-US" w:eastAsia="zh-CN"/>
              </w:rPr>
              <w:t>t</w:t>
            </w:r>
            <w:r>
              <w:rPr>
                <w:rFonts w:hint="eastAsia" w:ascii="宋体" w:hAnsi="宋体" w:eastAsia="宋体" w:cs="宋体"/>
                <w:color w:val="auto"/>
                <w:szCs w:val="21"/>
              </w:rPr>
              <w:t>/a、</w:t>
            </w:r>
            <w:r>
              <w:rPr>
                <w:rFonts w:hint="eastAsia" w:ascii="宋体" w:hAnsi="宋体" w:cs="宋体"/>
                <w:color w:val="auto"/>
                <w:szCs w:val="21"/>
                <w:lang w:val="en-US" w:eastAsia="zh-CN"/>
              </w:rPr>
              <w:t>0.6</w:t>
            </w:r>
            <w:r>
              <w:rPr>
                <w:rFonts w:hint="eastAsia" w:ascii="宋体" w:hAnsi="宋体" w:eastAsia="宋体" w:cs="宋体"/>
                <w:color w:val="auto"/>
                <w:szCs w:val="21"/>
              </w:rPr>
              <w:t>mg/m</w:t>
            </w:r>
            <w:r>
              <w:rPr>
                <w:rFonts w:hint="eastAsia" w:ascii="宋体" w:hAnsi="宋体" w:eastAsia="宋体" w:cs="宋体"/>
                <w:color w:val="auto"/>
                <w:szCs w:val="21"/>
                <w:vertAlign w:val="superscript"/>
              </w:rPr>
              <w:t>3</w:t>
            </w:r>
          </w:p>
        </w:tc>
        <w:tc>
          <w:tcPr>
            <w:tcW w:w="1368" w:type="dxa"/>
            <w:vAlign w:val="center"/>
          </w:tcPr>
          <w:p w14:paraId="302F1C5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6ABA5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473" w:type="dxa"/>
            <w:vMerge w:val="continue"/>
            <w:vAlign w:val="center"/>
          </w:tcPr>
          <w:p w14:paraId="48C66857">
            <w:pPr>
              <w:spacing w:line="276" w:lineRule="auto"/>
              <w:jc w:val="center"/>
              <w:rPr>
                <w:rFonts w:hint="eastAsia" w:ascii="宋体" w:hAnsi="宋体" w:eastAsia="宋体" w:cs="宋体"/>
                <w:color w:val="auto"/>
                <w:szCs w:val="21"/>
              </w:rPr>
            </w:pPr>
          </w:p>
        </w:tc>
        <w:tc>
          <w:tcPr>
            <w:tcW w:w="467" w:type="dxa"/>
            <w:vMerge w:val="continue"/>
            <w:vAlign w:val="center"/>
          </w:tcPr>
          <w:p w14:paraId="67B657AF">
            <w:pPr>
              <w:spacing w:line="276" w:lineRule="auto"/>
              <w:jc w:val="center"/>
              <w:rPr>
                <w:rFonts w:hint="eastAsia" w:ascii="宋体" w:hAnsi="宋体" w:eastAsia="宋体" w:cs="宋体"/>
                <w:color w:val="auto"/>
                <w:szCs w:val="21"/>
              </w:rPr>
            </w:pPr>
          </w:p>
        </w:tc>
        <w:tc>
          <w:tcPr>
            <w:tcW w:w="1781" w:type="dxa"/>
            <w:vAlign w:val="center"/>
          </w:tcPr>
          <w:p w14:paraId="36AFAC85">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装卸扬尘</w:t>
            </w:r>
          </w:p>
        </w:tc>
        <w:tc>
          <w:tcPr>
            <w:tcW w:w="1755" w:type="dxa"/>
            <w:vAlign w:val="center"/>
          </w:tcPr>
          <w:p w14:paraId="46A5EDC7">
            <w:pPr>
              <w:spacing w:line="276"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少量</w:t>
            </w:r>
          </w:p>
        </w:tc>
        <w:tc>
          <w:tcPr>
            <w:tcW w:w="2190" w:type="dxa"/>
            <w:vAlign w:val="center"/>
          </w:tcPr>
          <w:p w14:paraId="4B9545BB">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加强管理，密闭操作</w:t>
            </w:r>
          </w:p>
        </w:tc>
        <w:tc>
          <w:tcPr>
            <w:tcW w:w="2160" w:type="dxa"/>
            <w:vAlign w:val="center"/>
          </w:tcPr>
          <w:p w14:paraId="29AD0B78">
            <w:pPr>
              <w:spacing w:line="276"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0.1t/a、0.042kg/</w:t>
            </w:r>
            <w:r>
              <w:rPr>
                <w:rFonts w:hint="eastAsia" w:ascii="宋体" w:hAnsi="宋体" w:cs="宋体"/>
                <w:color w:val="auto"/>
                <w:szCs w:val="21"/>
                <w:lang w:val="en-US" w:eastAsia="zh-CN"/>
              </w:rPr>
              <w:t>h</w:t>
            </w:r>
          </w:p>
        </w:tc>
        <w:tc>
          <w:tcPr>
            <w:tcW w:w="1368" w:type="dxa"/>
            <w:vAlign w:val="center"/>
          </w:tcPr>
          <w:p w14:paraId="4891875B">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达标排放</w:t>
            </w:r>
          </w:p>
        </w:tc>
      </w:tr>
      <w:tr w14:paraId="170B8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473" w:type="dxa"/>
            <w:vMerge w:val="continue"/>
            <w:vAlign w:val="center"/>
          </w:tcPr>
          <w:p w14:paraId="1598C2D6">
            <w:pPr>
              <w:spacing w:line="276" w:lineRule="auto"/>
              <w:jc w:val="center"/>
              <w:rPr>
                <w:rFonts w:hint="eastAsia" w:ascii="宋体" w:hAnsi="宋体" w:eastAsia="宋体" w:cs="宋体"/>
                <w:color w:val="auto"/>
                <w:szCs w:val="21"/>
              </w:rPr>
            </w:pPr>
          </w:p>
        </w:tc>
        <w:tc>
          <w:tcPr>
            <w:tcW w:w="467" w:type="dxa"/>
            <w:vMerge w:val="continue"/>
            <w:vAlign w:val="center"/>
          </w:tcPr>
          <w:p w14:paraId="3C38B91C">
            <w:pPr>
              <w:spacing w:line="276" w:lineRule="auto"/>
              <w:jc w:val="center"/>
              <w:rPr>
                <w:rFonts w:hint="eastAsia" w:ascii="宋体" w:hAnsi="宋体" w:eastAsia="宋体" w:cs="宋体"/>
                <w:color w:val="auto"/>
                <w:szCs w:val="21"/>
              </w:rPr>
            </w:pPr>
          </w:p>
        </w:tc>
        <w:tc>
          <w:tcPr>
            <w:tcW w:w="1781" w:type="dxa"/>
            <w:vAlign w:val="center"/>
          </w:tcPr>
          <w:p w14:paraId="0543F371">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运输动力起扬尘</w:t>
            </w:r>
          </w:p>
        </w:tc>
        <w:tc>
          <w:tcPr>
            <w:tcW w:w="1755" w:type="dxa"/>
            <w:vAlign w:val="center"/>
          </w:tcPr>
          <w:p w14:paraId="576120DB">
            <w:pPr>
              <w:spacing w:line="276"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30.42kg/a、0.0127kg/h</w:t>
            </w:r>
          </w:p>
        </w:tc>
        <w:tc>
          <w:tcPr>
            <w:tcW w:w="2190" w:type="dxa"/>
            <w:vAlign w:val="center"/>
          </w:tcPr>
          <w:p w14:paraId="26D2B592">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加强管理，定时清扫，洒水降尘</w:t>
            </w:r>
          </w:p>
        </w:tc>
        <w:tc>
          <w:tcPr>
            <w:tcW w:w="2160" w:type="dxa"/>
            <w:vAlign w:val="center"/>
          </w:tcPr>
          <w:p w14:paraId="1FED90E3">
            <w:pPr>
              <w:spacing w:line="276"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6.804kg/a、0.0025kg/h</w:t>
            </w:r>
          </w:p>
        </w:tc>
        <w:tc>
          <w:tcPr>
            <w:tcW w:w="1368" w:type="dxa"/>
            <w:vAlign w:val="center"/>
          </w:tcPr>
          <w:p w14:paraId="0211FB1A">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达标排放</w:t>
            </w:r>
          </w:p>
        </w:tc>
      </w:tr>
      <w:tr w14:paraId="755BC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473" w:type="dxa"/>
            <w:vMerge w:val="continue"/>
            <w:vAlign w:val="center"/>
          </w:tcPr>
          <w:p w14:paraId="3B31A913">
            <w:pPr>
              <w:spacing w:line="276" w:lineRule="auto"/>
              <w:jc w:val="center"/>
              <w:rPr>
                <w:rFonts w:hint="eastAsia" w:ascii="宋体" w:hAnsi="宋体" w:eastAsia="宋体" w:cs="宋体"/>
                <w:color w:val="auto"/>
                <w:szCs w:val="21"/>
              </w:rPr>
            </w:pPr>
          </w:p>
        </w:tc>
        <w:tc>
          <w:tcPr>
            <w:tcW w:w="467" w:type="dxa"/>
            <w:vMerge w:val="continue"/>
            <w:vAlign w:val="center"/>
          </w:tcPr>
          <w:p w14:paraId="1B37E04D">
            <w:pPr>
              <w:spacing w:line="276" w:lineRule="auto"/>
              <w:jc w:val="center"/>
              <w:rPr>
                <w:rFonts w:hint="eastAsia" w:ascii="宋体" w:hAnsi="宋体" w:eastAsia="宋体" w:cs="宋体"/>
                <w:color w:val="auto"/>
                <w:szCs w:val="21"/>
              </w:rPr>
            </w:pPr>
          </w:p>
        </w:tc>
        <w:tc>
          <w:tcPr>
            <w:tcW w:w="1781" w:type="dxa"/>
            <w:vAlign w:val="center"/>
          </w:tcPr>
          <w:p w14:paraId="3C08C8B8">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食堂油烟</w:t>
            </w:r>
          </w:p>
        </w:tc>
        <w:tc>
          <w:tcPr>
            <w:tcW w:w="1755" w:type="dxa"/>
            <w:vAlign w:val="center"/>
          </w:tcPr>
          <w:p w14:paraId="77D73AA8">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8.1kg/a</w:t>
            </w:r>
          </w:p>
        </w:tc>
        <w:tc>
          <w:tcPr>
            <w:tcW w:w="2190" w:type="dxa"/>
            <w:vAlign w:val="center"/>
          </w:tcPr>
          <w:p w14:paraId="34115300">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油烟净化装置</w:t>
            </w:r>
          </w:p>
        </w:tc>
        <w:tc>
          <w:tcPr>
            <w:tcW w:w="2160" w:type="dxa"/>
            <w:vAlign w:val="center"/>
          </w:tcPr>
          <w:p w14:paraId="1A73ACC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val="en-US" w:eastAsia="zh-CN"/>
              </w:rPr>
              <w:t>1.3</w:t>
            </w:r>
            <w:r>
              <w:rPr>
                <w:rFonts w:hint="eastAsia" w:ascii="宋体" w:hAnsi="宋体" w:eastAsia="宋体" w:cs="宋体"/>
                <w:color w:val="auto"/>
                <w:szCs w:val="21"/>
              </w:rPr>
              <w:t>kg/a、1</w:t>
            </w:r>
            <w:r>
              <w:rPr>
                <w:rFonts w:hint="eastAsia" w:ascii="宋体" w:hAnsi="宋体" w:eastAsia="宋体" w:cs="宋体"/>
                <w:color w:val="auto"/>
                <w:szCs w:val="21"/>
                <w:lang w:val="en-US" w:eastAsia="zh-CN"/>
              </w:rPr>
              <w:t>.5</w:t>
            </w:r>
            <w:r>
              <w:rPr>
                <w:rFonts w:hint="eastAsia" w:ascii="宋体" w:hAnsi="宋体" w:eastAsia="宋体" w:cs="宋体"/>
                <w:color w:val="auto"/>
                <w:szCs w:val="21"/>
              </w:rPr>
              <w:t>mg/m</w:t>
            </w:r>
            <w:r>
              <w:rPr>
                <w:rFonts w:hint="eastAsia" w:ascii="宋体" w:hAnsi="宋体" w:eastAsia="宋体" w:cs="宋体"/>
                <w:color w:val="auto"/>
                <w:szCs w:val="21"/>
                <w:vertAlign w:val="superscript"/>
              </w:rPr>
              <w:t>3</w:t>
            </w:r>
          </w:p>
        </w:tc>
        <w:tc>
          <w:tcPr>
            <w:tcW w:w="1368" w:type="dxa"/>
            <w:vAlign w:val="center"/>
          </w:tcPr>
          <w:p w14:paraId="76DCAACA">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4DCFB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473" w:type="dxa"/>
            <w:vMerge w:val="restart"/>
            <w:vAlign w:val="center"/>
          </w:tcPr>
          <w:p w14:paraId="1CF7CD7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废水</w:t>
            </w:r>
          </w:p>
        </w:tc>
        <w:tc>
          <w:tcPr>
            <w:tcW w:w="467" w:type="dxa"/>
            <w:vAlign w:val="center"/>
          </w:tcPr>
          <w:p w14:paraId="38369BD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施工期</w:t>
            </w:r>
          </w:p>
        </w:tc>
        <w:tc>
          <w:tcPr>
            <w:tcW w:w="1781" w:type="dxa"/>
            <w:vAlign w:val="center"/>
          </w:tcPr>
          <w:p w14:paraId="5C4D3DB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生活污水</w:t>
            </w:r>
          </w:p>
        </w:tc>
        <w:tc>
          <w:tcPr>
            <w:tcW w:w="1755" w:type="dxa"/>
            <w:vAlign w:val="center"/>
          </w:tcPr>
          <w:p w14:paraId="2F3C341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0.425 m</w:t>
            </w:r>
            <w:r>
              <w:rPr>
                <w:rFonts w:hint="eastAsia" w:ascii="宋体" w:hAnsi="宋体" w:eastAsia="宋体" w:cs="宋体"/>
                <w:color w:val="auto"/>
                <w:szCs w:val="21"/>
                <w:vertAlign w:val="superscript"/>
              </w:rPr>
              <w:t>3</w:t>
            </w:r>
            <w:r>
              <w:rPr>
                <w:rFonts w:hint="eastAsia" w:ascii="宋体" w:hAnsi="宋体" w:eastAsia="宋体" w:cs="宋体"/>
                <w:color w:val="auto"/>
                <w:szCs w:val="21"/>
              </w:rPr>
              <w:t>/d</w:t>
            </w:r>
          </w:p>
        </w:tc>
        <w:tc>
          <w:tcPr>
            <w:tcW w:w="2190" w:type="dxa"/>
            <w:vAlign w:val="center"/>
          </w:tcPr>
          <w:p w14:paraId="1D6F094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eastAsia="zh-CN"/>
              </w:rPr>
              <w:t>化粪池</w:t>
            </w:r>
            <w:r>
              <w:rPr>
                <w:rFonts w:hint="eastAsia" w:ascii="宋体" w:hAnsi="宋体" w:eastAsia="宋体" w:cs="宋体"/>
                <w:color w:val="auto"/>
                <w:szCs w:val="21"/>
              </w:rPr>
              <w:t>处理</w:t>
            </w:r>
          </w:p>
        </w:tc>
        <w:tc>
          <w:tcPr>
            <w:tcW w:w="2160" w:type="dxa"/>
            <w:vAlign w:val="center"/>
          </w:tcPr>
          <w:p w14:paraId="46E42D2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0.425 m</w:t>
            </w:r>
            <w:r>
              <w:rPr>
                <w:rFonts w:hint="eastAsia" w:ascii="宋体" w:hAnsi="宋体" w:eastAsia="宋体" w:cs="宋体"/>
                <w:color w:val="auto"/>
                <w:szCs w:val="21"/>
                <w:vertAlign w:val="superscript"/>
              </w:rPr>
              <w:t>3</w:t>
            </w:r>
            <w:r>
              <w:rPr>
                <w:rFonts w:hint="eastAsia" w:ascii="宋体" w:hAnsi="宋体" w:eastAsia="宋体" w:cs="宋体"/>
                <w:color w:val="auto"/>
                <w:szCs w:val="21"/>
              </w:rPr>
              <w:t>/d</w:t>
            </w:r>
          </w:p>
        </w:tc>
        <w:tc>
          <w:tcPr>
            <w:tcW w:w="1368" w:type="dxa"/>
            <w:vAlign w:val="center"/>
          </w:tcPr>
          <w:p w14:paraId="63C90CD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排入园区污水管网</w:t>
            </w:r>
          </w:p>
        </w:tc>
      </w:tr>
      <w:tr w14:paraId="59FBB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473" w:type="dxa"/>
            <w:vMerge w:val="continue"/>
            <w:vAlign w:val="center"/>
          </w:tcPr>
          <w:p w14:paraId="310AD782">
            <w:pPr>
              <w:spacing w:line="276" w:lineRule="auto"/>
              <w:jc w:val="center"/>
              <w:rPr>
                <w:rFonts w:hint="eastAsia" w:ascii="宋体" w:hAnsi="宋体" w:eastAsia="宋体" w:cs="宋体"/>
                <w:color w:val="auto"/>
                <w:szCs w:val="21"/>
              </w:rPr>
            </w:pPr>
          </w:p>
        </w:tc>
        <w:tc>
          <w:tcPr>
            <w:tcW w:w="467" w:type="dxa"/>
            <w:vAlign w:val="center"/>
          </w:tcPr>
          <w:p w14:paraId="1A19CE1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营运期</w:t>
            </w:r>
          </w:p>
        </w:tc>
        <w:tc>
          <w:tcPr>
            <w:tcW w:w="1781" w:type="dxa"/>
            <w:vAlign w:val="center"/>
          </w:tcPr>
          <w:p w14:paraId="3144B485">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生活污水</w:t>
            </w:r>
          </w:p>
        </w:tc>
        <w:tc>
          <w:tcPr>
            <w:tcW w:w="1755" w:type="dxa"/>
            <w:vAlign w:val="center"/>
          </w:tcPr>
          <w:p w14:paraId="4B1FFE8C">
            <w:pPr>
              <w:spacing w:line="276" w:lineRule="auto"/>
              <w:rPr>
                <w:rFonts w:hint="eastAsia" w:ascii="宋体" w:hAnsi="宋体" w:eastAsia="宋体" w:cs="宋体"/>
                <w:color w:val="auto"/>
                <w:szCs w:val="21"/>
              </w:rPr>
            </w:pPr>
            <w:r>
              <w:rPr>
                <w:rFonts w:hint="eastAsia" w:ascii="宋体" w:hAnsi="宋体" w:eastAsia="宋体" w:cs="宋体"/>
                <w:color w:val="auto"/>
                <w:szCs w:val="21"/>
              </w:rPr>
              <w:t>废水量：</w:t>
            </w:r>
            <w:r>
              <w:rPr>
                <w:rFonts w:hint="eastAsia" w:ascii="宋体" w:hAnsi="宋体" w:eastAsia="宋体" w:cs="宋体"/>
                <w:color w:val="auto"/>
                <w:szCs w:val="21"/>
                <w:lang w:val="en-US" w:eastAsia="zh-CN"/>
              </w:rPr>
              <w:t>2.88</w:t>
            </w:r>
            <w:r>
              <w:rPr>
                <w:rFonts w:hint="eastAsia" w:ascii="宋体" w:hAnsi="宋体" w:eastAsia="宋体" w:cs="宋体"/>
                <w:color w:val="auto"/>
                <w:szCs w:val="21"/>
              </w:rPr>
              <w:t>m</w:t>
            </w:r>
            <w:r>
              <w:rPr>
                <w:rFonts w:hint="eastAsia" w:ascii="宋体" w:hAnsi="宋体" w:eastAsia="宋体" w:cs="宋体"/>
                <w:color w:val="auto"/>
                <w:szCs w:val="21"/>
                <w:vertAlign w:val="superscript"/>
              </w:rPr>
              <w:t>3</w:t>
            </w:r>
            <w:r>
              <w:rPr>
                <w:rFonts w:hint="eastAsia" w:ascii="宋体" w:hAnsi="宋体" w:eastAsia="宋体" w:cs="宋体"/>
                <w:color w:val="auto"/>
                <w:szCs w:val="21"/>
              </w:rPr>
              <w:t>/d</w:t>
            </w:r>
          </w:p>
          <w:p w14:paraId="62E359E1">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COD：</w:t>
            </w:r>
            <w:r>
              <w:rPr>
                <w:rFonts w:hint="eastAsia" w:ascii="宋体" w:hAnsi="宋体" w:eastAsia="宋体" w:cs="宋体"/>
                <w:color w:val="auto"/>
                <w:szCs w:val="21"/>
                <w:lang w:val="en-US" w:eastAsia="zh-CN"/>
              </w:rPr>
              <w:t>0.475</w:t>
            </w:r>
            <w:r>
              <w:rPr>
                <w:rFonts w:hint="eastAsia" w:ascii="宋体" w:hAnsi="宋体" w:eastAsia="宋体" w:cs="宋体"/>
                <w:color w:val="auto"/>
                <w:szCs w:val="21"/>
              </w:rPr>
              <w:t>t/a</w:t>
            </w:r>
          </w:p>
          <w:p w14:paraId="77DD1A5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BOD</w:t>
            </w:r>
            <w:r>
              <w:rPr>
                <w:rFonts w:hint="eastAsia" w:ascii="宋体" w:hAnsi="宋体" w:eastAsia="宋体" w:cs="宋体"/>
                <w:color w:val="auto"/>
                <w:szCs w:val="21"/>
                <w:vertAlign w:val="subscript"/>
              </w:rPr>
              <w:t>5</w:t>
            </w:r>
            <w:r>
              <w:rPr>
                <w:rFonts w:hint="eastAsia" w:ascii="宋体" w:hAnsi="宋体" w:eastAsia="宋体" w:cs="宋体"/>
                <w:color w:val="auto"/>
                <w:szCs w:val="21"/>
              </w:rPr>
              <w:t>：0.</w:t>
            </w:r>
            <w:r>
              <w:rPr>
                <w:rFonts w:hint="eastAsia" w:ascii="宋体" w:hAnsi="宋体" w:eastAsia="宋体" w:cs="宋体"/>
                <w:color w:val="auto"/>
                <w:szCs w:val="21"/>
                <w:lang w:val="en-US" w:eastAsia="zh-CN"/>
              </w:rPr>
              <w:t>302</w:t>
            </w:r>
            <w:r>
              <w:rPr>
                <w:rFonts w:hint="eastAsia" w:ascii="宋体" w:hAnsi="宋体" w:eastAsia="宋体" w:cs="宋体"/>
                <w:color w:val="auto"/>
                <w:szCs w:val="21"/>
              </w:rPr>
              <w:t>t/a</w:t>
            </w:r>
          </w:p>
          <w:p w14:paraId="114D35F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SS：0</w:t>
            </w:r>
            <w:r>
              <w:rPr>
                <w:rFonts w:hint="eastAsia" w:ascii="宋体" w:hAnsi="宋体" w:eastAsia="宋体" w:cs="宋体"/>
                <w:color w:val="auto"/>
                <w:szCs w:val="21"/>
                <w:lang w:val="en-US" w:eastAsia="zh-CN"/>
              </w:rPr>
              <w:t>.389</w:t>
            </w:r>
            <w:r>
              <w:rPr>
                <w:rFonts w:hint="eastAsia" w:ascii="宋体" w:hAnsi="宋体" w:eastAsia="宋体" w:cs="宋体"/>
                <w:color w:val="auto"/>
                <w:szCs w:val="21"/>
              </w:rPr>
              <w:t>t/a</w:t>
            </w:r>
          </w:p>
          <w:p w14:paraId="665278E4">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NH</w:t>
            </w:r>
            <w:r>
              <w:rPr>
                <w:rFonts w:hint="eastAsia" w:ascii="宋体" w:hAnsi="宋体" w:eastAsia="宋体" w:cs="宋体"/>
                <w:color w:val="auto"/>
                <w:szCs w:val="21"/>
                <w:vertAlign w:val="subscript"/>
              </w:rPr>
              <w:t>3</w:t>
            </w:r>
            <w:r>
              <w:rPr>
                <w:rFonts w:hint="eastAsia" w:ascii="宋体" w:hAnsi="宋体" w:eastAsia="宋体" w:cs="宋体"/>
                <w:color w:val="auto"/>
                <w:szCs w:val="21"/>
              </w:rPr>
              <w:t>-N：0.0</w:t>
            </w:r>
            <w:r>
              <w:rPr>
                <w:rFonts w:hint="eastAsia" w:ascii="宋体" w:hAnsi="宋体" w:eastAsia="宋体" w:cs="宋体"/>
                <w:color w:val="auto"/>
                <w:szCs w:val="21"/>
                <w:lang w:val="en-US" w:eastAsia="zh-CN"/>
              </w:rPr>
              <w:t>43</w:t>
            </w:r>
            <w:r>
              <w:rPr>
                <w:rFonts w:hint="eastAsia" w:ascii="宋体" w:hAnsi="宋体" w:eastAsia="宋体" w:cs="宋体"/>
                <w:color w:val="auto"/>
                <w:szCs w:val="21"/>
              </w:rPr>
              <w:t>t/a</w:t>
            </w:r>
          </w:p>
        </w:tc>
        <w:tc>
          <w:tcPr>
            <w:tcW w:w="2190" w:type="dxa"/>
            <w:vAlign w:val="center"/>
          </w:tcPr>
          <w:p w14:paraId="09E66DBA">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rPr>
              <w:t>生活污水经</w:t>
            </w:r>
            <w:r>
              <w:rPr>
                <w:rFonts w:hint="eastAsia" w:ascii="宋体" w:hAnsi="宋体" w:eastAsia="宋体" w:cs="宋体"/>
                <w:color w:val="auto"/>
                <w:szCs w:val="21"/>
                <w:lang w:eastAsia="zh-CN"/>
              </w:rPr>
              <w:t>化粪</w:t>
            </w:r>
            <w:r>
              <w:rPr>
                <w:rFonts w:hint="eastAsia" w:ascii="宋体" w:hAnsi="宋体" w:eastAsia="宋体" w:cs="宋体"/>
                <w:color w:val="auto"/>
                <w:szCs w:val="21"/>
              </w:rPr>
              <w:t>池</w:t>
            </w:r>
            <w:r>
              <w:rPr>
                <w:rFonts w:hint="eastAsia" w:ascii="宋体" w:hAnsi="宋体" w:eastAsia="宋体" w:cs="宋体"/>
                <w:color w:val="auto"/>
                <w:szCs w:val="21"/>
                <w:lang w:eastAsia="zh-CN"/>
              </w:rPr>
              <w:t>、食堂隔油池</w:t>
            </w:r>
            <w:r>
              <w:rPr>
                <w:rFonts w:hint="eastAsia" w:ascii="宋体" w:hAnsi="宋体" w:eastAsia="宋体" w:cs="宋体"/>
                <w:color w:val="auto"/>
                <w:szCs w:val="21"/>
              </w:rPr>
              <w:t>处理</w:t>
            </w:r>
            <w:r>
              <w:rPr>
                <w:rFonts w:hint="eastAsia" w:ascii="宋体" w:hAnsi="宋体" w:eastAsia="宋体" w:cs="宋体"/>
                <w:color w:val="auto"/>
                <w:szCs w:val="21"/>
                <w:lang w:eastAsia="zh-CN"/>
              </w:rPr>
              <w:t>后排入园区污水管网</w:t>
            </w:r>
          </w:p>
        </w:tc>
        <w:tc>
          <w:tcPr>
            <w:tcW w:w="2160" w:type="dxa"/>
            <w:vAlign w:val="center"/>
          </w:tcPr>
          <w:p w14:paraId="58BF073D">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废水量：</w:t>
            </w:r>
            <w:r>
              <w:rPr>
                <w:rFonts w:hint="eastAsia" w:ascii="宋体" w:hAnsi="宋体" w:eastAsia="宋体" w:cs="宋体"/>
                <w:color w:val="auto"/>
                <w:szCs w:val="21"/>
                <w:lang w:val="en-US" w:eastAsia="zh-CN"/>
              </w:rPr>
              <w:t>2.88</w:t>
            </w:r>
            <w:r>
              <w:rPr>
                <w:rFonts w:hint="eastAsia" w:ascii="宋体" w:hAnsi="宋体" w:eastAsia="宋体" w:cs="宋体"/>
                <w:color w:val="auto"/>
                <w:szCs w:val="21"/>
              </w:rPr>
              <w:t>m</w:t>
            </w:r>
            <w:r>
              <w:rPr>
                <w:rFonts w:hint="eastAsia" w:ascii="宋体" w:hAnsi="宋体" w:eastAsia="宋体" w:cs="宋体"/>
                <w:color w:val="auto"/>
                <w:szCs w:val="21"/>
                <w:vertAlign w:val="superscript"/>
              </w:rPr>
              <w:t>3</w:t>
            </w:r>
            <w:r>
              <w:rPr>
                <w:rFonts w:hint="eastAsia" w:ascii="宋体" w:hAnsi="宋体" w:eastAsia="宋体" w:cs="宋体"/>
                <w:color w:val="auto"/>
                <w:szCs w:val="21"/>
              </w:rPr>
              <w:t>/d</w:t>
            </w:r>
          </w:p>
          <w:p w14:paraId="7F77F654">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COD：0.</w:t>
            </w:r>
            <w:r>
              <w:rPr>
                <w:rFonts w:hint="eastAsia" w:ascii="宋体" w:hAnsi="宋体" w:eastAsia="宋体" w:cs="宋体"/>
                <w:color w:val="auto"/>
                <w:szCs w:val="21"/>
                <w:lang w:val="en-US" w:eastAsia="zh-CN"/>
              </w:rPr>
              <w:t>432</w:t>
            </w:r>
            <w:r>
              <w:rPr>
                <w:rFonts w:hint="eastAsia" w:ascii="宋体" w:hAnsi="宋体" w:eastAsia="宋体" w:cs="宋体"/>
                <w:color w:val="auto"/>
                <w:szCs w:val="21"/>
              </w:rPr>
              <w:t>t/a</w:t>
            </w:r>
          </w:p>
          <w:p w14:paraId="7B08461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BOD</w:t>
            </w:r>
            <w:r>
              <w:rPr>
                <w:rFonts w:hint="eastAsia" w:ascii="宋体" w:hAnsi="宋体" w:eastAsia="宋体" w:cs="宋体"/>
                <w:color w:val="auto"/>
                <w:szCs w:val="21"/>
                <w:vertAlign w:val="subscript"/>
              </w:rPr>
              <w:t>5</w:t>
            </w:r>
            <w:r>
              <w:rPr>
                <w:rFonts w:hint="eastAsia" w:ascii="宋体" w:hAnsi="宋体" w:eastAsia="宋体" w:cs="宋体"/>
                <w:color w:val="auto"/>
                <w:szCs w:val="21"/>
              </w:rPr>
              <w:t>：0.</w:t>
            </w:r>
            <w:r>
              <w:rPr>
                <w:rFonts w:hint="eastAsia" w:ascii="宋体" w:hAnsi="宋体" w:eastAsia="宋体" w:cs="宋体"/>
                <w:color w:val="auto"/>
                <w:szCs w:val="21"/>
                <w:lang w:val="en-US" w:eastAsia="zh-CN"/>
              </w:rPr>
              <w:t>259</w:t>
            </w:r>
            <w:r>
              <w:rPr>
                <w:rFonts w:hint="eastAsia" w:ascii="宋体" w:hAnsi="宋体" w:eastAsia="宋体" w:cs="宋体"/>
                <w:color w:val="auto"/>
                <w:szCs w:val="21"/>
              </w:rPr>
              <w:t>t/a</w:t>
            </w:r>
          </w:p>
          <w:p w14:paraId="0462702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SS：0.</w:t>
            </w:r>
            <w:r>
              <w:rPr>
                <w:rFonts w:hint="eastAsia" w:ascii="宋体" w:hAnsi="宋体" w:eastAsia="宋体" w:cs="宋体"/>
                <w:color w:val="auto"/>
                <w:szCs w:val="21"/>
                <w:lang w:val="en-US" w:eastAsia="zh-CN"/>
              </w:rPr>
              <w:t>346</w:t>
            </w:r>
            <w:r>
              <w:rPr>
                <w:rFonts w:hint="eastAsia" w:ascii="宋体" w:hAnsi="宋体" w:eastAsia="宋体" w:cs="宋体"/>
                <w:color w:val="auto"/>
                <w:szCs w:val="21"/>
              </w:rPr>
              <w:t>t/a</w:t>
            </w:r>
          </w:p>
          <w:p w14:paraId="53A8A695">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NH</w:t>
            </w:r>
            <w:r>
              <w:rPr>
                <w:rFonts w:hint="eastAsia" w:ascii="宋体" w:hAnsi="宋体" w:eastAsia="宋体" w:cs="宋体"/>
                <w:color w:val="auto"/>
                <w:szCs w:val="21"/>
                <w:vertAlign w:val="subscript"/>
              </w:rPr>
              <w:t>3</w:t>
            </w:r>
            <w:r>
              <w:rPr>
                <w:rFonts w:hint="eastAsia" w:ascii="宋体" w:hAnsi="宋体" w:eastAsia="宋体" w:cs="宋体"/>
                <w:color w:val="auto"/>
                <w:szCs w:val="21"/>
              </w:rPr>
              <w:t>-N：0.</w:t>
            </w:r>
            <w:r>
              <w:rPr>
                <w:rFonts w:hint="eastAsia" w:ascii="宋体" w:hAnsi="宋体" w:eastAsia="宋体" w:cs="宋体"/>
                <w:color w:val="auto"/>
                <w:szCs w:val="21"/>
                <w:lang w:val="en-US" w:eastAsia="zh-CN"/>
              </w:rPr>
              <w:t>039</w:t>
            </w:r>
            <w:r>
              <w:rPr>
                <w:rFonts w:hint="eastAsia" w:ascii="宋体" w:hAnsi="宋体" w:eastAsia="宋体" w:cs="宋体"/>
                <w:color w:val="auto"/>
                <w:szCs w:val="21"/>
              </w:rPr>
              <w:t>t/a</w:t>
            </w:r>
          </w:p>
        </w:tc>
        <w:tc>
          <w:tcPr>
            <w:tcW w:w="1368" w:type="dxa"/>
            <w:vAlign w:val="center"/>
          </w:tcPr>
          <w:p w14:paraId="32F3B2F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排入园区污水管网</w:t>
            </w:r>
          </w:p>
        </w:tc>
      </w:tr>
      <w:tr w14:paraId="19A4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473" w:type="dxa"/>
            <w:vAlign w:val="center"/>
          </w:tcPr>
          <w:p w14:paraId="52897A6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噪声</w:t>
            </w:r>
          </w:p>
        </w:tc>
        <w:tc>
          <w:tcPr>
            <w:tcW w:w="467" w:type="dxa"/>
            <w:vAlign w:val="center"/>
          </w:tcPr>
          <w:p w14:paraId="239D038A">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营运期</w:t>
            </w:r>
          </w:p>
        </w:tc>
        <w:tc>
          <w:tcPr>
            <w:tcW w:w="1781" w:type="dxa"/>
            <w:vAlign w:val="center"/>
          </w:tcPr>
          <w:p w14:paraId="7D28E27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设备噪声</w:t>
            </w:r>
          </w:p>
        </w:tc>
        <w:tc>
          <w:tcPr>
            <w:tcW w:w="1755" w:type="dxa"/>
            <w:vAlign w:val="center"/>
          </w:tcPr>
          <w:p w14:paraId="1704827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val="en-US" w:eastAsia="zh-CN"/>
              </w:rPr>
              <w:t>78</w:t>
            </w:r>
            <w:r>
              <w:rPr>
                <w:rFonts w:hint="eastAsia" w:ascii="宋体" w:hAnsi="宋体" w:eastAsia="宋体" w:cs="宋体"/>
                <w:color w:val="auto"/>
                <w:szCs w:val="21"/>
              </w:rPr>
              <w:t>~</w:t>
            </w:r>
            <w:r>
              <w:rPr>
                <w:rFonts w:hint="eastAsia" w:ascii="宋体" w:hAnsi="宋体" w:eastAsia="宋体" w:cs="宋体"/>
                <w:color w:val="auto"/>
                <w:szCs w:val="21"/>
                <w:lang w:val="en-US" w:eastAsia="zh-CN"/>
              </w:rPr>
              <w:t>94</w:t>
            </w:r>
            <w:r>
              <w:rPr>
                <w:rFonts w:hint="eastAsia" w:ascii="宋体" w:hAnsi="宋体" w:eastAsia="宋体" w:cs="宋体"/>
                <w:color w:val="auto"/>
                <w:szCs w:val="21"/>
              </w:rPr>
              <w:t>dB</w:t>
            </w:r>
          </w:p>
        </w:tc>
        <w:tc>
          <w:tcPr>
            <w:tcW w:w="2190" w:type="dxa"/>
            <w:vAlign w:val="center"/>
          </w:tcPr>
          <w:p w14:paraId="4BE12F15">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厂房隔声，采取减振、消音措施</w:t>
            </w:r>
          </w:p>
        </w:tc>
        <w:tc>
          <w:tcPr>
            <w:tcW w:w="2160" w:type="dxa"/>
            <w:vAlign w:val="center"/>
          </w:tcPr>
          <w:p w14:paraId="6EEC78FB">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昼间≤65dB</w:t>
            </w:r>
          </w:p>
          <w:p w14:paraId="533591C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夜间≤55dB</w:t>
            </w:r>
          </w:p>
        </w:tc>
        <w:tc>
          <w:tcPr>
            <w:tcW w:w="1368" w:type="dxa"/>
            <w:vAlign w:val="center"/>
          </w:tcPr>
          <w:p w14:paraId="3C48B4A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2D176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Merge w:val="restart"/>
            <w:vAlign w:val="center"/>
          </w:tcPr>
          <w:p w14:paraId="3D82EDC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固体废物</w:t>
            </w:r>
          </w:p>
        </w:tc>
        <w:tc>
          <w:tcPr>
            <w:tcW w:w="467" w:type="dxa"/>
            <w:vMerge w:val="restart"/>
            <w:vAlign w:val="center"/>
          </w:tcPr>
          <w:p w14:paraId="3958C1E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营运期</w:t>
            </w:r>
          </w:p>
        </w:tc>
        <w:tc>
          <w:tcPr>
            <w:tcW w:w="1781" w:type="dxa"/>
            <w:vAlign w:val="center"/>
          </w:tcPr>
          <w:p w14:paraId="7D69FA70">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磁选固废</w:t>
            </w:r>
          </w:p>
        </w:tc>
        <w:tc>
          <w:tcPr>
            <w:tcW w:w="1755" w:type="dxa"/>
            <w:vAlign w:val="center"/>
          </w:tcPr>
          <w:p w14:paraId="0D03712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val="en-US" w:eastAsia="zh-CN"/>
              </w:rPr>
              <w:t>10</w:t>
            </w:r>
            <w:r>
              <w:rPr>
                <w:rFonts w:hint="eastAsia" w:ascii="宋体" w:hAnsi="宋体" w:eastAsia="宋体" w:cs="宋体"/>
                <w:color w:val="auto"/>
                <w:szCs w:val="21"/>
              </w:rPr>
              <w:t>t/a</w:t>
            </w:r>
          </w:p>
        </w:tc>
        <w:tc>
          <w:tcPr>
            <w:tcW w:w="2190" w:type="dxa"/>
            <w:vAlign w:val="center"/>
          </w:tcPr>
          <w:p w14:paraId="1D64164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环卫部门清运处理</w:t>
            </w:r>
          </w:p>
        </w:tc>
        <w:tc>
          <w:tcPr>
            <w:tcW w:w="2160" w:type="dxa"/>
            <w:vAlign w:val="center"/>
          </w:tcPr>
          <w:p w14:paraId="0BA7CCE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w:t>
            </w:r>
          </w:p>
        </w:tc>
        <w:tc>
          <w:tcPr>
            <w:tcW w:w="1368" w:type="dxa"/>
            <w:vAlign w:val="center"/>
          </w:tcPr>
          <w:p w14:paraId="6ECC8441">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27E9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Merge w:val="continue"/>
            <w:vAlign w:val="center"/>
          </w:tcPr>
          <w:p w14:paraId="7AFAED6F">
            <w:pPr>
              <w:spacing w:line="276" w:lineRule="auto"/>
              <w:jc w:val="center"/>
              <w:rPr>
                <w:rFonts w:hint="eastAsia" w:ascii="宋体" w:hAnsi="宋体" w:eastAsia="宋体" w:cs="宋体"/>
                <w:color w:val="auto"/>
                <w:szCs w:val="21"/>
              </w:rPr>
            </w:pPr>
          </w:p>
        </w:tc>
        <w:tc>
          <w:tcPr>
            <w:tcW w:w="467" w:type="dxa"/>
            <w:vMerge w:val="continue"/>
            <w:vAlign w:val="center"/>
          </w:tcPr>
          <w:p w14:paraId="52B92C59">
            <w:pPr>
              <w:spacing w:line="276" w:lineRule="auto"/>
              <w:jc w:val="center"/>
              <w:rPr>
                <w:rFonts w:hint="eastAsia" w:ascii="宋体" w:hAnsi="宋体" w:eastAsia="宋体" w:cs="宋体"/>
                <w:color w:val="auto"/>
                <w:szCs w:val="21"/>
              </w:rPr>
            </w:pPr>
          </w:p>
        </w:tc>
        <w:tc>
          <w:tcPr>
            <w:tcW w:w="1781" w:type="dxa"/>
            <w:vAlign w:val="center"/>
          </w:tcPr>
          <w:p w14:paraId="79B49F50">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隔油池废油脂</w:t>
            </w:r>
            <w:r>
              <w:rPr>
                <w:rFonts w:hint="eastAsia" w:ascii="宋体" w:hAnsi="宋体" w:eastAsia="宋体" w:cs="宋体"/>
                <w:color w:val="auto"/>
                <w:szCs w:val="21"/>
                <w:lang w:val="en-US" w:eastAsia="zh-CN"/>
              </w:rPr>
              <w:t xml:space="preserve"> </w:t>
            </w:r>
          </w:p>
        </w:tc>
        <w:tc>
          <w:tcPr>
            <w:tcW w:w="1755" w:type="dxa"/>
            <w:vAlign w:val="center"/>
          </w:tcPr>
          <w:p w14:paraId="71A78DE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val="en-US" w:eastAsia="zh-CN"/>
              </w:rPr>
              <w:t>0.003</w:t>
            </w:r>
            <w:r>
              <w:rPr>
                <w:rFonts w:hint="eastAsia" w:ascii="宋体" w:hAnsi="宋体" w:eastAsia="宋体" w:cs="宋体"/>
                <w:color w:val="auto"/>
                <w:szCs w:val="21"/>
              </w:rPr>
              <w:t>t/a</w:t>
            </w:r>
          </w:p>
        </w:tc>
        <w:tc>
          <w:tcPr>
            <w:tcW w:w="2190" w:type="dxa"/>
            <w:vAlign w:val="center"/>
          </w:tcPr>
          <w:p w14:paraId="3640F8F8">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交有收运资质的单位</w:t>
            </w:r>
          </w:p>
        </w:tc>
        <w:tc>
          <w:tcPr>
            <w:tcW w:w="2160" w:type="dxa"/>
            <w:vAlign w:val="center"/>
          </w:tcPr>
          <w:p w14:paraId="4A8AFB4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w:t>
            </w:r>
          </w:p>
        </w:tc>
        <w:tc>
          <w:tcPr>
            <w:tcW w:w="1368" w:type="dxa"/>
            <w:vAlign w:val="center"/>
          </w:tcPr>
          <w:p w14:paraId="7E73E842">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3147C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Merge w:val="continue"/>
            <w:vAlign w:val="center"/>
          </w:tcPr>
          <w:p w14:paraId="20335A7E">
            <w:pPr>
              <w:spacing w:line="276" w:lineRule="auto"/>
              <w:jc w:val="center"/>
              <w:rPr>
                <w:rFonts w:hint="eastAsia" w:ascii="宋体" w:hAnsi="宋体" w:eastAsia="宋体" w:cs="宋体"/>
                <w:color w:val="auto"/>
                <w:szCs w:val="21"/>
              </w:rPr>
            </w:pPr>
          </w:p>
        </w:tc>
        <w:tc>
          <w:tcPr>
            <w:tcW w:w="467" w:type="dxa"/>
            <w:vMerge w:val="continue"/>
            <w:vAlign w:val="center"/>
          </w:tcPr>
          <w:p w14:paraId="4F0A99F8">
            <w:pPr>
              <w:spacing w:line="276" w:lineRule="auto"/>
              <w:jc w:val="center"/>
              <w:rPr>
                <w:rFonts w:hint="eastAsia" w:ascii="宋体" w:hAnsi="宋体" w:eastAsia="宋体" w:cs="宋体"/>
                <w:color w:val="auto"/>
                <w:szCs w:val="21"/>
              </w:rPr>
            </w:pPr>
          </w:p>
        </w:tc>
        <w:tc>
          <w:tcPr>
            <w:tcW w:w="1781" w:type="dxa"/>
            <w:vAlign w:val="center"/>
          </w:tcPr>
          <w:p w14:paraId="1D045FE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除尘器收尘灰</w:t>
            </w:r>
          </w:p>
        </w:tc>
        <w:tc>
          <w:tcPr>
            <w:tcW w:w="1755" w:type="dxa"/>
            <w:vAlign w:val="center"/>
          </w:tcPr>
          <w:p w14:paraId="6271757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val="en-US" w:eastAsia="zh-CN"/>
              </w:rPr>
              <w:t>5.643t/a</w:t>
            </w:r>
          </w:p>
        </w:tc>
        <w:tc>
          <w:tcPr>
            <w:tcW w:w="2190" w:type="dxa"/>
            <w:vAlign w:val="center"/>
          </w:tcPr>
          <w:p w14:paraId="1BAE947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环卫部门清运处理</w:t>
            </w:r>
          </w:p>
        </w:tc>
        <w:tc>
          <w:tcPr>
            <w:tcW w:w="2160" w:type="dxa"/>
            <w:vAlign w:val="center"/>
          </w:tcPr>
          <w:p w14:paraId="28B5597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w:t>
            </w:r>
          </w:p>
        </w:tc>
        <w:tc>
          <w:tcPr>
            <w:tcW w:w="1368" w:type="dxa"/>
            <w:vAlign w:val="center"/>
          </w:tcPr>
          <w:p w14:paraId="53F1B93A">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74E33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Merge w:val="continue"/>
            <w:vAlign w:val="center"/>
          </w:tcPr>
          <w:p w14:paraId="472C05F1">
            <w:pPr>
              <w:spacing w:line="276" w:lineRule="auto"/>
              <w:jc w:val="center"/>
              <w:rPr>
                <w:rFonts w:hint="eastAsia" w:ascii="宋体" w:hAnsi="宋体" w:eastAsia="宋体" w:cs="宋体"/>
                <w:color w:val="auto"/>
                <w:szCs w:val="21"/>
              </w:rPr>
            </w:pPr>
          </w:p>
        </w:tc>
        <w:tc>
          <w:tcPr>
            <w:tcW w:w="467" w:type="dxa"/>
            <w:vMerge w:val="continue"/>
            <w:vAlign w:val="center"/>
          </w:tcPr>
          <w:p w14:paraId="7D1CD7BA">
            <w:pPr>
              <w:spacing w:line="276" w:lineRule="auto"/>
              <w:jc w:val="center"/>
              <w:rPr>
                <w:rFonts w:hint="eastAsia" w:ascii="宋体" w:hAnsi="宋体" w:eastAsia="宋体" w:cs="宋体"/>
                <w:color w:val="auto"/>
                <w:szCs w:val="21"/>
              </w:rPr>
            </w:pPr>
          </w:p>
        </w:tc>
        <w:tc>
          <w:tcPr>
            <w:tcW w:w="1781" w:type="dxa"/>
            <w:vAlign w:val="center"/>
          </w:tcPr>
          <w:p w14:paraId="526F62C4">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生活垃圾</w:t>
            </w:r>
          </w:p>
        </w:tc>
        <w:tc>
          <w:tcPr>
            <w:tcW w:w="1755" w:type="dxa"/>
            <w:vAlign w:val="center"/>
          </w:tcPr>
          <w:p w14:paraId="33F7A13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4.</w:t>
            </w:r>
            <w:r>
              <w:rPr>
                <w:rFonts w:hint="eastAsia" w:ascii="宋体" w:hAnsi="宋体" w:eastAsia="宋体" w:cs="宋体"/>
                <w:color w:val="auto"/>
                <w:szCs w:val="21"/>
                <w:lang w:val="en-US" w:eastAsia="zh-CN"/>
              </w:rPr>
              <w:t>5</w:t>
            </w:r>
            <w:r>
              <w:rPr>
                <w:rFonts w:hint="eastAsia" w:ascii="宋体" w:hAnsi="宋体" w:eastAsia="宋体" w:cs="宋体"/>
                <w:color w:val="auto"/>
                <w:szCs w:val="21"/>
              </w:rPr>
              <w:t>t/a</w:t>
            </w:r>
          </w:p>
        </w:tc>
        <w:tc>
          <w:tcPr>
            <w:tcW w:w="2190" w:type="dxa"/>
            <w:vAlign w:val="center"/>
          </w:tcPr>
          <w:p w14:paraId="2F7EA95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环卫部门清运处理</w:t>
            </w:r>
          </w:p>
        </w:tc>
        <w:tc>
          <w:tcPr>
            <w:tcW w:w="2160" w:type="dxa"/>
            <w:vAlign w:val="center"/>
          </w:tcPr>
          <w:p w14:paraId="6027492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w:t>
            </w:r>
          </w:p>
        </w:tc>
        <w:tc>
          <w:tcPr>
            <w:tcW w:w="1368" w:type="dxa"/>
            <w:vAlign w:val="center"/>
          </w:tcPr>
          <w:p w14:paraId="4F740E9D">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43F60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Merge w:val="continue"/>
            <w:vAlign w:val="center"/>
          </w:tcPr>
          <w:p w14:paraId="4A26320B">
            <w:pPr>
              <w:spacing w:line="276" w:lineRule="auto"/>
              <w:jc w:val="center"/>
              <w:rPr>
                <w:rFonts w:hint="eastAsia" w:ascii="宋体" w:hAnsi="宋体" w:eastAsia="宋体" w:cs="宋体"/>
                <w:color w:val="auto"/>
                <w:szCs w:val="21"/>
              </w:rPr>
            </w:pPr>
          </w:p>
        </w:tc>
        <w:tc>
          <w:tcPr>
            <w:tcW w:w="467" w:type="dxa"/>
            <w:vMerge w:val="continue"/>
            <w:vAlign w:val="center"/>
          </w:tcPr>
          <w:p w14:paraId="2519B485">
            <w:pPr>
              <w:spacing w:line="276" w:lineRule="auto"/>
              <w:jc w:val="center"/>
              <w:rPr>
                <w:rFonts w:hint="eastAsia" w:ascii="宋体" w:hAnsi="宋体" w:eastAsia="宋体" w:cs="宋体"/>
                <w:color w:val="auto"/>
                <w:szCs w:val="21"/>
              </w:rPr>
            </w:pPr>
          </w:p>
        </w:tc>
        <w:tc>
          <w:tcPr>
            <w:tcW w:w="1781" w:type="dxa"/>
            <w:vAlign w:val="center"/>
          </w:tcPr>
          <w:p w14:paraId="793F2B46">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w:t>
            </w:r>
            <w:r>
              <w:rPr>
                <w:rFonts w:hint="eastAsia" w:ascii="宋体" w:hAnsi="宋体" w:eastAsia="宋体" w:cs="宋体"/>
                <w:color w:val="auto"/>
                <w:szCs w:val="21"/>
                <w:lang w:eastAsia="zh-CN"/>
              </w:rPr>
              <w:t>液压油</w:t>
            </w:r>
          </w:p>
        </w:tc>
        <w:tc>
          <w:tcPr>
            <w:tcW w:w="1755" w:type="dxa"/>
            <w:vAlign w:val="center"/>
          </w:tcPr>
          <w:p w14:paraId="18685632">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0.0</w:t>
            </w:r>
            <w:r>
              <w:rPr>
                <w:rFonts w:hint="eastAsia" w:ascii="宋体" w:hAnsi="宋体" w:eastAsia="宋体" w:cs="宋体"/>
                <w:color w:val="auto"/>
                <w:szCs w:val="21"/>
                <w:lang w:val="en-US" w:eastAsia="zh-CN"/>
              </w:rPr>
              <w:t>5</w:t>
            </w:r>
            <w:r>
              <w:rPr>
                <w:rFonts w:hint="eastAsia" w:ascii="宋体" w:hAnsi="宋体" w:eastAsia="宋体" w:cs="宋体"/>
                <w:color w:val="auto"/>
                <w:szCs w:val="21"/>
              </w:rPr>
              <w:t>t/a</w:t>
            </w:r>
          </w:p>
        </w:tc>
        <w:tc>
          <w:tcPr>
            <w:tcW w:w="2190" w:type="dxa"/>
            <w:vMerge w:val="restart"/>
            <w:vAlign w:val="center"/>
          </w:tcPr>
          <w:p w14:paraId="5BBEB9B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eastAsia="zh-CN"/>
              </w:rPr>
              <w:t>暂存危废暂存间，</w:t>
            </w:r>
            <w:r>
              <w:rPr>
                <w:rFonts w:hint="eastAsia" w:ascii="宋体" w:hAnsi="宋体" w:eastAsia="宋体" w:cs="宋体"/>
                <w:color w:val="auto"/>
                <w:szCs w:val="21"/>
              </w:rPr>
              <w:t>交由有资质的单位进行处理</w:t>
            </w:r>
          </w:p>
        </w:tc>
        <w:tc>
          <w:tcPr>
            <w:tcW w:w="2160" w:type="dxa"/>
            <w:vAlign w:val="center"/>
          </w:tcPr>
          <w:p w14:paraId="1B6C592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w:t>
            </w:r>
          </w:p>
        </w:tc>
        <w:tc>
          <w:tcPr>
            <w:tcW w:w="1368" w:type="dxa"/>
            <w:vAlign w:val="center"/>
          </w:tcPr>
          <w:p w14:paraId="01DF031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0C9B7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Merge w:val="continue"/>
            <w:vAlign w:val="center"/>
          </w:tcPr>
          <w:p w14:paraId="494B645F">
            <w:pPr>
              <w:spacing w:line="276" w:lineRule="auto"/>
              <w:jc w:val="center"/>
              <w:rPr>
                <w:rFonts w:hint="eastAsia" w:ascii="宋体" w:hAnsi="宋体" w:eastAsia="宋体" w:cs="宋体"/>
                <w:color w:val="auto"/>
                <w:szCs w:val="21"/>
              </w:rPr>
            </w:pPr>
          </w:p>
        </w:tc>
        <w:tc>
          <w:tcPr>
            <w:tcW w:w="467" w:type="dxa"/>
            <w:vMerge w:val="continue"/>
            <w:vAlign w:val="center"/>
          </w:tcPr>
          <w:p w14:paraId="1A671C62">
            <w:pPr>
              <w:spacing w:line="276" w:lineRule="auto"/>
              <w:jc w:val="center"/>
              <w:rPr>
                <w:rFonts w:hint="eastAsia" w:ascii="宋体" w:hAnsi="宋体" w:eastAsia="宋体" w:cs="宋体"/>
                <w:color w:val="auto"/>
                <w:szCs w:val="21"/>
              </w:rPr>
            </w:pPr>
          </w:p>
        </w:tc>
        <w:tc>
          <w:tcPr>
            <w:tcW w:w="1781" w:type="dxa"/>
            <w:vAlign w:val="center"/>
          </w:tcPr>
          <w:p w14:paraId="1EC071B4">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废润滑油</w:t>
            </w:r>
          </w:p>
        </w:tc>
        <w:tc>
          <w:tcPr>
            <w:tcW w:w="1755" w:type="dxa"/>
            <w:vAlign w:val="center"/>
          </w:tcPr>
          <w:p w14:paraId="2081D0F1">
            <w:pPr>
              <w:spacing w:line="276"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0.02t/a</w:t>
            </w:r>
          </w:p>
        </w:tc>
        <w:tc>
          <w:tcPr>
            <w:tcW w:w="2190" w:type="dxa"/>
            <w:vMerge w:val="continue"/>
            <w:vAlign w:val="center"/>
          </w:tcPr>
          <w:p w14:paraId="72C55830">
            <w:pPr>
              <w:spacing w:line="276" w:lineRule="auto"/>
              <w:jc w:val="center"/>
              <w:rPr>
                <w:rFonts w:hint="eastAsia" w:ascii="宋体" w:hAnsi="宋体" w:eastAsia="宋体" w:cs="宋体"/>
                <w:color w:val="auto"/>
                <w:szCs w:val="21"/>
                <w:lang w:eastAsia="zh-CN"/>
              </w:rPr>
            </w:pPr>
          </w:p>
        </w:tc>
        <w:tc>
          <w:tcPr>
            <w:tcW w:w="2160" w:type="dxa"/>
            <w:vAlign w:val="center"/>
          </w:tcPr>
          <w:p w14:paraId="5F20F408">
            <w:pPr>
              <w:spacing w:line="276"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w:t>
            </w:r>
          </w:p>
        </w:tc>
        <w:tc>
          <w:tcPr>
            <w:tcW w:w="1368" w:type="dxa"/>
            <w:vAlign w:val="center"/>
          </w:tcPr>
          <w:p w14:paraId="62E1640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03AA7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Merge w:val="continue"/>
            <w:vAlign w:val="center"/>
          </w:tcPr>
          <w:p w14:paraId="4B8260C4">
            <w:pPr>
              <w:spacing w:line="276" w:lineRule="auto"/>
              <w:jc w:val="center"/>
              <w:rPr>
                <w:rFonts w:hint="eastAsia" w:ascii="宋体" w:hAnsi="宋体" w:eastAsia="宋体" w:cs="宋体"/>
                <w:color w:val="auto"/>
                <w:szCs w:val="21"/>
              </w:rPr>
            </w:pPr>
          </w:p>
        </w:tc>
        <w:tc>
          <w:tcPr>
            <w:tcW w:w="467" w:type="dxa"/>
            <w:vMerge w:val="continue"/>
            <w:vAlign w:val="center"/>
          </w:tcPr>
          <w:p w14:paraId="5BA45642">
            <w:pPr>
              <w:spacing w:line="276" w:lineRule="auto"/>
              <w:jc w:val="center"/>
              <w:rPr>
                <w:rFonts w:hint="eastAsia" w:ascii="宋体" w:hAnsi="宋体" w:eastAsia="宋体" w:cs="宋体"/>
                <w:color w:val="auto"/>
                <w:szCs w:val="21"/>
              </w:rPr>
            </w:pPr>
          </w:p>
        </w:tc>
        <w:tc>
          <w:tcPr>
            <w:tcW w:w="1781" w:type="dxa"/>
            <w:vAlign w:val="center"/>
          </w:tcPr>
          <w:p w14:paraId="75C41AED">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w:t>
            </w:r>
            <w:r>
              <w:rPr>
                <w:rFonts w:hint="eastAsia" w:ascii="宋体" w:hAnsi="宋体" w:eastAsia="宋体" w:cs="宋体"/>
                <w:color w:val="auto"/>
                <w:szCs w:val="21"/>
                <w:lang w:eastAsia="zh-CN"/>
              </w:rPr>
              <w:t>含油抹布手套</w:t>
            </w:r>
          </w:p>
        </w:tc>
        <w:tc>
          <w:tcPr>
            <w:tcW w:w="1755" w:type="dxa"/>
            <w:vAlign w:val="center"/>
          </w:tcPr>
          <w:p w14:paraId="4FFCD6C1">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0.</w:t>
            </w:r>
            <w:r>
              <w:rPr>
                <w:rFonts w:hint="eastAsia" w:ascii="宋体" w:hAnsi="宋体" w:eastAsia="宋体" w:cs="宋体"/>
                <w:color w:val="auto"/>
                <w:szCs w:val="21"/>
                <w:lang w:val="en-US" w:eastAsia="zh-CN"/>
              </w:rPr>
              <w:t>04</w:t>
            </w:r>
            <w:r>
              <w:rPr>
                <w:rFonts w:hint="eastAsia" w:ascii="宋体" w:hAnsi="宋体" w:eastAsia="宋体" w:cs="宋体"/>
                <w:color w:val="auto"/>
                <w:szCs w:val="21"/>
              </w:rPr>
              <w:t>t/a</w:t>
            </w:r>
          </w:p>
        </w:tc>
        <w:tc>
          <w:tcPr>
            <w:tcW w:w="2190" w:type="dxa"/>
            <w:vMerge w:val="continue"/>
            <w:vAlign w:val="center"/>
          </w:tcPr>
          <w:p w14:paraId="4ACCF32F">
            <w:pPr>
              <w:spacing w:line="276" w:lineRule="auto"/>
              <w:jc w:val="center"/>
              <w:rPr>
                <w:rFonts w:hint="eastAsia" w:ascii="宋体" w:hAnsi="宋体" w:eastAsia="宋体" w:cs="宋体"/>
                <w:color w:val="auto"/>
                <w:szCs w:val="21"/>
              </w:rPr>
            </w:pPr>
          </w:p>
        </w:tc>
        <w:tc>
          <w:tcPr>
            <w:tcW w:w="2160" w:type="dxa"/>
            <w:vAlign w:val="center"/>
          </w:tcPr>
          <w:p w14:paraId="46C8147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w:t>
            </w:r>
          </w:p>
        </w:tc>
        <w:tc>
          <w:tcPr>
            <w:tcW w:w="1368" w:type="dxa"/>
            <w:vAlign w:val="center"/>
          </w:tcPr>
          <w:p w14:paraId="1761C666">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53F85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gridSpan w:val="7"/>
            <w:vAlign w:val="center"/>
          </w:tcPr>
          <w:p w14:paraId="41EE450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主要生态影响、保护措施及预期效果</w:t>
            </w:r>
          </w:p>
          <w:p w14:paraId="66CA29A0">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本项目位于</w:t>
            </w:r>
            <w:r>
              <w:rPr>
                <w:rFonts w:hint="eastAsia" w:ascii="宋体" w:hAnsi="宋体" w:eastAsia="宋体" w:cs="宋体"/>
                <w:color w:val="auto"/>
                <w:sz w:val="24"/>
                <w:szCs w:val="24"/>
                <w:lang w:eastAsia="zh-CN"/>
              </w:rPr>
              <w:t>四川省维斯泰汽车零部件有限公司</w:t>
            </w:r>
            <w:r>
              <w:rPr>
                <w:rFonts w:hint="eastAsia" w:ascii="宋体" w:hAnsi="宋体" w:eastAsia="宋体" w:cs="宋体"/>
                <w:color w:val="auto"/>
                <w:sz w:val="24"/>
                <w:szCs w:val="24"/>
              </w:rPr>
              <w:t>内，项目所在区域为工业用地，周边均以生产企业为主，其自然生态环境已很大程度上受到人类干扰，周围无生态敏感点，不涉及野生动植物</w:t>
            </w:r>
            <w:r>
              <w:rPr>
                <w:rFonts w:hint="eastAsia" w:ascii="宋体" w:hAnsi="宋体" w:eastAsia="宋体" w:cs="宋体"/>
                <w:color w:val="auto"/>
                <w:sz w:val="24"/>
                <w:szCs w:val="24"/>
                <w:lang w:eastAsia="zh-CN"/>
              </w:rPr>
              <w:t>。</w:t>
            </w:r>
          </w:p>
          <w:p w14:paraId="025EC25C">
            <w:pPr>
              <w:pStyle w:val="3"/>
              <w:rPr>
                <w:rFonts w:hint="eastAsia" w:ascii="宋体" w:hAnsi="宋体" w:eastAsia="宋体" w:cs="宋体"/>
                <w:b w:val="0"/>
                <w:bCs/>
                <w:color w:val="auto"/>
                <w:sz w:val="24"/>
                <w:szCs w:val="24"/>
                <w:lang w:eastAsia="zh-CN"/>
              </w:rPr>
            </w:pPr>
          </w:p>
          <w:p w14:paraId="0BCC2406">
            <w:pPr>
              <w:rPr>
                <w:rFonts w:hint="eastAsia" w:ascii="宋体" w:hAnsi="宋体" w:eastAsia="宋体" w:cs="宋体"/>
                <w:color w:val="auto"/>
              </w:rPr>
            </w:pPr>
          </w:p>
        </w:tc>
      </w:tr>
    </w:tbl>
    <w:p w14:paraId="70F7DE1B">
      <w:pPr>
        <w:pStyle w:val="3"/>
        <w:spacing w:before="0" w:after="0" w:line="480" w:lineRule="auto"/>
        <w:rPr>
          <w:rFonts w:hint="eastAsia" w:ascii="宋体" w:hAnsi="宋体" w:eastAsia="宋体" w:cs="宋体"/>
          <w:color w:val="auto"/>
          <w:szCs w:val="21"/>
        </w:rPr>
      </w:pPr>
      <w:r>
        <w:rPr>
          <w:rFonts w:hint="eastAsia" w:ascii="宋体" w:hAnsi="宋体" w:eastAsia="宋体" w:cs="宋体"/>
          <w:color w:val="auto"/>
          <w:sz w:val="28"/>
          <w:szCs w:val="28"/>
        </w:rPr>
        <w:t xml:space="preserve">环境影响分析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（表七）</w:t>
      </w:r>
    </w:p>
    <w:tbl>
      <w:tblPr>
        <w:tblStyle w:val="19"/>
        <w:tblW w:w="10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14:paraId="50511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3B1CA5B6">
            <w:pPr>
              <w:spacing w:line="360" w:lineRule="auto"/>
              <w:rPr>
                <w:rFonts w:hint="eastAsia" w:ascii="宋体" w:hAnsi="宋体" w:eastAsia="宋体" w:cs="宋体"/>
                <w:color w:val="auto"/>
                <w:sz w:val="28"/>
              </w:rPr>
            </w:pPr>
            <w:r>
              <w:rPr>
                <w:rFonts w:hint="eastAsia" w:ascii="宋体" w:hAnsi="宋体" w:eastAsia="宋体" w:cs="宋体"/>
                <w:color w:val="auto"/>
                <w:sz w:val="28"/>
              </w:rPr>
              <w:t>一、施工期环境影响分析</w:t>
            </w:r>
          </w:p>
          <w:p w14:paraId="7B58E116">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本项目系租赁</w:t>
            </w:r>
            <w:r>
              <w:rPr>
                <w:rFonts w:hint="eastAsia" w:ascii="宋体" w:hAnsi="宋体" w:eastAsia="宋体" w:cs="宋体"/>
                <w:color w:val="auto"/>
                <w:sz w:val="24"/>
                <w:szCs w:val="24"/>
                <w:lang w:eastAsia="zh-CN"/>
              </w:rPr>
              <w:t>四川省维斯泰汽车零部件有限公司已建</w:t>
            </w:r>
            <w:r>
              <w:rPr>
                <w:rFonts w:hint="eastAsia" w:ascii="宋体" w:hAnsi="宋体" w:eastAsia="宋体" w:cs="宋体"/>
                <w:color w:val="auto"/>
                <w:sz w:val="24"/>
                <w:szCs w:val="24"/>
                <w:lang w:val="en-US" w:eastAsia="zh-CN"/>
              </w:rPr>
              <w:t>1栋标准厂房进行建设</w:t>
            </w:r>
            <w:r>
              <w:rPr>
                <w:rFonts w:hint="eastAsia" w:ascii="宋体" w:hAnsi="宋体" w:eastAsia="宋体" w:cs="宋体"/>
                <w:color w:val="auto"/>
                <w:sz w:val="24"/>
                <w:szCs w:val="24"/>
              </w:rPr>
              <w:t>，</w:t>
            </w:r>
            <w:r>
              <w:rPr>
                <w:rFonts w:hint="eastAsia" w:ascii="宋体" w:hAnsi="宋体" w:eastAsia="宋体" w:cs="宋体"/>
                <w:color w:val="auto"/>
                <w:sz w:val="24"/>
              </w:rPr>
              <w:t>不涉及基础开挖、土石方工程等，仅在本企业入驻时进行厂房隔断、设备安装和调试等。</w:t>
            </w:r>
            <w:r>
              <w:rPr>
                <w:rFonts w:hint="eastAsia" w:ascii="宋体" w:hAnsi="宋体" w:eastAsia="宋体" w:cs="宋体"/>
                <w:color w:val="auto"/>
                <w:sz w:val="24"/>
                <w:szCs w:val="24"/>
              </w:rPr>
              <w:t>本项目为新建（补评）项目，项目施工期间对环境存在一定的影响，但是这些影响具有时效性，施工期间产生，施工完成后消除。项目施工无环境遗留问题和环境纠纷问题。故本项目施工期对环境的影响已消除。因此本次环评不对项目施工期环境影响进行分析。</w:t>
            </w:r>
          </w:p>
          <w:p w14:paraId="4B6A70D1">
            <w:pPr>
              <w:spacing w:line="360" w:lineRule="auto"/>
              <w:outlineLvl w:val="0"/>
              <w:rPr>
                <w:rFonts w:hint="eastAsia" w:ascii="宋体" w:hAnsi="宋体" w:eastAsia="宋体" w:cs="宋体"/>
                <w:color w:val="auto"/>
                <w:sz w:val="28"/>
              </w:rPr>
            </w:pPr>
            <w:r>
              <w:rPr>
                <w:rFonts w:hint="eastAsia" w:ascii="宋体" w:hAnsi="宋体" w:eastAsia="宋体" w:cs="宋体"/>
                <w:color w:val="auto"/>
                <w:sz w:val="28"/>
              </w:rPr>
              <w:t>二、营运期环境影响分析</w:t>
            </w:r>
          </w:p>
          <w:p w14:paraId="5A7497DB">
            <w:pPr>
              <w:snapToGrid w:val="0"/>
              <w:spacing w:line="360" w:lineRule="auto"/>
              <w:rPr>
                <w:rFonts w:hint="eastAsia" w:ascii="宋体" w:hAnsi="宋体" w:eastAsia="宋体" w:cs="宋体"/>
                <w:b/>
                <w:bCs/>
                <w:color w:val="auto"/>
                <w:sz w:val="24"/>
              </w:rPr>
            </w:pPr>
            <w:r>
              <w:rPr>
                <w:rFonts w:hint="eastAsia" w:ascii="宋体" w:hAnsi="宋体" w:eastAsia="宋体" w:cs="宋体"/>
                <w:b/>
                <w:color w:val="auto"/>
                <w:kern w:val="28"/>
                <w:sz w:val="24"/>
              </w:rPr>
              <w:t>1、</w:t>
            </w:r>
            <w:r>
              <w:rPr>
                <w:rFonts w:hint="eastAsia" w:ascii="宋体" w:hAnsi="宋体" w:eastAsia="宋体" w:cs="宋体"/>
                <w:b/>
                <w:bCs/>
                <w:color w:val="auto"/>
                <w:sz w:val="24"/>
              </w:rPr>
              <w:t>大气环境影响分析</w:t>
            </w:r>
          </w:p>
          <w:p w14:paraId="2F2E8F02">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本项目以电为能源，为清洁能源。本项目内设有食堂，故项目运营期产生的废气主要为</w:t>
            </w:r>
            <w:r>
              <w:rPr>
                <w:rFonts w:hint="eastAsia" w:ascii="宋体" w:hAnsi="宋体" w:eastAsia="宋体" w:cs="宋体"/>
                <w:color w:val="auto"/>
                <w:lang w:eastAsia="zh-CN"/>
              </w:rPr>
              <w:t>废钢材破碎磁选过程产生的粉尘、物料装卸过程产生的扬尘、运输动力起扬尘和食堂油烟</w:t>
            </w:r>
            <w:r>
              <w:rPr>
                <w:rFonts w:hint="eastAsia" w:ascii="宋体" w:hAnsi="宋体" w:eastAsia="宋体" w:cs="宋体"/>
                <w:color w:val="auto"/>
              </w:rPr>
              <w:t>。</w:t>
            </w:r>
          </w:p>
          <w:p w14:paraId="0A1D5CD0">
            <w:pPr>
              <w:pStyle w:val="2"/>
              <w:numPr>
                <w:ilvl w:val="0"/>
                <w:numId w:val="0"/>
              </w:numPr>
              <w:spacing w:line="360" w:lineRule="auto"/>
              <w:ind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fldChar w:fldCharType="begin"/>
            </w:r>
            <w:r>
              <w:rPr>
                <w:rFonts w:hint="eastAsia" w:ascii="宋体" w:hAnsi="宋体" w:eastAsia="宋体" w:cs="宋体"/>
                <w:b/>
                <w:bCs/>
                <w:color w:val="auto"/>
                <w:sz w:val="24"/>
                <w:szCs w:val="24"/>
                <w:lang w:eastAsia="zh-CN"/>
              </w:rPr>
              <w:instrText xml:space="preserve"> = 1 \* GB3 \* MERGEFORMAT </w:instrText>
            </w:r>
            <w:r>
              <w:rPr>
                <w:rFonts w:hint="eastAsia" w:ascii="宋体" w:hAnsi="宋体" w:eastAsia="宋体" w:cs="宋体"/>
                <w:b/>
                <w:bCs/>
                <w:color w:val="auto"/>
                <w:sz w:val="24"/>
                <w:szCs w:val="24"/>
                <w:lang w:eastAsia="zh-CN"/>
              </w:rPr>
              <w:fldChar w:fldCharType="separate"/>
            </w:r>
            <w:r>
              <w:rPr>
                <w:rFonts w:hint="eastAsia" w:ascii="宋体" w:hAnsi="宋体" w:eastAsia="宋体" w:cs="宋体"/>
                <w:b/>
                <w:bCs/>
                <w:color w:val="auto"/>
              </w:rPr>
              <w:t>①</w:t>
            </w:r>
            <w:r>
              <w:rPr>
                <w:rFonts w:hint="eastAsia" w:ascii="宋体" w:hAnsi="宋体" w:eastAsia="宋体" w:cs="宋体"/>
                <w:b/>
                <w:bCs/>
                <w:color w:val="auto"/>
                <w:sz w:val="24"/>
                <w:szCs w:val="24"/>
                <w:lang w:eastAsia="zh-CN"/>
              </w:rPr>
              <w:fldChar w:fldCharType="end"/>
            </w:r>
            <w:r>
              <w:rPr>
                <w:rFonts w:hint="eastAsia" w:ascii="宋体" w:hAnsi="宋体" w:eastAsia="宋体" w:cs="宋体"/>
                <w:b/>
                <w:bCs/>
                <w:color w:val="auto"/>
                <w:sz w:val="24"/>
                <w:szCs w:val="24"/>
                <w:lang w:eastAsia="zh-CN"/>
              </w:rPr>
              <w:t>破碎磁选粉尘</w:t>
            </w:r>
          </w:p>
          <w:p w14:paraId="2C4FEC41">
            <w:pPr>
              <w:widowControl w:val="0"/>
              <w:wordWrap/>
              <w:adjustRightInd/>
              <w:snapToGrid w:val="0"/>
              <w:spacing w:line="360" w:lineRule="auto"/>
              <w:ind w:left="0" w:leftChars="0" w:right="0" w:firstLine="480" w:firstLineChars="200"/>
              <w:jc w:val="both"/>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由于废金属表面附着有灰尘、铁锈或夹杂着少量废塑料、橡胶等物质，破碎磁选工序将产生一定量的粉尘，磁选机上方设置集气罩收集粉尘，破碎机、磁选机每天工作8小时，年破碎量50000吨。破碎、磁选工序产生的粉尘量为6t/a，粉尘经风机抽出，进入脉冲布袋除尘器后由15m高排气筒排放。系统采用吸风口+脉冲布袋除尘器+风机串联，处理后的粉尘排放量为0.</w:t>
            </w:r>
            <w:r>
              <w:rPr>
                <w:rFonts w:hint="eastAsia" w:ascii="宋体" w:hAnsi="宋体" w:eastAsia="宋体" w:cs="宋体"/>
                <w:bCs/>
                <w:color w:val="auto"/>
                <w:sz w:val="24"/>
                <w:szCs w:val="24"/>
                <w:lang w:val="en-US" w:eastAsia="zh-CN"/>
              </w:rPr>
              <w:t>0</w:t>
            </w:r>
            <w:r>
              <w:rPr>
                <w:rFonts w:hint="eastAsia" w:ascii="宋体" w:hAnsi="宋体" w:eastAsia="宋体" w:cs="宋体"/>
                <w:bCs/>
                <w:color w:val="auto"/>
                <w:sz w:val="24"/>
                <w:szCs w:val="24"/>
                <w:lang w:eastAsia="zh-CN"/>
              </w:rPr>
              <w:t>57t/a，排放速率为0.</w:t>
            </w:r>
            <w:r>
              <w:rPr>
                <w:rFonts w:hint="eastAsia" w:ascii="宋体" w:hAnsi="宋体" w:eastAsia="宋体" w:cs="宋体"/>
                <w:bCs/>
                <w:color w:val="auto"/>
                <w:sz w:val="24"/>
                <w:szCs w:val="24"/>
                <w:lang w:val="en-US" w:eastAsia="zh-CN"/>
              </w:rPr>
              <w:t>024</w:t>
            </w:r>
            <w:r>
              <w:rPr>
                <w:rFonts w:hint="eastAsia" w:ascii="宋体" w:hAnsi="宋体" w:eastAsia="宋体" w:cs="宋体"/>
                <w:bCs/>
                <w:color w:val="auto"/>
                <w:sz w:val="24"/>
                <w:szCs w:val="24"/>
                <w:lang w:eastAsia="zh-CN"/>
              </w:rPr>
              <w:t>kg/h， 排放浓度为3.97mg/m</w:t>
            </w:r>
            <w:r>
              <w:rPr>
                <w:rFonts w:hint="eastAsia" w:ascii="宋体" w:hAnsi="宋体" w:eastAsia="宋体" w:cs="宋体"/>
                <w:bCs/>
                <w:color w:val="auto"/>
                <w:sz w:val="24"/>
                <w:szCs w:val="24"/>
                <w:vertAlign w:val="superscript"/>
                <w:lang w:eastAsia="zh-CN"/>
              </w:rPr>
              <w:t>3</w:t>
            </w:r>
            <w:r>
              <w:rPr>
                <w:rFonts w:hint="eastAsia" w:ascii="宋体" w:hAnsi="宋体" w:eastAsia="宋体" w:cs="宋体"/>
                <w:bCs/>
                <w:color w:val="auto"/>
                <w:sz w:val="24"/>
                <w:szCs w:val="24"/>
                <w:lang w:eastAsia="zh-CN"/>
              </w:rPr>
              <w:t>。满足《大气污染物综合排放标准》（GB16297-1996）二级标准中15m高排气筒最大允许排放速率3.5kg/h，最高允许排放浓度120mg/m</w:t>
            </w:r>
            <w:r>
              <w:rPr>
                <w:rFonts w:hint="eastAsia" w:ascii="宋体" w:hAnsi="宋体" w:eastAsia="宋体" w:cs="宋体"/>
                <w:bCs/>
                <w:color w:val="auto"/>
                <w:sz w:val="24"/>
                <w:szCs w:val="24"/>
                <w:vertAlign w:val="superscript"/>
                <w:lang w:eastAsia="zh-CN"/>
              </w:rPr>
              <w:t>3</w:t>
            </w:r>
            <w:r>
              <w:rPr>
                <w:rFonts w:hint="eastAsia" w:ascii="宋体" w:hAnsi="宋体" w:eastAsia="宋体" w:cs="宋体"/>
                <w:bCs/>
                <w:color w:val="auto"/>
                <w:sz w:val="24"/>
                <w:szCs w:val="24"/>
                <w:lang w:eastAsia="zh-CN"/>
              </w:rPr>
              <w:t>的标准。</w:t>
            </w:r>
          </w:p>
          <w:p w14:paraId="232B0CD0">
            <w:pPr>
              <w:widowControl w:val="0"/>
              <w:wordWrap/>
              <w:adjustRightInd/>
              <w:snapToGrid w:val="0"/>
              <w:spacing w:line="360" w:lineRule="auto"/>
              <w:ind w:left="0" w:leftChars="0" w:right="0" w:firstLine="480" w:firstLineChars="200"/>
              <w:jc w:val="both"/>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本项目废气治理措施有效性分析：本项目采用的除尘设备为脉冲袋式除尘器，系统采用吸风口+脉冲布袋除尘器+风机。</w:t>
            </w:r>
          </w:p>
          <w:p w14:paraId="3E3FCDE4">
            <w:pPr>
              <w:widowControl w:val="0"/>
              <w:wordWrap/>
              <w:adjustRightInd/>
              <w:snapToGrid w:val="0"/>
              <w:spacing w:line="360" w:lineRule="auto"/>
              <w:ind w:left="0" w:leftChars="0" w:right="0" w:firstLine="482" w:firstLineChars="200"/>
              <w:jc w:val="both"/>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
                <w:bCs w:val="0"/>
                <w:color w:val="auto"/>
                <w:sz w:val="24"/>
                <w:szCs w:val="24"/>
                <w:lang w:eastAsia="zh-CN"/>
              </w:rPr>
              <w:t>脉冲袋式除尘器除尘原理：</w:t>
            </w:r>
            <w:r>
              <w:rPr>
                <w:rFonts w:hint="eastAsia" w:ascii="宋体" w:hAnsi="宋体" w:eastAsia="宋体" w:cs="宋体"/>
                <w:bCs/>
                <w:color w:val="auto"/>
                <w:sz w:val="24"/>
                <w:szCs w:val="24"/>
                <w:lang w:eastAsia="zh-CN"/>
              </w:rPr>
              <w:t>脉冲布袋除尘器是一种干式滤尘装置，它适用于捕集细小、干燥、非纤维性粉尘。滤袋采用冷拔丝+镀锌制成，利用滤袋的过滤作用对含尘气体 进行过滤，当含尘气体进入布袋除尘器，颗粒大、比重大的粉尘，由于重 力的作用沉降下来，落入灰斗，含有较细小粉尘的气体在通过滤料时，粉尘被阻留，使气体得到净化。</w:t>
            </w:r>
          </w:p>
          <w:p w14:paraId="736613B3">
            <w:pPr>
              <w:widowControl w:val="0"/>
              <w:wordWrap/>
              <w:adjustRightInd/>
              <w:snapToGrid w:val="0"/>
              <w:spacing w:line="360" w:lineRule="auto"/>
              <w:ind w:left="0" w:leftChars="0" w:right="0" w:firstLine="480" w:firstLineChars="200"/>
              <w:jc w:val="both"/>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含尘气体从除尘器进出风箱的进风口进入经斜隔板转向至灰斗，同时气流速度变慢，由于惯性作用，气体中的粗颗粒粉尘落入灰斗，细小尘粒随气流折而向上进入过滤室，粉尘附着于滤袋的外表，净化后的气体透过滤袋进入上部清洁室，由各分清洁室汇集经出风口中，由收尘系统的主风机吸出而排入大气。</w:t>
            </w:r>
          </w:p>
          <w:p w14:paraId="2BEBD734">
            <w:pPr>
              <w:widowControl w:val="0"/>
              <w:wordWrap/>
              <w:adjustRightInd/>
              <w:snapToGrid w:val="0"/>
              <w:spacing w:line="360" w:lineRule="auto"/>
              <w:ind w:left="0" w:leftChars="0" w:right="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随着过滤过程的不断进行，附着于滤袋外表的粉尘逐渐增多，气流通过的阻力也逐渐增大。当过到一定阻力值时(例1770Pa)，根据需要可以手动，也可以经过定太或定时清灰程序电控仪，自动控制启动除尘器的第一个分室的提升阀关闭，切断通过滤室的气流，再开启电磁脉冲阀释放的高压压缩空气，对第一个分室气箱内所有滤袋进行脉冲喷吹清灰（停风清灰），使每一个滤袋突然鼓胀，从而震落袋表积附的灰尘，使袋内外压差恢复到开始使用状态，粉尘沉落不敷出灰斗，随后程控仪按规定间隔时间打开提升阀，恢复第一室的过滤，再启动第二室的提升阀，关闭第二室的过滤气流，开启第二分室的电磁脉冲阀释放高压压缩空气，对第二分室分箱内所有滤袋进行停风脉冲喷吹清灰，清除第二分室滤袋上的粉尘，之后程控仪打开第二分室提升阀，恢复第二分室的过滤。此后按预先规定的电控程序对第三分室、第三分室的滤袋进行停风喷吹清灰，直至最后一个分室清灰完毕，关闭电控仪，除尘器恢复正式过滤收尘。对滤袋停风及喷吹的时间，分室之间的间隔时间，清灰周期由程控仪进行控制，各时间均为可调。本项目采用的脉冲布袋除尘器一般过滤速度为0</w:t>
            </w:r>
            <w:r>
              <w:rPr>
                <w:rFonts w:hint="eastAsia" w:ascii="宋体" w:hAnsi="宋体" w:eastAsia="宋体" w:cs="宋体"/>
                <w:bCs/>
                <w:color w:val="auto"/>
                <w:sz w:val="24"/>
                <w:szCs w:val="24"/>
                <w:lang w:val="en-US" w:eastAsia="zh-CN"/>
              </w:rPr>
              <w:t>.</w:t>
            </w:r>
            <w:r>
              <w:rPr>
                <w:rFonts w:hint="eastAsia" w:ascii="宋体" w:hAnsi="宋体" w:eastAsia="宋体" w:cs="宋体"/>
                <w:bCs/>
                <w:color w:val="auto"/>
                <w:sz w:val="24"/>
                <w:szCs w:val="24"/>
                <w:lang w:eastAsia="zh-CN"/>
              </w:rPr>
              <w:t>5</w:t>
            </w:r>
            <w:r>
              <w:rPr>
                <w:rFonts w:hint="eastAsia" w:ascii="宋体" w:hAnsi="宋体" w:cs="宋体"/>
                <w:bCs/>
                <w:color w:val="auto"/>
                <w:sz w:val="24"/>
                <w:szCs w:val="24"/>
                <w:lang w:val="en-US" w:eastAsia="zh-CN"/>
              </w:rPr>
              <w:t>-</w:t>
            </w:r>
            <w:r>
              <w:rPr>
                <w:rFonts w:hint="eastAsia" w:ascii="宋体" w:hAnsi="宋体" w:eastAsia="宋体" w:cs="宋体"/>
                <w:bCs/>
                <w:color w:val="auto"/>
                <w:sz w:val="24"/>
                <w:szCs w:val="24"/>
                <w:lang w:eastAsia="zh-CN"/>
              </w:rPr>
              <w:t>2m/min，对于大于0.1µm的微粒效率可达99%以上，设备阻力损失约为 980-I470Pa。除尘效率较高，能捕集比电阻高，电除尘难以回收的粉尘；性能稳定可靠，对负荷变化适应性好，运行管理简便，特别适宜捕集细微而干燥的粉尘，所收的干尘便于处理和回收利用。</w:t>
            </w:r>
          </w:p>
          <w:p w14:paraId="6CC0BAEB">
            <w:pPr>
              <w:pStyle w:val="2"/>
              <w:numPr>
                <w:ilvl w:val="0"/>
                <w:numId w:val="0"/>
              </w:numPr>
              <w:spacing w:line="360" w:lineRule="auto"/>
              <w:ind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2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rPr>
              <w:t>②</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lang w:eastAsia="zh-CN"/>
              </w:rPr>
              <w:t>装卸扬尘</w:t>
            </w:r>
          </w:p>
          <w:p w14:paraId="1F0C3AB1">
            <w:pPr>
              <w:pStyle w:val="2"/>
              <w:numPr>
                <w:ilvl w:val="0"/>
                <w:numId w:val="0"/>
              </w:numPr>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原料在车间卸料时，从运输车辆上通过吸铁盘行车进行吸附卸料，并通过电磁铁的吸附作用，对混在废钢材中的夹杂物进行分离。由于废钢材夹杂物中含有纤 维、渣土等夹杂物，卸料时会产生一定的扬尘，企业</w:t>
            </w:r>
            <w:r>
              <w:rPr>
                <w:rFonts w:hint="eastAsia" w:hAnsi="宋体" w:cs="宋体"/>
                <w:bCs/>
                <w:color w:val="auto"/>
                <w:sz w:val="24"/>
                <w:szCs w:val="24"/>
                <w:lang w:eastAsia="zh-CN"/>
              </w:rPr>
              <w:t>采取了</w:t>
            </w:r>
            <w:r>
              <w:rPr>
                <w:rFonts w:hint="eastAsia" w:ascii="宋体" w:hAnsi="宋体" w:eastAsia="宋体" w:cs="宋体"/>
                <w:bCs/>
                <w:color w:val="auto"/>
                <w:sz w:val="24"/>
                <w:szCs w:val="24"/>
                <w:lang w:eastAsia="zh-CN"/>
              </w:rPr>
              <w:t>规范原料产品装卸操作，落料时，吸铁盘上物料距离地面高度不得大于0.3m，废钢材堆放高度大于3m时另起堆料点。采取以上措施后扬尘产生量能减少80%，原料产品装卸过程产生的粉尘量约为0.5t/a，产生速率为0.21kg/h。能够做到达标排放。</w:t>
            </w:r>
          </w:p>
          <w:p w14:paraId="2370C046">
            <w:pPr>
              <w:pageBreakBefore w:val="0"/>
              <w:kinsoku/>
              <w:wordWrap/>
              <w:overflowPunct/>
              <w:topLinePunct w:val="0"/>
              <w:bidi w:val="0"/>
              <w:spacing w:line="360" w:lineRule="auto"/>
              <w:ind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fldChar w:fldCharType="begin"/>
            </w:r>
            <w:r>
              <w:rPr>
                <w:rFonts w:hint="eastAsia" w:ascii="宋体" w:hAnsi="宋体" w:eastAsia="宋体" w:cs="宋体"/>
                <w:b/>
                <w:bCs/>
                <w:color w:val="auto"/>
                <w:sz w:val="24"/>
                <w:szCs w:val="24"/>
                <w:lang w:eastAsia="zh-CN"/>
              </w:rPr>
              <w:instrText xml:space="preserve"> = 3 \* GB3 \* MERGEFORMAT </w:instrText>
            </w:r>
            <w:r>
              <w:rPr>
                <w:rFonts w:hint="eastAsia" w:ascii="宋体" w:hAnsi="宋体" w:eastAsia="宋体" w:cs="宋体"/>
                <w:b/>
                <w:bCs/>
                <w:color w:val="auto"/>
                <w:sz w:val="24"/>
                <w:szCs w:val="24"/>
                <w:lang w:eastAsia="zh-CN"/>
              </w:rPr>
              <w:fldChar w:fldCharType="separate"/>
            </w:r>
            <w:r>
              <w:rPr>
                <w:rFonts w:hint="eastAsia" w:ascii="宋体" w:hAnsi="宋体" w:eastAsia="宋体" w:cs="宋体"/>
                <w:b/>
                <w:bCs/>
                <w:color w:val="auto"/>
              </w:rPr>
              <w:t>③</w:t>
            </w:r>
            <w:r>
              <w:rPr>
                <w:rFonts w:hint="eastAsia" w:ascii="宋体" w:hAnsi="宋体" w:eastAsia="宋体" w:cs="宋体"/>
                <w:b/>
                <w:bCs/>
                <w:color w:val="auto"/>
                <w:sz w:val="24"/>
                <w:szCs w:val="24"/>
                <w:lang w:eastAsia="zh-CN"/>
              </w:rPr>
              <w:fldChar w:fldCharType="end"/>
            </w:r>
            <w:r>
              <w:rPr>
                <w:rFonts w:hint="eastAsia" w:ascii="宋体" w:hAnsi="宋体" w:eastAsia="宋体" w:cs="宋体"/>
                <w:b/>
                <w:bCs/>
                <w:color w:val="auto"/>
                <w:sz w:val="24"/>
                <w:szCs w:val="24"/>
                <w:lang w:eastAsia="zh-CN"/>
              </w:rPr>
              <w:t>运输动力起扬尘</w:t>
            </w:r>
          </w:p>
          <w:p w14:paraId="7A9BF180">
            <w:pPr>
              <w:pageBreakBefore w:val="0"/>
              <w:kinsoku/>
              <w:wordWrap/>
              <w:overflowPunct/>
              <w:topLinePunct w:val="0"/>
              <w:bidi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color w:val="auto"/>
                <w:sz w:val="24"/>
                <w:szCs w:val="24"/>
              </w:rPr>
              <w:t>货车</w:t>
            </w:r>
            <w:r>
              <w:rPr>
                <w:rFonts w:hint="eastAsia" w:ascii="宋体" w:hAnsi="宋体" w:eastAsia="宋体" w:cs="宋体"/>
                <w:color w:val="auto"/>
                <w:sz w:val="24"/>
                <w:szCs w:val="24"/>
                <w:lang w:eastAsia="zh-CN"/>
              </w:rPr>
              <w:t>运输</w:t>
            </w:r>
            <w:r>
              <w:rPr>
                <w:rFonts w:hint="eastAsia" w:ascii="宋体" w:hAnsi="宋体" w:eastAsia="宋体" w:cs="宋体"/>
                <w:color w:val="auto"/>
                <w:sz w:val="24"/>
                <w:szCs w:val="24"/>
              </w:rPr>
              <w:t>起尘量：车辆行驶产生的扬尘，</w:t>
            </w:r>
            <w:r>
              <w:rPr>
                <w:rFonts w:hint="eastAsia" w:ascii="宋体" w:hAnsi="宋体" w:eastAsia="宋体" w:cs="宋体"/>
                <w:color w:val="auto"/>
                <w:sz w:val="24"/>
                <w:szCs w:val="24"/>
                <w:lang w:eastAsia="zh-CN"/>
              </w:rPr>
              <w:t>经企业</w:t>
            </w:r>
            <w:r>
              <w:rPr>
                <w:rFonts w:hint="eastAsia" w:ascii="宋体" w:hAnsi="宋体" w:eastAsia="宋体" w:cs="宋体"/>
                <w:color w:val="auto"/>
                <w:sz w:val="24"/>
                <w:szCs w:val="24"/>
              </w:rPr>
              <w:t>对厂区内地面定期派专人进行地面清扫、洒水</w:t>
            </w:r>
            <w:r>
              <w:rPr>
                <w:rFonts w:hint="eastAsia" w:ascii="宋体" w:hAnsi="宋体" w:eastAsia="宋体" w:cs="宋体"/>
                <w:color w:val="auto"/>
                <w:sz w:val="24"/>
                <w:szCs w:val="24"/>
                <w:lang w:eastAsia="zh-CN"/>
              </w:rPr>
              <w:t>并加强对运输车辆规范行驶的管理</w:t>
            </w:r>
            <w:r>
              <w:rPr>
                <w:rFonts w:hint="eastAsia" w:ascii="宋体" w:hAnsi="宋体" w:eastAsia="宋体" w:cs="宋体"/>
                <w:color w:val="auto"/>
                <w:sz w:val="24"/>
                <w:szCs w:val="24"/>
              </w:rPr>
              <w:t>。若能及时清扫、洒水，粉尘沉降效率能够达到80%以上，即汽车动力起尘量为</w:t>
            </w:r>
            <w:r>
              <w:rPr>
                <w:rFonts w:hint="eastAsia" w:ascii="宋体" w:hAnsi="宋体" w:eastAsia="宋体" w:cs="宋体"/>
                <w:color w:val="auto"/>
                <w:sz w:val="24"/>
                <w:szCs w:val="24"/>
                <w:lang w:val="en-US" w:eastAsia="zh-CN"/>
              </w:rPr>
              <w:t>6.804</w:t>
            </w:r>
            <w:r>
              <w:rPr>
                <w:rFonts w:hint="eastAsia" w:ascii="宋体" w:hAnsi="宋体" w:eastAsia="宋体" w:cs="宋体"/>
                <w:color w:val="auto"/>
                <w:sz w:val="24"/>
                <w:szCs w:val="24"/>
              </w:rPr>
              <w:t>kg/</w:t>
            </w: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排放</w:t>
            </w:r>
            <w:r>
              <w:rPr>
                <w:rFonts w:hint="eastAsia" w:ascii="宋体" w:hAnsi="宋体" w:eastAsia="宋体" w:cs="宋体"/>
                <w:color w:val="auto"/>
                <w:sz w:val="24"/>
                <w:szCs w:val="24"/>
              </w:rPr>
              <w:t>速率为</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=1.5/8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0.</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lang w:val="en-US" w:eastAsia="zh-CN"/>
              </w:rPr>
              <w:t>025</w:t>
            </w:r>
            <w:r>
              <w:rPr>
                <w:rFonts w:hint="eastAsia" w:ascii="宋体" w:hAnsi="宋体" w:eastAsia="宋体" w:cs="宋体"/>
                <w:color w:val="auto"/>
                <w:sz w:val="24"/>
                <w:szCs w:val="24"/>
              </w:rPr>
              <w:t>kg/h</w:t>
            </w:r>
            <w:r>
              <w:rPr>
                <w:rFonts w:hint="eastAsia" w:ascii="宋体" w:hAnsi="宋体" w:eastAsia="宋体" w:cs="宋体"/>
                <w:color w:val="auto"/>
                <w:sz w:val="24"/>
                <w:szCs w:val="24"/>
                <w:lang w:eastAsia="zh-CN"/>
              </w:rPr>
              <w:t>，能较大减少项目运输过程对周围环境的影响</w:t>
            </w:r>
            <w:r>
              <w:rPr>
                <w:rFonts w:hint="eastAsia" w:ascii="宋体" w:hAnsi="宋体" w:eastAsia="宋体" w:cs="宋体"/>
                <w:color w:val="auto"/>
                <w:sz w:val="24"/>
                <w:szCs w:val="24"/>
              </w:rPr>
              <w:t>。</w:t>
            </w:r>
          </w:p>
          <w:p w14:paraId="42440265">
            <w:pPr>
              <w:pStyle w:val="2"/>
              <w:numPr>
                <w:ilvl w:val="0"/>
                <w:numId w:val="0"/>
              </w:numPr>
              <w:spacing w:line="360" w:lineRule="auto"/>
              <w:ind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4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rPr>
              <w:t>④</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lang w:eastAsia="zh-CN"/>
              </w:rPr>
              <w:t>食堂油烟</w:t>
            </w:r>
          </w:p>
          <w:p w14:paraId="5F43BD44">
            <w:pPr>
              <w:pageBreakBefore w:val="0"/>
              <w:kinsoku/>
              <w:wordWrap/>
              <w:overflowPunct/>
              <w:topLinePunct w:val="0"/>
              <w:bidi w:val="0"/>
              <w:spacing w:line="360" w:lineRule="auto"/>
              <w:ind w:firstLine="51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项目设置</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个灶台，采用</w:t>
            </w:r>
            <w:r>
              <w:rPr>
                <w:rFonts w:hint="eastAsia" w:ascii="宋体" w:hAnsi="宋体" w:eastAsia="宋体" w:cs="宋体"/>
                <w:color w:val="auto"/>
                <w:sz w:val="24"/>
                <w:szCs w:val="24"/>
                <w:lang w:eastAsia="zh-CN"/>
              </w:rPr>
              <w:t>天然气作为能源</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天然气作为国家推荐使用的清洁能源，在充分燃烧的过程中几乎不产生污染物，食堂废气主要是</w:t>
            </w:r>
            <w:r>
              <w:rPr>
                <w:rFonts w:hint="eastAsia" w:ascii="宋体" w:hAnsi="宋体" w:eastAsia="宋体" w:cs="宋体"/>
                <w:color w:val="auto"/>
                <w:sz w:val="24"/>
                <w:szCs w:val="24"/>
              </w:rPr>
              <w:t>烹饪过程中会产生一定量的油烟废气。</w:t>
            </w:r>
            <w:r>
              <w:rPr>
                <w:rFonts w:hint="eastAsia" w:ascii="宋体" w:hAnsi="宋体" w:eastAsia="宋体" w:cs="宋体"/>
                <w:color w:val="auto"/>
                <w:sz w:val="24"/>
                <w:szCs w:val="24"/>
                <w:lang w:eastAsia="zh-CN"/>
              </w:rPr>
              <w:t>评价要求</w:t>
            </w:r>
            <w:r>
              <w:rPr>
                <w:rFonts w:hint="eastAsia" w:ascii="宋体" w:hAnsi="宋体" w:eastAsia="宋体" w:cs="宋体"/>
                <w:color w:val="auto"/>
                <w:sz w:val="24"/>
                <w:szCs w:val="24"/>
              </w:rPr>
              <w:t>食堂</w:t>
            </w:r>
            <w:r>
              <w:rPr>
                <w:rFonts w:hint="eastAsia" w:ascii="宋体" w:hAnsi="宋体" w:eastAsia="宋体" w:cs="宋体"/>
                <w:color w:val="auto"/>
                <w:sz w:val="24"/>
                <w:szCs w:val="24"/>
                <w:lang w:eastAsia="zh-CN"/>
              </w:rPr>
              <w:t>加装</w:t>
            </w:r>
            <w:r>
              <w:rPr>
                <w:rFonts w:hint="eastAsia" w:ascii="宋体" w:hAnsi="宋体" w:eastAsia="宋体" w:cs="宋体"/>
                <w:color w:val="auto"/>
                <w:sz w:val="24"/>
                <w:szCs w:val="24"/>
                <w:lang w:val="en-US" w:eastAsia="zh-CN"/>
              </w:rPr>
              <w:t>1个油烟收集罩及1套</w:t>
            </w:r>
            <w:r>
              <w:rPr>
                <w:rFonts w:hint="eastAsia" w:ascii="宋体" w:hAnsi="宋体" w:eastAsia="宋体" w:cs="宋体"/>
                <w:color w:val="auto"/>
                <w:sz w:val="24"/>
                <w:szCs w:val="24"/>
              </w:rPr>
              <w:t>油烟净化设备进行净化处理经油烟净化设施处理后，排放浓度</w:t>
            </w:r>
            <w:r>
              <w:rPr>
                <w:rFonts w:hint="eastAsia" w:ascii="宋体" w:hAnsi="宋体" w:eastAsia="宋体" w:cs="宋体"/>
                <w:color w:val="auto"/>
                <w:sz w:val="24"/>
                <w:szCs w:val="24"/>
                <w:lang w:eastAsia="zh-CN"/>
              </w:rPr>
              <w:t>及排放速率</w:t>
            </w:r>
            <w:r>
              <w:rPr>
                <w:rFonts w:hint="eastAsia" w:ascii="宋体" w:hAnsi="宋体" w:eastAsia="宋体" w:cs="宋体"/>
                <w:color w:val="auto"/>
                <w:sz w:val="24"/>
                <w:szCs w:val="24"/>
              </w:rPr>
              <w:t>满足《饮食业油烟排放标准（试行）》（GB18483-2001）中最高允许排放浓度2.0mg/m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的要求。</w:t>
            </w:r>
            <w:r>
              <w:rPr>
                <w:rFonts w:hint="eastAsia" w:ascii="宋体" w:hAnsi="宋体" w:eastAsia="宋体" w:cs="宋体"/>
                <w:b w:val="0"/>
                <w:bCs w:val="0"/>
                <w:color w:val="auto"/>
                <w:sz w:val="24"/>
                <w:szCs w:val="24"/>
                <w:lang w:eastAsia="zh-CN"/>
              </w:rPr>
              <w:t>另环评要求净化后的食堂油烟通过专用烟道由食堂楼顶排出，油烟排口需满足《饮食业环境保护技术规范》（HJ554-2010）“经油烟净化后的油烟排放口与周边环境敏感目标距离不应小于20m”要求。</w:t>
            </w:r>
          </w:p>
          <w:p w14:paraId="2E494BA7">
            <w:pPr>
              <w:spacing w:line="360" w:lineRule="auto"/>
              <w:jc w:val="center"/>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综上所述，项目所产生的废气均能做到妥善处理，达标排放，对周围环境影响较小。</w:t>
            </w:r>
          </w:p>
          <w:p w14:paraId="4BA45FA1">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5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sz w:val="24"/>
                <w:szCs w:val="24"/>
              </w:rPr>
              <w:t>⑤</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rPr>
              <w:t>大气环境影响预测</w:t>
            </w:r>
          </w:p>
          <w:p w14:paraId="0B260B8D">
            <w:pPr>
              <w:snapToGrid w:val="0"/>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项目运营期破碎磁选、物料装卸产生一定粉尘和扬尘，项目无组织排放粉尘量为0.4t/a，0.167kg/h。</w:t>
            </w:r>
          </w:p>
          <w:p w14:paraId="3575B715">
            <w:pPr>
              <w:keepNext w:val="0"/>
              <w:keepLines w:val="0"/>
              <w:pageBreakBefore w:val="0"/>
              <w:widowControl w:val="0"/>
              <w:kinsoku/>
              <w:wordWrap/>
              <w:overflowPunct/>
              <w:topLinePunct w:val="0"/>
              <w:autoSpaceDE/>
              <w:autoSpaceDN/>
              <w:bidi w:val="0"/>
              <w:spacing w:line="360" w:lineRule="auto"/>
              <w:ind w:left="0" w:leftChars="0" w:right="0" w:rightChars="0"/>
              <w:jc w:val="both"/>
              <w:textAlignment w:val="auto"/>
              <w:outlineLvl w:val="9"/>
              <w:rPr>
                <w:rFonts w:hint="eastAsia" w:ascii="宋体" w:hAnsi="宋体" w:eastAsia="宋体" w:cs="宋体"/>
                <w:snapToGrid w:val="0"/>
                <w:color w:val="auto"/>
                <w:sz w:val="24"/>
              </w:rPr>
            </w:pPr>
            <w:r>
              <w:rPr>
                <w:rFonts w:hint="eastAsia" w:ascii="宋体" w:hAnsi="宋体" w:eastAsia="宋体" w:cs="宋体"/>
                <w:snapToGrid w:val="0"/>
                <w:color w:val="auto"/>
                <w:sz w:val="24"/>
              </w:rPr>
              <w:t xml:space="preserve"> </w:t>
            </w:r>
            <w:r>
              <w:rPr>
                <w:rFonts w:hint="eastAsia" w:ascii="宋体" w:hAnsi="宋体" w:eastAsia="宋体" w:cs="宋体"/>
                <w:snapToGrid w:val="0"/>
                <w:color w:val="auto"/>
                <w:sz w:val="24"/>
                <w:lang w:val="en-US" w:eastAsia="zh-CN"/>
              </w:rPr>
              <w:t xml:space="preserve">   </w:t>
            </w:r>
            <w:r>
              <w:rPr>
                <w:rFonts w:hint="eastAsia" w:ascii="宋体" w:hAnsi="宋体" w:eastAsia="宋体" w:cs="宋体"/>
                <w:snapToGrid w:val="0"/>
                <w:color w:val="auto"/>
                <w:sz w:val="24"/>
              </w:rPr>
              <w:t>①预测范围、时段</w:t>
            </w:r>
          </w:p>
          <w:p w14:paraId="3F9AA34F">
            <w:pPr>
              <w:keepNext w:val="0"/>
              <w:keepLines w:val="0"/>
              <w:pageBreakBefore w:val="0"/>
              <w:widowControl w:val="0"/>
              <w:kinsoku/>
              <w:wordWrap/>
              <w:overflowPunct/>
              <w:topLinePunct w:val="0"/>
              <w:autoSpaceDE/>
              <w:autoSpaceDN/>
              <w:bidi w:val="0"/>
              <w:spacing w:line="360" w:lineRule="auto"/>
              <w:ind w:left="0" w:leftChars="0" w:right="0" w:rightChars="0"/>
              <w:jc w:val="both"/>
              <w:textAlignment w:val="auto"/>
              <w:outlineLvl w:val="9"/>
              <w:rPr>
                <w:rFonts w:hint="eastAsia" w:ascii="宋体" w:hAnsi="宋体" w:eastAsia="宋体" w:cs="宋体"/>
                <w:snapToGrid w:val="0"/>
                <w:color w:val="auto"/>
                <w:sz w:val="24"/>
              </w:rPr>
            </w:pPr>
            <w:r>
              <w:rPr>
                <w:rFonts w:hint="eastAsia" w:ascii="宋体" w:hAnsi="宋体" w:eastAsia="宋体" w:cs="宋体"/>
                <w:snapToGrid w:val="0"/>
                <w:color w:val="auto"/>
                <w:sz w:val="24"/>
              </w:rPr>
              <w:t xml:space="preserve">     预测时段：预测项目建成投产后主要污染物对环境的影响。</w:t>
            </w:r>
          </w:p>
          <w:p w14:paraId="3BBCCB7D">
            <w:pPr>
              <w:keepNext w:val="0"/>
              <w:keepLines w:val="0"/>
              <w:pageBreakBefore w:val="0"/>
              <w:widowControl w:val="0"/>
              <w:kinsoku/>
              <w:wordWrap/>
              <w:overflowPunct/>
              <w:topLinePunct w:val="0"/>
              <w:autoSpaceDE/>
              <w:autoSpaceDN/>
              <w:bidi w:val="0"/>
              <w:spacing w:line="360" w:lineRule="auto"/>
              <w:ind w:left="0" w:leftChars="0" w:right="0" w:rightChars="0"/>
              <w:jc w:val="both"/>
              <w:textAlignment w:val="auto"/>
              <w:outlineLvl w:val="9"/>
              <w:rPr>
                <w:rFonts w:hint="eastAsia" w:ascii="宋体" w:hAnsi="宋体" w:eastAsia="宋体" w:cs="宋体"/>
                <w:snapToGrid w:val="0"/>
                <w:color w:val="auto"/>
                <w:sz w:val="24"/>
              </w:rPr>
            </w:pPr>
            <w:r>
              <w:rPr>
                <w:rFonts w:hint="eastAsia" w:ascii="宋体" w:hAnsi="宋体" w:eastAsia="宋体" w:cs="宋体"/>
                <w:snapToGrid w:val="0"/>
                <w:color w:val="auto"/>
                <w:sz w:val="24"/>
              </w:rPr>
              <w:t xml:space="preserve">    ②污染源强</w:t>
            </w:r>
          </w:p>
          <w:p w14:paraId="2CAFE5AA">
            <w:pPr>
              <w:keepNext w:val="0"/>
              <w:keepLines w:val="0"/>
              <w:pageBreakBefore w:val="0"/>
              <w:widowControl w:val="0"/>
              <w:kinsoku/>
              <w:wordWrap/>
              <w:overflowPunct/>
              <w:topLinePunct w:val="0"/>
              <w:autoSpaceDE/>
              <w:autoSpaceDN/>
              <w:bidi w:val="0"/>
              <w:spacing w:line="420" w:lineRule="exact"/>
              <w:ind w:left="0" w:leftChars="0" w:right="0" w:rightChars="0" w:firstLine="480"/>
              <w:jc w:val="both"/>
              <w:textAlignment w:val="auto"/>
              <w:outlineLvl w:val="9"/>
              <w:rPr>
                <w:rFonts w:hint="eastAsia" w:ascii="宋体" w:hAnsi="宋体" w:eastAsia="宋体" w:cs="宋体"/>
                <w:snapToGrid w:val="0"/>
                <w:color w:val="auto"/>
                <w:sz w:val="24"/>
              </w:rPr>
            </w:pPr>
            <w:r>
              <w:rPr>
                <w:rFonts w:hint="eastAsia" w:ascii="宋体" w:hAnsi="宋体" w:eastAsia="宋体" w:cs="宋体"/>
                <w:snapToGrid w:val="0"/>
                <w:color w:val="auto"/>
                <w:sz w:val="24"/>
              </w:rPr>
              <w:t>项目</w:t>
            </w:r>
            <w:r>
              <w:rPr>
                <w:rFonts w:hint="eastAsia" w:ascii="宋体" w:hAnsi="宋体" w:eastAsia="宋体" w:cs="宋体"/>
                <w:snapToGrid w:val="0"/>
                <w:color w:val="auto"/>
                <w:sz w:val="24"/>
                <w:lang w:eastAsia="zh-CN"/>
              </w:rPr>
              <w:t>粉尘</w:t>
            </w:r>
            <w:r>
              <w:rPr>
                <w:rFonts w:hint="eastAsia" w:ascii="宋体" w:hAnsi="宋体" w:eastAsia="宋体" w:cs="宋体"/>
                <w:snapToGrid w:val="0"/>
                <w:color w:val="auto"/>
                <w:sz w:val="24"/>
              </w:rPr>
              <w:t>以无组织方式排放，污染物源强及参数见表</w:t>
            </w:r>
            <w:r>
              <w:rPr>
                <w:rFonts w:hint="eastAsia" w:ascii="宋体" w:hAnsi="宋体" w:eastAsia="宋体" w:cs="宋体"/>
                <w:snapToGrid w:val="0"/>
                <w:color w:val="auto"/>
                <w:sz w:val="24"/>
                <w:lang w:val="en-US" w:eastAsia="zh-CN"/>
              </w:rPr>
              <w:t>7</w:t>
            </w:r>
            <w:r>
              <w:rPr>
                <w:rFonts w:hint="eastAsia" w:ascii="宋体" w:hAnsi="宋体" w:eastAsia="宋体" w:cs="宋体"/>
                <w:snapToGrid w:val="0"/>
                <w:color w:val="auto"/>
                <w:sz w:val="24"/>
              </w:rPr>
              <w:t>-</w:t>
            </w:r>
            <w:r>
              <w:rPr>
                <w:rFonts w:hint="eastAsia" w:ascii="宋体" w:hAnsi="宋体" w:eastAsia="宋体" w:cs="宋体"/>
                <w:snapToGrid w:val="0"/>
                <w:color w:val="auto"/>
                <w:sz w:val="24"/>
                <w:lang w:val="en-US" w:eastAsia="zh-CN"/>
              </w:rPr>
              <w:t>1</w:t>
            </w:r>
            <w:r>
              <w:rPr>
                <w:rFonts w:hint="eastAsia" w:ascii="宋体" w:hAnsi="宋体" w:eastAsia="宋体" w:cs="宋体"/>
                <w:snapToGrid w:val="0"/>
                <w:color w:val="auto"/>
                <w:sz w:val="24"/>
              </w:rPr>
              <w:t>。</w:t>
            </w:r>
          </w:p>
          <w:p w14:paraId="58858D7C">
            <w:pPr>
              <w:spacing w:line="440" w:lineRule="exact"/>
              <w:ind w:firstLine="480"/>
              <w:jc w:val="center"/>
              <w:rPr>
                <w:rFonts w:hint="eastAsia" w:ascii="宋体" w:hAnsi="宋体" w:eastAsia="宋体" w:cs="宋体"/>
                <w:b/>
                <w:bCs/>
                <w:snapToGrid w:val="0"/>
                <w:color w:val="auto"/>
                <w:sz w:val="24"/>
              </w:rPr>
            </w:pPr>
            <w:r>
              <w:rPr>
                <w:rFonts w:hint="eastAsia" w:ascii="宋体" w:hAnsi="宋体" w:eastAsia="宋体" w:cs="宋体"/>
                <w:b/>
                <w:bCs/>
                <w:snapToGrid w:val="0"/>
                <w:color w:val="auto"/>
                <w:sz w:val="21"/>
                <w:szCs w:val="21"/>
              </w:rPr>
              <w:t>表</w:t>
            </w:r>
            <w:r>
              <w:rPr>
                <w:rFonts w:hint="eastAsia" w:ascii="宋体" w:hAnsi="宋体" w:eastAsia="宋体" w:cs="宋体"/>
                <w:b/>
                <w:bCs/>
                <w:snapToGrid w:val="0"/>
                <w:color w:val="auto"/>
                <w:sz w:val="21"/>
                <w:szCs w:val="21"/>
                <w:lang w:val="en-US" w:eastAsia="zh-CN"/>
              </w:rPr>
              <w:t>7</w:t>
            </w:r>
            <w:r>
              <w:rPr>
                <w:rFonts w:hint="eastAsia" w:ascii="宋体" w:hAnsi="宋体" w:eastAsia="宋体" w:cs="宋体"/>
                <w:b/>
                <w:bCs/>
                <w:snapToGrid w:val="0"/>
                <w:color w:val="auto"/>
                <w:sz w:val="21"/>
                <w:szCs w:val="21"/>
              </w:rPr>
              <w:t>-</w:t>
            </w:r>
            <w:r>
              <w:rPr>
                <w:rFonts w:hint="eastAsia" w:ascii="宋体" w:hAnsi="宋体" w:eastAsia="宋体" w:cs="宋体"/>
                <w:b/>
                <w:bCs/>
                <w:snapToGrid w:val="0"/>
                <w:color w:val="auto"/>
                <w:sz w:val="21"/>
                <w:szCs w:val="21"/>
                <w:lang w:val="en-US" w:eastAsia="zh-CN"/>
              </w:rPr>
              <w:t>1</w:t>
            </w:r>
            <w:r>
              <w:rPr>
                <w:rFonts w:hint="eastAsia" w:ascii="宋体" w:hAnsi="宋体" w:eastAsia="宋体" w:cs="宋体"/>
                <w:b/>
                <w:bCs/>
                <w:snapToGrid w:val="0"/>
                <w:color w:val="auto"/>
                <w:sz w:val="21"/>
                <w:szCs w:val="21"/>
              </w:rPr>
              <w:t xml:space="preserve">  无组织排放污染源强及参数</w:t>
            </w:r>
          </w:p>
          <w:tbl>
            <w:tblPr>
              <w:tblStyle w:val="19"/>
              <w:tblW w:w="8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1274"/>
              <w:gridCol w:w="1274"/>
              <w:gridCol w:w="1274"/>
              <w:gridCol w:w="1274"/>
              <w:gridCol w:w="1274"/>
              <w:gridCol w:w="1274"/>
            </w:tblGrid>
            <w:tr w14:paraId="731BE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4" w:type="dxa"/>
                  <w:vAlign w:val="center"/>
                </w:tcPr>
                <w:p w14:paraId="2E90F4E0">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车间</w:t>
                  </w:r>
                </w:p>
              </w:tc>
              <w:tc>
                <w:tcPr>
                  <w:tcW w:w="1274" w:type="dxa"/>
                  <w:vAlign w:val="center"/>
                </w:tcPr>
                <w:p w14:paraId="5963A335">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污染物</w:t>
                  </w:r>
                </w:p>
              </w:tc>
              <w:tc>
                <w:tcPr>
                  <w:tcW w:w="1274" w:type="dxa"/>
                  <w:vAlign w:val="center"/>
                </w:tcPr>
                <w:p w14:paraId="01C97905">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排放量</w:t>
                  </w:r>
                </w:p>
              </w:tc>
              <w:tc>
                <w:tcPr>
                  <w:tcW w:w="1274" w:type="dxa"/>
                  <w:vAlign w:val="center"/>
                </w:tcPr>
                <w:p w14:paraId="6B8217D4">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面源高度</w:t>
                  </w:r>
                </w:p>
              </w:tc>
              <w:tc>
                <w:tcPr>
                  <w:tcW w:w="1274" w:type="dxa"/>
                  <w:vAlign w:val="center"/>
                </w:tcPr>
                <w:p w14:paraId="641B1D0B">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面源宽度</w:t>
                  </w:r>
                </w:p>
              </w:tc>
              <w:tc>
                <w:tcPr>
                  <w:tcW w:w="1274" w:type="dxa"/>
                  <w:vAlign w:val="center"/>
                </w:tcPr>
                <w:p w14:paraId="4954295A">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面源长度</w:t>
                  </w:r>
                </w:p>
              </w:tc>
              <w:tc>
                <w:tcPr>
                  <w:tcW w:w="1274" w:type="dxa"/>
                  <w:vAlign w:val="center"/>
                </w:tcPr>
                <w:p w14:paraId="236983D1">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质量标准</w:t>
                  </w:r>
                </w:p>
              </w:tc>
            </w:tr>
            <w:tr w14:paraId="57C9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4" w:type="dxa"/>
                  <w:vAlign w:val="center"/>
                </w:tcPr>
                <w:p w14:paraId="3C2300FE">
                  <w:pPr>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车间</w:t>
                  </w:r>
                </w:p>
              </w:tc>
              <w:tc>
                <w:tcPr>
                  <w:tcW w:w="1274" w:type="dxa"/>
                  <w:vAlign w:val="center"/>
                </w:tcPr>
                <w:p w14:paraId="248C1F52">
                  <w:pPr>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粉尘</w:t>
                  </w:r>
                </w:p>
              </w:tc>
              <w:tc>
                <w:tcPr>
                  <w:tcW w:w="1274" w:type="dxa"/>
                  <w:vAlign w:val="center"/>
                </w:tcPr>
                <w:p w14:paraId="0971DCF5">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0.</w:t>
                  </w:r>
                  <w:r>
                    <w:rPr>
                      <w:rFonts w:hint="eastAsia" w:ascii="宋体" w:hAnsi="宋体" w:eastAsia="宋体" w:cs="宋体"/>
                      <w:bCs/>
                      <w:color w:val="auto"/>
                      <w:sz w:val="21"/>
                      <w:szCs w:val="21"/>
                      <w:lang w:val="en-US" w:eastAsia="zh-CN"/>
                    </w:rPr>
                    <w:t>167</w:t>
                  </w:r>
                  <w:r>
                    <w:rPr>
                      <w:rFonts w:hint="eastAsia" w:ascii="宋体" w:hAnsi="宋体" w:eastAsia="宋体" w:cs="宋体"/>
                      <w:bCs/>
                      <w:color w:val="auto"/>
                      <w:sz w:val="21"/>
                      <w:szCs w:val="21"/>
                    </w:rPr>
                    <w:t>kg/h</w:t>
                  </w:r>
                </w:p>
              </w:tc>
              <w:tc>
                <w:tcPr>
                  <w:tcW w:w="1274" w:type="dxa"/>
                  <w:vAlign w:val="center"/>
                </w:tcPr>
                <w:p w14:paraId="6775554F">
                  <w:pPr>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8</w:t>
                  </w:r>
                </w:p>
              </w:tc>
              <w:tc>
                <w:tcPr>
                  <w:tcW w:w="1274" w:type="dxa"/>
                  <w:vAlign w:val="center"/>
                </w:tcPr>
                <w:p w14:paraId="3AF67C01">
                  <w:pPr>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50</w:t>
                  </w:r>
                </w:p>
              </w:tc>
              <w:tc>
                <w:tcPr>
                  <w:tcW w:w="1274" w:type="dxa"/>
                  <w:vAlign w:val="center"/>
                </w:tcPr>
                <w:p w14:paraId="6037BC5F">
                  <w:pPr>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100</w:t>
                  </w:r>
                </w:p>
              </w:tc>
              <w:tc>
                <w:tcPr>
                  <w:tcW w:w="1274" w:type="dxa"/>
                  <w:vAlign w:val="center"/>
                </w:tcPr>
                <w:p w14:paraId="6D63A9F7">
                  <w:pPr>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0.9mg/m</w:t>
                  </w:r>
                  <w:r>
                    <w:rPr>
                      <w:rFonts w:hint="eastAsia" w:ascii="宋体" w:hAnsi="宋体" w:eastAsia="宋体" w:cs="宋体"/>
                      <w:bCs/>
                      <w:color w:val="auto"/>
                      <w:sz w:val="21"/>
                      <w:szCs w:val="21"/>
                      <w:vertAlign w:val="superscript"/>
                      <w:lang w:val="en-US" w:eastAsia="zh-CN"/>
                    </w:rPr>
                    <w:t>3</w:t>
                  </w:r>
                </w:p>
              </w:tc>
            </w:tr>
          </w:tbl>
          <w:p w14:paraId="600DF4EE">
            <w:pPr>
              <w:spacing w:line="44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③预测内容及结果</w:t>
            </w:r>
          </w:p>
          <w:p w14:paraId="535EBF6F">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480" w:firstLineChars="200"/>
              <w:jc w:val="both"/>
              <w:textAlignment w:val="auto"/>
              <w:outlineLvl w:val="9"/>
              <w:rPr>
                <w:rFonts w:hint="eastAsia" w:ascii="宋体" w:hAnsi="宋体" w:eastAsia="宋体" w:cs="宋体"/>
                <w:b w:val="0"/>
                <w:bCs w:val="0"/>
                <w:color w:val="auto"/>
                <w:sz w:val="24"/>
                <w:lang w:val="en-US" w:eastAsia="zh-CN"/>
              </w:rPr>
            </w:pPr>
            <w:r>
              <w:rPr>
                <w:rFonts w:hint="eastAsia" w:ascii="宋体" w:hAnsi="宋体" w:eastAsia="宋体" w:cs="宋体"/>
                <w:bCs/>
                <w:color w:val="auto"/>
                <w:sz w:val="24"/>
              </w:rPr>
              <w:t>根据《环境影响评价技术导则—大气环境》（HJ2.2-2008），采用估算模式计算</w:t>
            </w:r>
            <w:r>
              <w:rPr>
                <w:rFonts w:hint="eastAsia" w:ascii="宋体" w:hAnsi="宋体" w:eastAsia="宋体" w:cs="宋体"/>
                <w:bCs/>
                <w:color w:val="auto"/>
                <w:sz w:val="24"/>
                <w:lang w:val="en-US" w:eastAsia="zh-CN"/>
              </w:rPr>
              <w:t>TSP</w:t>
            </w:r>
            <w:r>
              <w:rPr>
                <w:rFonts w:hint="eastAsia" w:ascii="宋体" w:hAnsi="宋体" w:eastAsia="宋体" w:cs="宋体"/>
                <w:bCs/>
                <w:color w:val="auto"/>
                <w:sz w:val="24"/>
              </w:rPr>
              <w:t>在简单地形、全气象条件下的最大影响程度，预测结果见表</w:t>
            </w:r>
            <w:r>
              <w:rPr>
                <w:rFonts w:hint="eastAsia" w:ascii="宋体" w:hAnsi="宋体" w:eastAsia="宋体" w:cs="宋体"/>
                <w:bCs/>
                <w:color w:val="auto"/>
                <w:sz w:val="24"/>
                <w:lang w:val="en-US" w:eastAsia="zh-CN"/>
              </w:rPr>
              <w:t>7</w:t>
            </w:r>
            <w:r>
              <w:rPr>
                <w:rFonts w:hint="eastAsia" w:ascii="宋体" w:hAnsi="宋体" w:eastAsia="宋体" w:cs="宋体"/>
                <w:bCs/>
                <w:color w:val="auto"/>
                <w:sz w:val="24"/>
              </w:rPr>
              <w:t>-</w:t>
            </w:r>
            <w:r>
              <w:rPr>
                <w:rFonts w:hint="eastAsia" w:ascii="宋体" w:hAnsi="宋体" w:eastAsia="宋体" w:cs="宋体"/>
                <w:bCs/>
                <w:color w:val="auto"/>
                <w:sz w:val="24"/>
                <w:lang w:val="en-US" w:eastAsia="zh-CN"/>
              </w:rPr>
              <w:t>2</w:t>
            </w:r>
            <w:r>
              <w:rPr>
                <w:rFonts w:hint="eastAsia" w:ascii="宋体" w:hAnsi="宋体" w:eastAsia="宋体" w:cs="宋体"/>
                <w:bCs/>
                <w:color w:val="auto"/>
                <w:sz w:val="24"/>
              </w:rPr>
              <w:t>。</w:t>
            </w:r>
          </w:p>
          <w:p w14:paraId="6C80DABD">
            <w:pPr>
              <w:spacing w:line="430" w:lineRule="exact"/>
              <w:jc w:val="center"/>
              <w:rPr>
                <w:rFonts w:hint="eastAsia" w:ascii="宋体" w:hAnsi="宋体" w:eastAsia="宋体" w:cs="宋体"/>
                <w:b/>
                <w:bCs/>
                <w:color w:val="auto"/>
                <w:sz w:val="24"/>
              </w:rPr>
            </w:pPr>
            <w:r>
              <w:rPr>
                <w:rFonts w:hint="eastAsia" w:ascii="宋体" w:hAnsi="宋体" w:eastAsia="宋体" w:cs="宋体"/>
                <w:b/>
                <w:bCs/>
                <w:color w:val="auto"/>
                <w:sz w:val="21"/>
                <w:szCs w:val="21"/>
              </w:rPr>
              <w:t>表</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rPr>
              <w:t xml:space="preserve"> 估算模式预测</w:t>
            </w:r>
            <w:r>
              <w:rPr>
                <w:rFonts w:hint="eastAsia" w:ascii="宋体" w:hAnsi="宋体" w:eastAsia="宋体" w:cs="宋体"/>
                <w:b/>
                <w:bCs/>
                <w:color w:val="auto"/>
                <w:sz w:val="21"/>
                <w:szCs w:val="21"/>
                <w:lang w:val="en-US" w:eastAsia="zh-CN"/>
              </w:rPr>
              <w:t>TSP</w:t>
            </w:r>
            <w:r>
              <w:rPr>
                <w:rFonts w:hint="eastAsia" w:ascii="宋体" w:hAnsi="宋体" w:eastAsia="宋体" w:cs="宋体"/>
                <w:b/>
                <w:bCs/>
                <w:color w:val="auto"/>
                <w:sz w:val="21"/>
                <w:szCs w:val="21"/>
              </w:rPr>
              <w:t>无组织排放浓度扩散结果</w:t>
            </w:r>
          </w:p>
          <w:tbl>
            <w:tblPr>
              <w:tblStyle w:val="19"/>
              <w:tblW w:w="8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2973"/>
              <w:gridCol w:w="2973"/>
            </w:tblGrid>
            <w:tr w14:paraId="30102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Merge w:val="restart"/>
                  <w:vAlign w:val="center"/>
                </w:tcPr>
                <w:p w14:paraId="2562807A">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距源中心下风向距离（m）</w:t>
                  </w:r>
                </w:p>
              </w:tc>
              <w:tc>
                <w:tcPr>
                  <w:tcW w:w="5946" w:type="dxa"/>
                  <w:gridSpan w:val="2"/>
                  <w:vAlign w:val="center"/>
                </w:tcPr>
                <w:p w14:paraId="76B1470E">
                  <w:pPr>
                    <w:jc w:val="center"/>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TSP</w:t>
                  </w:r>
                </w:p>
              </w:tc>
            </w:tr>
            <w:tr w14:paraId="7B079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Merge w:val="continue"/>
                  <w:vAlign w:val="center"/>
                </w:tcPr>
                <w:p w14:paraId="32BEA4DF">
                  <w:pPr>
                    <w:jc w:val="center"/>
                    <w:rPr>
                      <w:rFonts w:hint="eastAsia" w:ascii="宋体" w:hAnsi="宋体" w:eastAsia="宋体" w:cs="宋体"/>
                      <w:bCs/>
                      <w:color w:val="auto"/>
                      <w:sz w:val="21"/>
                      <w:szCs w:val="21"/>
                    </w:rPr>
                  </w:pPr>
                </w:p>
              </w:tc>
              <w:tc>
                <w:tcPr>
                  <w:tcW w:w="2973" w:type="dxa"/>
                  <w:vAlign w:val="center"/>
                </w:tcPr>
                <w:p w14:paraId="0407D3D0">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浓度（mg/m</w:t>
                  </w:r>
                  <w:r>
                    <w:rPr>
                      <w:rFonts w:hint="eastAsia" w:ascii="宋体" w:hAnsi="宋体" w:eastAsia="宋体" w:cs="宋体"/>
                      <w:bCs/>
                      <w:color w:val="auto"/>
                      <w:sz w:val="21"/>
                      <w:szCs w:val="21"/>
                      <w:vertAlign w:val="superscript"/>
                    </w:rPr>
                    <w:t>3</w:t>
                  </w:r>
                  <w:r>
                    <w:rPr>
                      <w:rFonts w:hint="eastAsia" w:ascii="宋体" w:hAnsi="宋体" w:eastAsia="宋体" w:cs="宋体"/>
                      <w:bCs/>
                      <w:color w:val="auto"/>
                      <w:sz w:val="21"/>
                      <w:szCs w:val="21"/>
                    </w:rPr>
                    <w:t>）</w:t>
                  </w:r>
                </w:p>
              </w:tc>
              <w:tc>
                <w:tcPr>
                  <w:tcW w:w="2973" w:type="dxa"/>
                  <w:vAlign w:val="center"/>
                </w:tcPr>
                <w:p w14:paraId="48FA00F7">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占标率（%）</w:t>
                  </w:r>
                </w:p>
              </w:tc>
            </w:tr>
            <w:tr w14:paraId="79781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21779BA0">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10</w:t>
                  </w:r>
                </w:p>
              </w:tc>
              <w:tc>
                <w:tcPr>
                  <w:tcW w:w="2973" w:type="dxa"/>
                  <w:vAlign w:val="center"/>
                </w:tcPr>
                <w:p w14:paraId="2D7BDFB5">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0.005935</w:t>
                  </w:r>
                </w:p>
              </w:tc>
              <w:tc>
                <w:tcPr>
                  <w:tcW w:w="2973" w:type="dxa"/>
                  <w:vAlign w:val="center"/>
                </w:tcPr>
                <w:p w14:paraId="7B4D4A49">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0.066</w:t>
                  </w:r>
                </w:p>
              </w:tc>
            </w:tr>
            <w:tr w14:paraId="18609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65AB90C9">
                  <w:pPr>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50</w:t>
                  </w:r>
                </w:p>
              </w:tc>
              <w:tc>
                <w:tcPr>
                  <w:tcW w:w="2973" w:type="dxa"/>
                  <w:vAlign w:val="center"/>
                </w:tcPr>
                <w:p w14:paraId="05809DA2">
                  <w:pPr>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0.02684</w:t>
                  </w:r>
                </w:p>
              </w:tc>
              <w:tc>
                <w:tcPr>
                  <w:tcW w:w="2973" w:type="dxa"/>
                  <w:vAlign w:val="center"/>
                </w:tcPr>
                <w:p w14:paraId="3ED52A27">
                  <w:pPr>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2.98</w:t>
                  </w:r>
                </w:p>
              </w:tc>
            </w:tr>
            <w:tr w14:paraId="1EB0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054BA8B6">
                  <w:pPr>
                    <w:jc w:val="center"/>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80</w:t>
                  </w:r>
                </w:p>
              </w:tc>
              <w:tc>
                <w:tcPr>
                  <w:tcW w:w="2973" w:type="dxa"/>
                  <w:vAlign w:val="center"/>
                </w:tcPr>
                <w:p w14:paraId="1F046E79">
                  <w:pPr>
                    <w:jc w:val="center"/>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0.03293</w:t>
                  </w:r>
                </w:p>
              </w:tc>
              <w:tc>
                <w:tcPr>
                  <w:tcW w:w="2973" w:type="dxa"/>
                  <w:vAlign w:val="center"/>
                </w:tcPr>
                <w:p w14:paraId="56558B84">
                  <w:pPr>
                    <w:jc w:val="center"/>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3.66</w:t>
                  </w:r>
                </w:p>
              </w:tc>
            </w:tr>
            <w:tr w14:paraId="7DB48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34178FDE">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100</w:t>
                  </w:r>
                </w:p>
              </w:tc>
              <w:tc>
                <w:tcPr>
                  <w:tcW w:w="2973" w:type="dxa"/>
                  <w:vAlign w:val="center"/>
                </w:tcPr>
                <w:p w14:paraId="13BB4F34">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0.03116</w:t>
                  </w:r>
                </w:p>
              </w:tc>
              <w:tc>
                <w:tcPr>
                  <w:tcW w:w="2973" w:type="dxa"/>
                  <w:vAlign w:val="center"/>
                </w:tcPr>
                <w:p w14:paraId="77966A80">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3.46</w:t>
                  </w:r>
                </w:p>
              </w:tc>
            </w:tr>
            <w:tr w14:paraId="229E6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3616826B">
                  <w:pPr>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150</w:t>
                  </w:r>
                </w:p>
              </w:tc>
              <w:tc>
                <w:tcPr>
                  <w:tcW w:w="2973" w:type="dxa"/>
                  <w:vAlign w:val="center"/>
                </w:tcPr>
                <w:p w14:paraId="44B44494">
                  <w:pPr>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0.03114</w:t>
                  </w:r>
                </w:p>
              </w:tc>
              <w:tc>
                <w:tcPr>
                  <w:tcW w:w="2973" w:type="dxa"/>
                  <w:vAlign w:val="center"/>
                </w:tcPr>
                <w:p w14:paraId="0F03464B">
                  <w:pPr>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3.46</w:t>
                  </w:r>
                </w:p>
              </w:tc>
            </w:tr>
            <w:tr w14:paraId="02AD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2C551F41">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200</w:t>
                  </w:r>
                </w:p>
              </w:tc>
              <w:tc>
                <w:tcPr>
                  <w:tcW w:w="2973" w:type="dxa"/>
                  <w:vAlign w:val="center"/>
                </w:tcPr>
                <w:p w14:paraId="4D77D6BD">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0.03113</w:t>
                  </w:r>
                </w:p>
              </w:tc>
              <w:tc>
                <w:tcPr>
                  <w:tcW w:w="2973" w:type="dxa"/>
                  <w:vAlign w:val="center"/>
                </w:tcPr>
                <w:p w14:paraId="7D0CA1ED">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3.46</w:t>
                  </w:r>
                </w:p>
              </w:tc>
            </w:tr>
            <w:tr w14:paraId="2BE27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51AFBD9C">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300</w:t>
                  </w:r>
                </w:p>
              </w:tc>
              <w:tc>
                <w:tcPr>
                  <w:tcW w:w="2973" w:type="dxa"/>
                  <w:vAlign w:val="center"/>
                </w:tcPr>
                <w:p w14:paraId="0A50A4E9">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0.02949</w:t>
                  </w:r>
                </w:p>
              </w:tc>
              <w:tc>
                <w:tcPr>
                  <w:tcW w:w="2973" w:type="dxa"/>
                  <w:vAlign w:val="center"/>
                </w:tcPr>
                <w:p w14:paraId="71F31797">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3.28</w:t>
                  </w:r>
                </w:p>
              </w:tc>
            </w:tr>
            <w:tr w14:paraId="79CB4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31B4518F">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400</w:t>
                  </w:r>
                </w:p>
              </w:tc>
              <w:tc>
                <w:tcPr>
                  <w:tcW w:w="2973" w:type="dxa"/>
                  <w:vAlign w:val="center"/>
                </w:tcPr>
                <w:p w14:paraId="74F2E0BA">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0.02692</w:t>
                  </w:r>
                </w:p>
              </w:tc>
              <w:tc>
                <w:tcPr>
                  <w:tcW w:w="2973" w:type="dxa"/>
                  <w:vAlign w:val="center"/>
                </w:tcPr>
                <w:p w14:paraId="357DF3BD">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2.99</w:t>
                  </w:r>
                </w:p>
              </w:tc>
            </w:tr>
            <w:tr w14:paraId="3F2FD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43750697">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500</w:t>
                  </w:r>
                </w:p>
              </w:tc>
              <w:tc>
                <w:tcPr>
                  <w:tcW w:w="2973" w:type="dxa"/>
                  <w:vAlign w:val="center"/>
                </w:tcPr>
                <w:p w14:paraId="5D6419E6">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0.02261</w:t>
                  </w:r>
                </w:p>
              </w:tc>
              <w:tc>
                <w:tcPr>
                  <w:tcW w:w="2973" w:type="dxa"/>
                  <w:vAlign w:val="center"/>
                </w:tcPr>
                <w:p w14:paraId="0C236AF1">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2.51</w:t>
                  </w:r>
                </w:p>
              </w:tc>
            </w:tr>
            <w:tr w14:paraId="3B526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25555655">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600</w:t>
                  </w:r>
                </w:p>
              </w:tc>
              <w:tc>
                <w:tcPr>
                  <w:tcW w:w="2973" w:type="dxa"/>
                  <w:vAlign w:val="center"/>
                </w:tcPr>
                <w:p w14:paraId="0A3EB951">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0.0187</w:t>
                  </w:r>
                </w:p>
              </w:tc>
              <w:tc>
                <w:tcPr>
                  <w:tcW w:w="2973" w:type="dxa"/>
                  <w:vAlign w:val="center"/>
                </w:tcPr>
                <w:p w14:paraId="22F29B79">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2.08</w:t>
                  </w:r>
                </w:p>
              </w:tc>
            </w:tr>
            <w:tr w14:paraId="45ECE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190FFC61">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900</w:t>
                  </w:r>
                </w:p>
              </w:tc>
              <w:tc>
                <w:tcPr>
                  <w:tcW w:w="2973" w:type="dxa"/>
                  <w:vAlign w:val="center"/>
                </w:tcPr>
                <w:p w14:paraId="60217D18">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0.01132</w:t>
                  </w:r>
                </w:p>
              </w:tc>
              <w:tc>
                <w:tcPr>
                  <w:tcW w:w="2973" w:type="dxa"/>
                  <w:vAlign w:val="center"/>
                </w:tcPr>
                <w:p w14:paraId="7E0D37CB">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1.26</w:t>
                  </w:r>
                </w:p>
              </w:tc>
            </w:tr>
            <w:tr w14:paraId="01D73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4F8EDC8A">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1000</w:t>
                  </w:r>
                </w:p>
              </w:tc>
              <w:tc>
                <w:tcPr>
                  <w:tcW w:w="2973" w:type="dxa"/>
                  <w:vAlign w:val="center"/>
                </w:tcPr>
                <w:p w14:paraId="21422B8B">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0.009836</w:t>
                  </w:r>
                </w:p>
              </w:tc>
              <w:tc>
                <w:tcPr>
                  <w:tcW w:w="2973" w:type="dxa"/>
                  <w:vAlign w:val="center"/>
                </w:tcPr>
                <w:p w14:paraId="2FFD40E1">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1.09</w:t>
                  </w:r>
                </w:p>
              </w:tc>
            </w:tr>
            <w:tr w14:paraId="43521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4758C755">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1500</w:t>
                  </w:r>
                </w:p>
              </w:tc>
              <w:tc>
                <w:tcPr>
                  <w:tcW w:w="2973" w:type="dxa"/>
                  <w:vAlign w:val="center"/>
                </w:tcPr>
                <w:p w14:paraId="4CAE8D5E">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0.005638</w:t>
                  </w:r>
                </w:p>
              </w:tc>
              <w:tc>
                <w:tcPr>
                  <w:tcW w:w="2973" w:type="dxa"/>
                  <w:vAlign w:val="center"/>
                </w:tcPr>
                <w:p w14:paraId="307A31C7">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0.63</w:t>
                  </w:r>
                </w:p>
              </w:tc>
            </w:tr>
            <w:tr w14:paraId="44B68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0120D11A">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下风向最大浓度及距离</w:t>
                  </w:r>
                </w:p>
              </w:tc>
              <w:tc>
                <w:tcPr>
                  <w:tcW w:w="5946" w:type="dxa"/>
                  <w:gridSpan w:val="2"/>
                  <w:vAlign w:val="center"/>
                </w:tcPr>
                <w:p w14:paraId="4AA6C554">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0.</w:t>
                  </w:r>
                  <w:r>
                    <w:rPr>
                      <w:rFonts w:hint="eastAsia" w:ascii="宋体" w:hAnsi="宋体" w:eastAsia="宋体" w:cs="宋体"/>
                      <w:bCs/>
                      <w:color w:val="auto"/>
                      <w:sz w:val="21"/>
                      <w:szCs w:val="21"/>
                      <w:lang w:val="en-US" w:eastAsia="zh-CN"/>
                    </w:rPr>
                    <w:t>03093</w:t>
                  </w:r>
                  <w:r>
                    <w:rPr>
                      <w:rFonts w:hint="eastAsia" w:ascii="宋体" w:hAnsi="宋体" w:eastAsia="宋体" w:cs="宋体"/>
                      <w:bCs/>
                      <w:color w:val="auto"/>
                      <w:sz w:val="21"/>
                      <w:szCs w:val="21"/>
                    </w:rPr>
                    <w:t>mg/m</w:t>
                  </w:r>
                  <w:r>
                    <w:rPr>
                      <w:rFonts w:hint="eastAsia" w:ascii="宋体" w:hAnsi="宋体" w:eastAsia="宋体" w:cs="宋体"/>
                      <w:bCs/>
                      <w:color w:val="auto"/>
                      <w:sz w:val="21"/>
                      <w:szCs w:val="21"/>
                      <w:vertAlign w:val="superscript"/>
                    </w:rPr>
                    <w:t xml:space="preserve">3  </w:t>
                  </w: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80</w:t>
                  </w:r>
                  <w:r>
                    <w:rPr>
                      <w:rFonts w:hint="eastAsia" w:ascii="宋体" w:hAnsi="宋体" w:eastAsia="宋体" w:cs="宋体"/>
                      <w:bCs/>
                      <w:color w:val="auto"/>
                      <w:sz w:val="21"/>
                      <w:szCs w:val="21"/>
                    </w:rPr>
                    <w:t>m</w:t>
                  </w:r>
                </w:p>
              </w:tc>
            </w:tr>
            <w:tr w14:paraId="4CDE6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245D1E78">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最大占标率</w:t>
                  </w:r>
                </w:p>
              </w:tc>
              <w:tc>
                <w:tcPr>
                  <w:tcW w:w="5946" w:type="dxa"/>
                  <w:gridSpan w:val="2"/>
                  <w:vAlign w:val="center"/>
                </w:tcPr>
                <w:p w14:paraId="38437964">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3.66</w:t>
                  </w: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80</w:t>
                  </w:r>
                  <w:r>
                    <w:rPr>
                      <w:rFonts w:hint="eastAsia" w:ascii="宋体" w:hAnsi="宋体" w:eastAsia="宋体" w:cs="宋体"/>
                      <w:bCs/>
                      <w:color w:val="auto"/>
                      <w:sz w:val="21"/>
                      <w:szCs w:val="21"/>
                    </w:rPr>
                    <w:t>m</w:t>
                  </w:r>
                </w:p>
              </w:tc>
            </w:tr>
            <w:tr w14:paraId="5E2A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64325FAF">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标准值</w:t>
                  </w:r>
                </w:p>
              </w:tc>
              <w:tc>
                <w:tcPr>
                  <w:tcW w:w="5946" w:type="dxa"/>
                  <w:gridSpan w:val="2"/>
                  <w:vAlign w:val="center"/>
                </w:tcPr>
                <w:p w14:paraId="6FB20C36">
                  <w:pPr>
                    <w:jc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0.3</w:t>
                  </w:r>
                  <w:r>
                    <w:rPr>
                      <w:rFonts w:hint="eastAsia" w:ascii="宋体" w:hAnsi="宋体" w:eastAsia="宋体" w:cs="宋体"/>
                      <w:bCs/>
                      <w:color w:val="auto"/>
                      <w:sz w:val="21"/>
                      <w:szCs w:val="21"/>
                    </w:rPr>
                    <w:t>mg/m</w:t>
                  </w:r>
                  <w:r>
                    <w:rPr>
                      <w:rFonts w:hint="eastAsia" w:ascii="宋体" w:hAnsi="宋体" w:eastAsia="宋体" w:cs="宋体"/>
                      <w:bCs/>
                      <w:color w:val="auto"/>
                      <w:sz w:val="21"/>
                      <w:szCs w:val="21"/>
                      <w:vertAlign w:val="superscript"/>
                    </w:rPr>
                    <w:t>3</w:t>
                  </w:r>
                </w:p>
              </w:tc>
            </w:tr>
          </w:tbl>
          <w:p w14:paraId="4AB71CA0">
            <w:pPr>
              <w:spacing w:line="430" w:lineRule="exact"/>
              <w:ind w:firstLine="480" w:firstLineChars="200"/>
              <w:rPr>
                <w:rFonts w:hint="eastAsia" w:ascii="宋体" w:hAnsi="宋体" w:eastAsia="宋体" w:cs="宋体"/>
                <w:color w:val="auto"/>
                <w:lang w:val="en-US" w:eastAsia="zh-CN"/>
              </w:rPr>
            </w:pPr>
            <w:r>
              <w:rPr>
                <w:rFonts w:hint="eastAsia" w:ascii="宋体" w:hAnsi="宋体" w:eastAsia="宋体" w:cs="宋体"/>
                <w:color w:val="auto"/>
                <w:sz w:val="24"/>
              </w:rPr>
              <w:t>由上表预测结果表明，本项目无组织排放的</w:t>
            </w:r>
            <w:r>
              <w:rPr>
                <w:rFonts w:hint="eastAsia" w:ascii="宋体" w:hAnsi="宋体" w:eastAsia="宋体" w:cs="宋体"/>
                <w:color w:val="auto"/>
                <w:sz w:val="24"/>
                <w:lang w:eastAsia="zh-CN"/>
              </w:rPr>
              <w:t>TSP</w:t>
            </w:r>
            <w:r>
              <w:rPr>
                <w:rFonts w:hint="eastAsia" w:ascii="宋体" w:hAnsi="宋体" w:eastAsia="宋体" w:cs="宋体"/>
                <w:color w:val="auto"/>
                <w:sz w:val="24"/>
              </w:rPr>
              <w:t>较少，下风向最大落地浓度为0.</w:t>
            </w:r>
            <w:r>
              <w:rPr>
                <w:rFonts w:hint="eastAsia" w:ascii="宋体" w:hAnsi="宋体" w:eastAsia="宋体" w:cs="宋体"/>
                <w:color w:val="auto"/>
                <w:sz w:val="24"/>
                <w:lang w:val="en-US" w:eastAsia="zh-CN"/>
              </w:rPr>
              <w:t>03293</w:t>
            </w:r>
            <w:r>
              <w:rPr>
                <w:rFonts w:hint="eastAsia" w:ascii="宋体" w:hAnsi="宋体" w:eastAsia="宋体" w:cs="宋体"/>
                <w:color w:val="auto"/>
                <w:sz w:val="24"/>
              </w:rPr>
              <w:t>mg/m</w:t>
            </w:r>
            <w:r>
              <w:rPr>
                <w:rFonts w:hint="eastAsia" w:ascii="宋体" w:hAnsi="宋体" w:eastAsia="宋体" w:cs="宋体"/>
                <w:color w:val="auto"/>
                <w:sz w:val="24"/>
                <w:vertAlign w:val="superscript"/>
              </w:rPr>
              <w:t>3</w:t>
            </w:r>
            <w:r>
              <w:rPr>
                <w:rFonts w:hint="eastAsia" w:ascii="宋体" w:hAnsi="宋体" w:eastAsia="宋体" w:cs="宋体"/>
                <w:color w:val="auto"/>
                <w:sz w:val="24"/>
              </w:rPr>
              <w:t>，最大占标率为</w:t>
            </w:r>
            <w:r>
              <w:rPr>
                <w:rFonts w:hint="eastAsia" w:ascii="宋体" w:hAnsi="宋体" w:eastAsia="宋体" w:cs="宋体"/>
                <w:color w:val="auto"/>
                <w:sz w:val="24"/>
                <w:lang w:val="en-US" w:eastAsia="zh-CN"/>
              </w:rPr>
              <w:t>3.66</w:t>
            </w:r>
            <w:r>
              <w:rPr>
                <w:rFonts w:hint="eastAsia" w:ascii="宋体" w:hAnsi="宋体" w:eastAsia="宋体" w:cs="宋体"/>
                <w:color w:val="auto"/>
                <w:sz w:val="24"/>
              </w:rPr>
              <w:t>%，距离为</w:t>
            </w:r>
            <w:r>
              <w:rPr>
                <w:rFonts w:hint="eastAsia" w:ascii="宋体" w:hAnsi="宋体" w:eastAsia="宋体" w:cs="宋体"/>
                <w:color w:val="auto"/>
                <w:sz w:val="24"/>
                <w:lang w:val="en-US" w:eastAsia="zh-CN"/>
              </w:rPr>
              <w:t>80</w:t>
            </w:r>
            <w:r>
              <w:rPr>
                <w:rFonts w:hint="eastAsia" w:ascii="宋体" w:hAnsi="宋体" w:eastAsia="宋体" w:cs="宋体"/>
                <w:color w:val="auto"/>
                <w:sz w:val="24"/>
              </w:rPr>
              <w:t>m。</w:t>
            </w:r>
            <w:r>
              <w:rPr>
                <w:rFonts w:hint="eastAsia" w:ascii="宋体" w:hAnsi="宋体" w:eastAsia="宋体" w:cs="宋体"/>
                <w:color w:val="auto"/>
                <w:sz w:val="24"/>
                <w:vertAlign w:val="baseline"/>
                <w:lang w:eastAsia="zh-CN"/>
              </w:rPr>
              <w:t>能满足《环境空气质量标准》（</w:t>
            </w:r>
            <w:r>
              <w:rPr>
                <w:rFonts w:hint="eastAsia" w:ascii="宋体" w:hAnsi="宋体" w:eastAsia="宋体" w:cs="宋体"/>
                <w:color w:val="auto"/>
                <w:sz w:val="24"/>
                <w:vertAlign w:val="baseline"/>
                <w:lang w:val="en-US" w:eastAsia="zh-CN"/>
              </w:rPr>
              <w:t>GB3095-2012</w:t>
            </w:r>
            <w:r>
              <w:rPr>
                <w:rFonts w:hint="eastAsia" w:ascii="宋体" w:hAnsi="宋体" w:eastAsia="宋体" w:cs="宋体"/>
                <w:color w:val="auto"/>
                <w:sz w:val="24"/>
                <w:vertAlign w:val="baseline"/>
                <w:lang w:eastAsia="zh-CN"/>
              </w:rPr>
              <w:t>）中的相关标准限值（</w:t>
            </w:r>
            <w:r>
              <w:rPr>
                <w:rFonts w:hint="eastAsia" w:ascii="宋体" w:hAnsi="宋体" w:eastAsia="宋体" w:cs="宋体"/>
                <w:color w:val="auto"/>
                <w:sz w:val="24"/>
                <w:vertAlign w:val="baseline"/>
                <w:lang w:val="en-US" w:eastAsia="zh-CN"/>
              </w:rPr>
              <w:t>TSP日均浓度值0.3mg/m</w:t>
            </w:r>
            <w:r>
              <w:rPr>
                <w:rFonts w:hint="eastAsia" w:ascii="宋体" w:hAnsi="宋体" w:eastAsia="宋体" w:cs="宋体"/>
                <w:color w:val="auto"/>
                <w:sz w:val="24"/>
                <w:vertAlign w:val="superscript"/>
                <w:lang w:val="en-US" w:eastAsia="zh-CN"/>
              </w:rPr>
              <w:t>3</w:t>
            </w:r>
            <w:r>
              <w:rPr>
                <w:rFonts w:hint="eastAsia" w:ascii="宋体" w:hAnsi="宋体" w:eastAsia="宋体" w:cs="宋体"/>
                <w:color w:val="auto"/>
                <w:sz w:val="24"/>
                <w:vertAlign w:val="baseline"/>
                <w:lang w:val="en-US" w:eastAsia="zh-CN"/>
              </w:rPr>
              <w:t>，小时浓度考虑为其3倍值，即0.9mg/m</w:t>
            </w:r>
            <w:r>
              <w:rPr>
                <w:rFonts w:hint="eastAsia" w:ascii="宋体" w:hAnsi="宋体" w:eastAsia="宋体" w:cs="宋体"/>
                <w:color w:val="auto"/>
                <w:sz w:val="24"/>
                <w:vertAlign w:val="superscript"/>
                <w:lang w:val="en-US" w:eastAsia="zh-CN"/>
              </w:rPr>
              <w:t>3</w:t>
            </w:r>
            <w:r>
              <w:rPr>
                <w:rFonts w:hint="eastAsia" w:ascii="宋体" w:hAnsi="宋体" w:eastAsia="宋体" w:cs="宋体"/>
                <w:color w:val="auto"/>
                <w:sz w:val="24"/>
                <w:vertAlign w:val="baseline"/>
                <w:lang w:eastAsia="zh-CN"/>
              </w:rPr>
              <w:t>）</w:t>
            </w:r>
            <w:r>
              <w:rPr>
                <w:rFonts w:hint="eastAsia" w:ascii="宋体" w:hAnsi="宋体" w:eastAsia="宋体" w:cs="宋体"/>
                <w:color w:val="auto"/>
                <w:sz w:val="24"/>
              </w:rPr>
              <w:t>，</w:t>
            </w:r>
            <w:r>
              <w:rPr>
                <w:rFonts w:hint="eastAsia" w:ascii="宋体" w:hAnsi="宋体" w:eastAsia="宋体" w:cs="宋体"/>
                <w:color w:val="auto"/>
                <w:sz w:val="24"/>
                <w:lang w:eastAsia="zh-CN"/>
              </w:rPr>
              <w:t>因此项目产生的粉尘及扬尘</w:t>
            </w:r>
            <w:r>
              <w:rPr>
                <w:rFonts w:hint="eastAsia" w:ascii="宋体" w:hAnsi="宋体" w:eastAsia="宋体" w:cs="宋体"/>
                <w:color w:val="auto"/>
                <w:sz w:val="24"/>
              </w:rPr>
              <w:t>对周围环境的影响较小。</w:t>
            </w:r>
          </w:p>
          <w:p w14:paraId="43B62FA0">
            <w:pPr>
              <w:pStyle w:val="2"/>
              <w:spacing w:line="360" w:lineRule="auto"/>
              <w:ind w:firstLine="480"/>
              <w:jc w:val="center"/>
              <w:rPr>
                <w:rFonts w:hint="eastAsia" w:ascii="宋体" w:hAnsi="宋体" w:eastAsia="宋体" w:cs="宋体"/>
                <w:color w:val="auto"/>
                <w:sz w:val="24"/>
                <w:szCs w:val="24"/>
              </w:rPr>
            </w:pPr>
            <w:r>
              <w:rPr>
                <w:rFonts w:hint="eastAsia" w:ascii="宋体" w:hAnsi="宋体" w:eastAsia="宋体" w:cs="宋体"/>
                <w:color w:val="auto"/>
                <w:sz w:val="24"/>
                <w:szCs w:val="24"/>
              </w:rPr>
              <w:t>综上所述，项目运行期间产生的废气在采取相应的治理措施的情况下，加之区域大气扩散</w:t>
            </w:r>
          </w:p>
          <w:p w14:paraId="2E16BD38">
            <w:pPr>
              <w:pageBreakBefore w:val="0"/>
              <w:kinsoku/>
              <w:wordWrap/>
              <w:overflowPunct/>
              <w:topLinePunct w:val="0"/>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条件良好，不会对区域大气环境质量造成明显影响。</w:t>
            </w:r>
          </w:p>
          <w:p w14:paraId="6D3AD7BD">
            <w:pPr>
              <w:pageBreakBefore w:val="0"/>
              <w:kinsoku/>
              <w:wordWrap/>
              <w:overflowPunct/>
              <w:topLinePunct w:val="0"/>
              <w:bidi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6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sz w:val="24"/>
                <w:szCs w:val="24"/>
              </w:rPr>
              <w:t>⑥</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rPr>
              <w:t>大气防护距离：</w:t>
            </w:r>
          </w:p>
          <w:p w14:paraId="14C7C325">
            <w:pPr>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大气环境防护距离即为保护人群健康，减少正常排放条件下大气污染物对居住区的环境影响，在污染源与居住区之间设置的环境防护区域。在大气环境防护距离内不应有长期居住的人群。</w:t>
            </w:r>
          </w:p>
          <w:p w14:paraId="06832D3F">
            <w:pPr>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评价采用HJ2.2-2008推荐模式中的大气环境防护距离模式计算各无组织源的大气环境防护距离。计算出的距离是面源中心为起点的控制距离，并结合厂区的平面布置图，确定控制距离范围，超出厂区边界以外的范围即为本项目大气环境防护区域。计算基于以下原则：</w:t>
            </w:r>
          </w:p>
          <w:p w14:paraId="6CD5F5DB">
            <w:pPr>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①当无组织源排放多种污染物时，应分别计算，并按计算结果的最大值确定其大气环境防护距离。</w:t>
            </w:r>
          </w:p>
          <w:p w14:paraId="1791373C">
            <w:pPr>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②对于同属一生产单元(生产区、车间或工段)的无组织排放源，应合并作为单一面源计算并确定大气环境防护距离。</w:t>
            </w:r>
          </w:p>
          <w:p w14:paraId="699B39AB">
            <w:pPr>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本次评价</w:t>
            </w:r>
            <w:r>
              <w:rPr>
                <w:rFonts w:hint="eastAsia" w:ascii="宋体" w:hAnsi="宋体" w:eastAsia="宋体" w:cs="宋体"/>
                <w:color w:val="auto"/>
                <w:sz w:val="24"/>
                <w:szCs w:val="24"/>
                <w:lang w:eastAsia="zh-CN"/>
              </w:rPr>
              <w:t>以生产车间为无组织排放</w:t>
            </w:r>
            <w:r>
              <w:rPr>
                <w:rFonts w:hint="eastAsia" w:ascii="宋体" w:hAnsi="宋体" w:eastAsia="宋体" w:cs="宋体"/>
                <w:color w:val="auto"/>
                <w:sz w:val="24"/>
                <w:szCs w:val="24"/>
              </w:rPr>
              <w:t>面源进行计算防护距离，本项目</w:t>
            </w:r>
            <w:r>
              <w:rPr>
                <w:rFonts w:hint="eastAsia" w:ascii="宋体" w:hAnsi="宋体" w:eastAsia="宋体" w:cs="宋体"/>
                <w:color w:val="auto"/>
                <w:sz w:val="24"/>
                <w:szCs w:val="24"/>
                <w:lang w:eastAsia="zh-CN"/>
              </w:rPr>
              <w:t>生产车间</w:t>
            </w:r>
            <w:r>
              <w:rPr>
                <w:rFonts w:hint="eastAsia" w:ascii="宋体" w:hAnsi="宋体" w:eastAsia="宋体" w:cs="宋体"/>
                <w:color w:val="auto"/>
                <w:sz w:val="24"/>
                <w:szCs w:val="24"/>
              </w:rPr>
              <w:t>的无组织粉尘排放量为</w:t>
            </w:r>
            <w:r>
              <w:rPr>
                <w:rFonts w:hint="eastAsia" w:ascii="宋体" w:hAnsi="宋体" w:eastAsia="宋体" w:cs="宋体"/>
                <w:color w:val="auto"/>
                <w:sz w:val="24"/>
                <w:szCs w:val="24"/>
                <w:lang w:val="en-US" w:eastAsia="zh-CN"/>
              </w:rPr>
              <w:t>0.4</w:t>
            </w:r>
            <w:r>
              <w:rPr>
                <w:rFonts w:hint="eastAsia" w:ascii="宋体" w:hAnsi="宋体" w:eastAsia="宋体" w:cs="宋体"/>
                <w:color w:val="auto"/>
                <w:sz w:val="24"/>
                <w:szCs w:val="24"/>
              </w:rPr>
              <w:t>t/a（</w:t>
            </w:r>
            <w:r>
              <w:rPr>
                <w:rFonts w:hint="eastAsia" w:ascii="宋体" w:hAnsi="宋体" w:eastAsia="宋体" w:cs="宋体"/>
                <w:color w:val="auto"/>
                <w:sz w:val="24"/>
                <w:szCs w:val="24"/>
                <w:lang w:val="en-US" w:eastAsia="zh-CN"/>
              </w:rPr>
              <w:t>0.167</w:t>
            </w:r>
            <w:r>
              <w:rPr>
                <w:rFonts w:hint="eastAsia" w:ascii="宋体" w:hAnsi="宋体" w:eastAsia="宋体" w:cs="宋体"/>
                <w:color w:val="auto"/>
                <w:sz w:val="24"/>
                <w:szCs w:val="24"/>
              </w:rPr>
              <w:t>kg/h）。本项目大气环境防护距离结果见下表</w:t>
            </w:r>
            <w:r>
              <w:rPr>
                <w:rFonts w:hint="eastAsia" w:ascii="宋体" w:hAnsi="宋体" w:eastAsia="宋体" w:cs="宋体"/>
                <w:color w:val="auto"/>
                <w:sz w:val="24"/>
                <w:szCs w:val="24"/>
                <w:lang w:val="en-US" w:eastAsia="zh-CN"/>
              </w:rPr>
              <w:t>7-4</w:t>
            </w:r>
            <w:r>
              <w:rPr>
                <w:rFonts w:hint="eastAsia" w:ascii="宋体" w:hAnsi="宋体" w:eastAsia="宋体" w:cs="宋体"/>
                <w:color w:val="auto"/>
                <w:sz w:val="24"/>
                <w:szCs w:val="24"/>
              </w:rPr>
              <w:t>：</w:t>
            </w:r>
          </w:p>
          <w:p w14:paraId="68BE9CBA">
            <w:pPr>
              <w:pageBreakBefore w:val="0"/>
              <w:kinsoku/>
              <w:wordWrap/>
              <w:overflowPunct/>
              <w:topLinePunct w:val="0"/>
              <w:bidi w:val="0"/>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表</w:t>
            </w:r>
            <w:r>
              <w:rPr>
                <w:rFonts w:hint="eastAsia" w:ascii="宋体" w:hAnsi="宋体" w:eastAsia="宋体" w:cs="宋体"/>
                <w:b/>
                <w:color w:val="auto"/>
                <w:sz w:val="21"/>
                <w:szCs w:val="21"/>
                <w:lang w:val="en-US" w:eastAsia="zh-CN"/>
              </w:rPr>
              <w:t>7-4</w:t>
            </w:r>
            <w:r>
              <w:rPr>
                <w:rFonts w:hint="eastAsia" w:ascii="宋体" w:hAnsi="宋体" w:eastAsia="宋体" w:cs="宋体"/>
                <w:b/>
                <w:color w:val="auto"/>
                <w:sz w:val="21"/>
                <w:szCs w:val="21"/>
              </w:rPr>
              <w:t xml:space="preserve"> 项目无组织排放面源参数</w:t>
            </w:r>
          </w:p>
          <w:tbl>
            <w:tblPr>
              <w:tblStyle w:val="19"/>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6"/>
              <w:gridCol w:w="1061"/>
              <w:gridCol w:w="1437"/>
              <w:gridCol w:w="1404"/>
              <w:gridCol w:w="1724"/>
              <w:gridCol w:w="895"/>
              <w:gridCol w:w="1344"/>
            </w:tblGrid>
            <w:tr w14:paraId="013EC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 w:hRule="atLeast"/>
                <w:jc w:val="center"/>
              </w:trPr>
              <w:tc>
                <w:tcPr>
                  <w:tcW w:w="1206" w:type="dxa"/>
                  <w:tcBorders>
                    <w:top w:val="single" w:color="auto" w:sz="4" w:space="0"/>
                    <w:left w:val="single" w:color="auto" w:sz="4" w:space="0"/>
                    <w:bottom w:val="single" w:color="auto" w:sz="4" w:space="0"/>
                    <w:right w:val="single" w:color="auto" w:sz="4" w:space="0"/>
                  </w:tcBorders>
                  <w:vAlign w:val="center"/>
                </w:tcPr>
                <w:p w14:paraId="1D407AE3">
                  <w:pPr>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污染单元</w:t>
                  </w:r>
                </w:p>
              </w:tc>
              <w:tc>
                <w:tcPr>
                  <w:tcW w:w="1061" w:type="dxa"/>
                  <w:tcBorders>
                    <w:top w:val="single" w:color="auto" w:sz="4" w:space="0"/>
                    <w:left w:val="single" w:color="auto" w:sz="4" w:space="0"/>
                    <w:bottom w:val="single" w:color="auto" w:sz="4" w:space="0"/>
                    <w:right w:val="single" w:color="auto" w:sz="4" w:space="0"/>
                  </w:tcBorders>
                  <w:vAlign w:val="center"/>
                </w:tcPr>
                <w:p w14:paraId="1B1F1C0A">
                  <w:pPr>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污染物名称</w:t>
                  </w:r>
                </w:p>
              </w:tc>
              <w:tc>
                <w:tcPr>
                  <w:tcW w:w="1437" w:type="dxa"/>
                  <w:tcBorders>
                    <w:top w:val="single" w:color="auto" w:sz="4" w:space="0"/>
                    <w:left w:val="single" w:color="auto" w:sz="4" w:space="0"/>
                    <w:bottom w:val="single" w:color="auto" w:sz="4" w:space="0"/>
                    <w:right w:val="single" w:color="auto" w:sz="4" w:space="0"/>
                  </w:tcBorders>
                  <w:vAlign w:val="center"/>
                </w:tcPr>
                <w:p w14:paraId="6CBFBBD2">
                  <w:pPr>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污染物源强</w:t>
                  </w:r>
                </w:p>
              </w:tc>
              <w:tc>
                <w:tcPr>
                  <w:tcW w:w="1404" w:type="dxa"/>
                  <w:tcBorders>
                    <w:top w:val="single" w:color="auto" w:sz="4" w:space="0"/>
                    <w:left w:val="single" w:color="auto" w:sz="4" w:space="0"/>
                    <w:bottom w:val="single" w:color="auto" w:sz="4" w:space="0"/>
                    <w:right w:val="single" w:color="auto" w:sz="4" w:space="0"/>
                  </w:tcBorders>
                  <w:vAlign w:val="center"/>
                </w:tcPr>
                <w:p w14:paraId="1E8B40A6">
                  <w:pPr>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标准浓度限值</w:t>
                  </w:r>
                </w:p>
              </w:tc>
              <w:tc>
                <w:tcPr>
                  <w:tcW w:w="1724" w:type="dxa"/>
                  <w:tcBorders>
                    <w:top w:val="single" w:color="auto" w:sz="4" w:space="0"/>
                    <w:left w:val="single" w:color="auto" w:sz="4" w:space="0"/>
                    <w:bottom w:val="single" w:color="auto" w:sz="4" w:space="0"/>
                    <w:right w:val="single" w:color="auto" w:sz="4" w:space="0"/>
                  </w:tcBorders>
                  <w:vAlign w:val="center"/>
                </w:tcPr>
                <w:p w14:paraId="40BBF708">
                  <w:pPr>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最大落地浓度</w:t>
                  </w:r>
                </w:p>
              </w:tc>
              <w:tc>
                <w:tcPr>
                  <w:tcW w:w="895" w:type="dxa"/>
                  <w:tcBorders>
                    <w:top w:val="single" w:color="auto" w:sz="4" w:space="0"/>
                    <w:left w:val="single" w:color="auto" w:sz="4" w:space="0"/>
                    <w:bottom w:val="single" w:color="auto" w:sz="4" w:space="0"/>
                    <w:right w:val="single" w:color="auto" w:sz="4" w:space="0"/>
                  </w:tcBorders>
                  <w:vAlign w:val="center"/>
                </w:tcPr>
                <w:p w14:paraId="62A5C5AC">
                  <w:pPr>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占标率</w:t>
                  </w:r>
                </w:p>
              </w:tc>
              <w:tc>
                <w:tcPr>
                  <w:tcW w:w="1344" w:type="dxa"/>
                  <w:tcBorders>
                    <w:top w:val="single" w:color="auto" w:sz="4" w:space="0"/>
                    <w:left w:val="single" w:color="auto" w:sz="4" w:space="0"/>
                    <w:bottom w:val="single" w:color="auto" w:sz="4" w:space="0"/>
                    <w:right w:val="single" w:color="auto" w:sz="4" w:space="0"/>
                  </w:tcBorders>
                  <w:vAlign w:val="center"/>
                </w:tcPr>
                <w:p w14:paraId="17AF72AC">
                  <w:pPr>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大气防护距离</w:t>
                  </w:r>
                </w:p>
              </w:tc>
            </w:tr>
            <w:tr w14:paraId="46B65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jc w:val="center"/>
              </w:trPr>
              <w:tc>
                <w:tcPr>
                  <w:tcW w:w="1206" w:type="dxa"/>
                  <w:tcBorders>
                    <w:top w:val="single" w:color="000000" w:sz="4" w:space="0"/>
                    <w:left w:val="single" w:color="000000" w:sz="4" w:space="0"/>
                    <w:right w:val="single" w:color="000000" w:sz="4" w:space="0"/>
                  </w:tcBorders>
                  <w:vAlign w:val="center"/>
                </w:tcPr>
                <w:p w14:paraId="31E22613">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生产车间</w:t>
                  </w:r>
                </w:p>
              </w:tc>
              <w:tc>
                <w:tcPr>
                  <w:tcW w:w="1061" w:type="dxa"/>
                  <w:tcBorders>
                    <w:top w:val="single" w:color="000000" w:sz="4" w:space="0"/>
                    <w:left w:val="single" w:color="000000" w:sz="4" w:space="0"/>
                    <w:bottom w:val="single" w:color="000000" w:sz="4" w:space="0"/>
                    <w:right w:val="single" w:color="000000" w:sz="4" w:space="0"/>
                  </w:tcBorders>
                  <w:vAlign w:val="center"/>
                </w:tcPr>
                <w:p w14:paraId="2263067F">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颗粒物</w:t>
                  </w:r>
                </w:p>
              </w:tc>
              <w:tc>
                <w:tcPr>
                  <w:tcW w:w="1437" w:type="dxa"/>
                  <w:tcBorders>
                    <w:top w:val="single" w:color="000000" w:sz="4" w:space="0"/>
                    <w:left w:val="single" w:color="000000" w:sz="4" w:space="0"/>
                    <w:bottom w:val="single" w:color="000000" w:sz="4" w:space="0"/>
                    <w:right w:val="single" w:color="000000" w:sz="4" w:space="0"/>
                  </w:tcBorders>
                  <w:vAlign w:val="center"/>
                </w:tcPr>
                <w:p w14:paraId="14D8AC91">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0.167</w:t>
                  </w:r>
                  <w:r>
                    <w:rPr>
                      <w:rFonts w:hint="eastAsia" w:ascii="宋体" w:hAnsi="宋体" w:eastAsia="宋体" w:cs="宋体"/>
                      <w:color w:val="auto"/>
                      <w:sz w:val="21"/>
                      <w:szCs w:val="21"/>
                    </w:rPr>
                    <w:t>kg/h</w:t>
                  </w:r>
                </w:p>
              </w:tc>
              <w:tc>
                <w:tcPr>
                  <w:tcW w:w="1404" w:type="dxa"/>
                  <w:tcBorders>
                    <w:top w:val="single" w:color="000000" w:sz="4" w:space="0"/>
                    <w:left w:val="single" w:color="000000" w:sz="4" w:space="0"/>
                    <w:bottom w:val="single" w:color="000000" w:sz="4" w:space="0"/>
                    <w:right w:val="single" w:color="000000" w:sz="4" w:space="0"/>
                  </w:tcBorders>
                  <w:vAlign w:val="center"/>
                </w:tcPr>
                <w:p w14:paraId="5E3635F6">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0.9mg/m³</w:t>
                  </w:r>
                </w:p>
              </w:tc>
              <w:tc>
                <w:tcPr>
                  <w:tcW w:w="1724" w:type="dxa"/>
                  <w:tcBorders>
                    <w:top w:val="single" w:color="000000" w:sz="4" w:space="0"/>
                    <w:left w:val="single" w:color="000000" w:sz="4" w:space="0"/>
                    <w:bottom w:val="single" w:color="000000" w:sz="4" w:space="0"/>
                    <w:right w:val="single" w:color="000000" w:sz="4" w:space="0"/>
                  </w:tcBorders>
                  <w:vAlign w:val="center"/>
                </w:tcPr>
                <w:p w14:paraId="780BAA67">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w:t>
                  </w:r>
                  <w:r>
                    <w:rPr>
                      <w:rFonts w:hint="eastAsia" w:ascii="宋体" w:hAnsi="宋体" w:eastAsia="宋体" w:cs="宋体"/>
                      <w:color w:val="auto"/>
                      <w:sz w:val="21"/>
                      <w:szCs w:val="21"/>
                      <w:lang w:val="en-US" w:eastAsia="zh-CN"/>
                    </w:rPr>
                    <w:t>03293</w:t>
                  </w:r>
                  <w:r>
                    <w:rPr>
                      <w:rFonts w:hint="eastAsia" w:ascii="宋体" w:hAnsi="宋体" w:eastAsia="宋体" w:cs="宋体"/>
                      <w:color w:val="auto"/>
                      <w:sz w:val="21"/>
                      <w:szCs w:val="21"/>
                    </w:rPr>
                    <w:t>mg/m³</w:t>
                  </w:r>
                </w:p>
              </w:tc>
              <w:tc>
                <w:tcPr>
                  <w:tcW w:w="895" w:type="dxa"/>
                  <w:tcBorders>
                    <w:top w:val="single" w:color="000000" w:sz="4" w:space="0"/>
                    <w:left w:val="single" w:color="000000" w:sz="4" w:space="0"/>
                    <w:bottom w:val="single" w:color="000000" w:sz="4" w:space="0"/>
                    <w:right w:val="single" w:color="000000" w:sz="4" w:space="0"/>
                  </w:tcBorders>
                  <w:vAlign w:val="center"/>
                </w:tcPr>
                <w:p w14:paraId="68FF4AF0">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3.66</w:t>
                  </w:r>
                  <w:r>
                    <w:rPr>
                      <w:rFonts w:hint="eastAsia" w:ascii="宋体" w:hAnsi="宋体" w:eastAsia="宋体" w:cs="宋体"/>
                      <w:color w:val="auto"/>
                      <w:sz w:val="21"/>
                      <w:szCs w:val="21"/>
                    </w:rPr>
                    <w:t>%</w:t>
                  </w:r>
                </w:p>
              </w:tc>
              <w:tc>
                <w:tcPr>
                  <w:tcW w:w="1344" w:type="dxa"/>
                  <w:tcBorders>
                    <w:top w:val="single" w:color="000000" w:sz="4" w:space="0"/>
                    <w:left w:val="single" w:color="000000" w:sz="4" w:space="0"/>
                    <w:bottom w:val="single" w:color="000000" w:sz="4" w:space="0"/>
                    <w:right w:val="single" w:color="000000" w:sz="4" w:space="0"/>
                  </w:tcBorders>
                  <w:vAlign w:val="center"/>
                </w:tcPr>
                <w:p w14:paraId="797DBA1C">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无超标点</w:t>
                  </w:r>
                </w:p>
              </w:tc>
            </w:tr>
          </w:tbl>
          <w:p w14:paraId="6896F133">
            <w:pPr>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通过推荐模式计算项目无组织排放的颗粒物</w:t>
            </w:r>
            <w:r>
              <w:rPr>
                <w:rFonts w:hint="eastAsia" w:ascii="宋体" w:hAnsi="宋体" w:eastAsia="宋体" w:cs="宋体"/>
                <w:color w:val="auto"/>
                <w:sz w:val="24"/>
                <w:szCs w:val="24"/>
                <w:lang w:eastAsia="zh-CN"/>
              </w:rPr>
              <w:t>及有机废气</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生产车间</w:t>
            </w:r>
            <w:r>
              <w:rPr>
                <w:rFonts w:hint="eastAsia" w:ascii="宋体" w:hAnsi="宋体" w:eastAsia="宋体" w:cs="宋体"/>
                <w:color w:val="auto"/>
                <w:sz w:val="24"/>
                <w:szCs w:val="24"/>
              </w:rPr>
              <w:t>无组织颗粒物的</w:t>
            </w:r>
            <w:r>
              <w:rPr>
                <w:rFonts w:hint="eastAsia" w:ascii="宋体" w:hAnsi="宋体" w:eastAsia="宋体" w:cs="宋体"/>
                <w:color w:val="auto"/>
                <w:sz w:val="24"/>
                <w:szCs w:val="24"/>
                <w:lang w:eastAsia="zh-CN"/>
              </w:rPr>
              <w:t>排放</w:t>
            </w:r>
            <w:r>
              <w:rPr>
                <w:rFonts w:hint="eastAsia" w:ascii="宋体" w:hAnsi="宋体" w:eastAsia="宋体" w:cs="宋体"/>
                <w:color w:val="auto"/>
                <w:sz w:val="24"/>
                <w:szCs w:val="24"/>
              </w:rPr>
              <w:t>最大落地浓度为0.</w:t>
            </w:r>
            <w:r>
              <w:rPr>
                <w:rFonts w:hint="eastAsia" w:ascii="宋体" w:hAnsi="宋体" w:eastAsia="宋体" w:cs="宋体"/>
                <w:color w:val="auto"/>
                <w:sz w:val="24"/>
                <w:szCs w:val="24"/>
                <w:lang w:val="en-US" w:eastAsia="zh-CN"/>
              </w:rPr>
              <w:t>03293</w:t>
            </w:r>
            <w:r>
              <w:rPr>
                <w:rFonts w:hint="eastAsia" w:ascii="宋体" w:hAnsi="宋体" w:eastAsia="宋体" w:cs="宋体"/>
                <w:color w:val="auto"/>
                <w:sz w:val="24"/>
                <w:szCs w:val="24"/>
              </w:rPr>
              <w:t>mg/m³，占标率为</w:t>
            </w:r>
            <w:r>
              <w:rPr>
                <w:rFonts w:hint="eastAsia" w:ascii="宋体" w:hAnsi="宋体" w:eastAsia="宋体" w:cs="宋体"/>
                <w:color w:val="auto"/>
                <w:sz w:val="24"/>
                <w:szCs w:val="24"/>
                <w:lang w:val="en-US" w:eastAsia="zh-CN"/>
              </w:rPr>
              <w:t>3.66</w:t>
            </w:r>
            <w:r>
              <w:rPr>
                <w:rFonts w:hint="eastAsia" w:ascii="宋体" w:hAnsi="宋体" w:eastAsia="宋体" w:cs="宋体"/>
                <w:color w:val="auto"/>
                <w:sz w:val="24"/>
                <w:szCs w:val="24"/>
              </w:rPr>
              <w:t>%；由此可知项目</w:t>
            </w:r>
            <w:r>
              <w:rPr>
                <w:rFonts w:hint="eastAsia" w:ascii="宋体" w:hAnsi="宋体" w:eastAsia="宋体" w:cs="宋体"/>
                <w:color w:val="auto"/>
                <w:sz w:val="24"/>
                <w:szCs w:val="24"/>
                <w:lang w:eastAsia="zh-CN"/>
              </w:rPr>
              <w:t>大气污染物</w:t>
            </w:r>
            <w:r>
              <w:rPr>
                <w:rFonts w:hint="eastAsia" w:ascii="宋体" w:hAnsi="宋体" w:eastAsia="宋体" w:cs="宋体"/>
                <w:color w:val="auto"/>
                <w:sz w:val="24"/>
                <w:szCs w:val="24"/>
              </w:rPr>
              <w:t>无组织排放在厂界附近均不会出现超标点，不需要设置大气环境防护距离。</w:t>
            </w:r>
          </w:p>
          <w:p w14:paraId="5495974D">
            <w:pPr>
              <w:pageBreakBefore w:val="0"/>
              <w:kinsoku/>
              <w:wordWrap/>
              <w:overflowPunct/>
              <w:topLinePunct w:val="0"/>
              <w:bidi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 7 \* GB3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rPr>
              <w:t>⑦</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rPr>
              <w:t>卫生防护距离</w:t>
            </w:r>
          </w:p>
          <w:p w14:paraId="7A4DC999">
            <w:pPr>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①根据现行的《制定地方大气污染物排放标准的技术方法》（GB/T 3840-1991），各类工业、企业卫生防护距离用下式计算。</w:t>
            </w:r>
          </w:p>
          <w:p w14:paraId="51F174AC">
            <w:pPr>
              <w:pageBreakBefore w:val="0"/>
              <w:kinsoku/>
              <w:wordWrap/>
              <w:overflowPunct/>
              <w:topLinePunct w:val="0"/>
              <w:bidi w:val="0"/>
              <w:adjustRightInd w:val="0"/>
              <w:spacing w:before="163" w:after="163"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object>
                <v:shape id="_x0000_i1032" o:spt="75" type="#_x0000_t75" style="height:35.25pt;width:128.95pt;" o:ole="t" filled="f" o:preferrelative="t" stroked="f" coordsize="21600,21600">
                  <v:path/>
                  <v:fill on="f" focussize="0,0"/>
                  <v:stroke on="f"/>
                  <v:imagedata r:id="rId24" o:title=""/>
                  <o:lock v:ext="edit" aspectratio="t"/>
                  <w10:wrap type="none"/>
                  <w10:anchorlock/>
                </v:shape>
                <o:OLEObject Type="Embed" ProgID="Equation.3" ShapeID="_x0000_i1032" DrawAspect="Content" ObjectID="_1468075732" r:id="rId23">
                  <o:LockedField>false</o:LockedField>
                </o:OLEObject>
              </w:object>
            </w:r>
          </w:p>
          <w:p w14:paraId="3587B7CF">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bidi="ar"/>
              </w:rPr>
              <w:t>式中：</w:t>
            </w:r>
          </w:p>
          <w:p w14:paraId="3241656A">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bidi="ar"/>
              </w:rPr>
              <w:t xml:space="preserve">        Q</w:t>
            </w:r>
            <w:r>
              <w:rPr>
                <w:rFonts w:hint="eastAsia" w:ascii="宋体" w:hAnsi="宋体" w:eastAsia="宋体" w:cs="宋体"/>
                <w:color w:val="auto"/>
                <w:kern w:val="2"/>
                <w:sz w:val="24"/>
                <w:szCs w:val="24"/>
                <w:vertAlign w:val="subscript"/>
                <w:lang w:val="en-US" w:eastAsia="zh-CN" w:bidi="ar"/>
              </w:rPr>
              <w:t>C</w:t>
            </w:r>
            <w:r>
              <w:rPr>
                <w:rFonts w:hint="eastAsia" w:ascii="宋体" w:hAnsi="宋体" w:eastAsia="宋体" w:cs="宋体"/>
                <w:color w:val="auto"/>
                <w:kern w:val="2"/>
                <w:sz w:val="24"/>
                <w:szCs w:val="24"/>
                <w:lang w:val="en-US" w:eastAsia="zh-CN" w:bidi="ar"/>
              </w:rPr>
              <w:t>－污染物的排放量，g/s；</w:t>
            </w:r>
          </w:p>
          <w:p w14:paraId="489A2AF6">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bidi="ar"/>
              </w:rPr>
              <w:t xml:space="preserve">        Cm－污染物的标准浓度限值，mg/m</w:t>
            </w:r>
            <w:r>
              <w:rPr>
                <w:rFonts w:hint="eastAsia" w:ascii="宋体" w:hAnsi="宋体" w:eastAsia="宋体" w:cs="宋体"/>
                <w:color w:val="auto"/>
                <w:kern w:val="2"/>
                <w:sz w:val="24"/>
                <w:szCs w:val="24"/>
                <w:vertAlign w:val="superscript"/>
                <w:lang w:val="en-US" w:eastAsia="zh-CN" w:bidi="ar"/>
              </w:rPr>
              <w:t>3</w:t>
            </w:r>
            <w:r>
              <w:rPr>
                <w:rFonts w:hint="eastAsia" w:ascii="宋体" w:hAnsi="宋体" w:eastAsia="宋体" w:cs="宋体"/>
                <w:color w:val="auto"/>
                <w:kern w:val="2"/>
                <w:sz w:val="24"/>
                <w:szCs w:val="24"/>
                <w:lang w:val="en-US" w:eastAsia="zh-CN" w:bidi="ar"/>
              </w:rPr>
              <w:t>；</w:t>
            </w:r>
          </w:p>
          <w:p w14:paraId="46E20ABA">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bidi="ar"/>
              </w:rPr>
              <w:t xml:space="preserve">        L－卫生防护距离，m；</w:t>
            </w:r>
          </w:p>
          <w:p w14:paraId="0851FC1D">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bidi="ar"/>
              </w:rPr>
              <w:t xml:space="preserve">        r－生产单元的等效半径，m；</w:t>
            </w:r>
          </w:p>
          <w:p w14:paraId="35B0A017">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bidi="ar"/>
              </w:rPr>
              <w:t xml:space="preserve">        A、B、C、D－计算系数，从GB/T13201-91中查取。</w:t>
            </w:r>
          </w:p>
          <w:p w14:paraId="600234F6">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其参数选取及计算结果见表7-5。</w:t>
            </w:r>
          </w:p>
          <w:p w14:paraId="72F93638">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right="0" w:rightChars="0"/>
              <w:jc w:val="center"/>
              <w:textAlignment w:val="auto"/>
              <w:outlineLvl w:val="9"/>
              <w:rPr>
                <w:rFonts w:hint="eastAsia" w:ascii="宋体" w:hAnsi="宋体" w:eastAsia="宋体" w:cs="宋体"/>
                <w:b/>
                <w:bCs/>
                <w:color w:val="auto"/>
                <w:kern w:val="2"/>
                <w:sz w:val="21"/>
                <w:szCs w:val="21"/>
                <w:lang w:val="en-US" w:eastAsia="zh-CN" w:bidi="ar"/>
              </w:rPr>
            </w:pPr>
            <w:r>
              <w:rPr>
                <w:rFonts w:hint="eastAsia" w:ascii="宋体" w:hAnsi="宋体" w:eastAsia="宋体" w:cs="宋体"/>
                <w:b/>
                <w:bCs/>
                <w:color w:val="auto"/>
                <w:kern w:val="2"/>
                <w:sz w:val="21"/>
                <w:szCs w:val="21"/>
                <w:lang w:val="en-US" w:eastAsia="zh-CN" w:bidi="ar"/>
              </w:rPr>
              <w:t>表7-5  卫生防护距离参数选择及计算结果</w:t>
            </w:r>
          </w:p>
          <w:tbl>
            <w:tblPr>
              <w:tblStyle w:val="20"/>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907"/>
              <w:gridCol w:w="1281"/>
              <w:gridCol w:w="1281"/>
              <w:gridCol w:w="1177"/>
              <w:gridCol w:w="1396"/>
              <w:gridCol w:w="1500"/>
              <w:gridCol w:w="1314"/>
            </w:tblGrid>
            <w:tr w14:paraId="7F49F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14:paraId="6D25EEF9">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预测因子</w:t>
                  </w:r>
                </w:p>
              </w:tc>
              <w:tc>
                <w:tcPr>
                  <w:tcW w:w="907" w:type="dxa"/>
                  <w:tcBorders>
                    <w:top w:val="single" w:color="auto" w:sz="4" w:space="0"/>
                    <w:left w:val="nil"/>
                    <w:bottom w:val="single" w:color="auto" w:sz="4" w:space="0"/>
                    <w:right w:val="single" w:color="auto" w:sz="4" w:space="0"/>
                  </w:tcBorders>
                  <w:vAlign w:val="center"/>
                </w:tcPr>
                <w:p w14:paraId="3BA8BBC4">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排放源面积（m</w:t>
                  </w:r>
                  <w:r>
                    <w:rPr>
                      <w:rFonts w:hint="eastAsia" w:ascii="宋体" w:hAnsi="宋体" w:eastAsia="宋体" w:cs="宋体"/>
                      <w:b w:val="0"/>
                      <w:color w:val="auto"/>
                      <w:kern w:val="2"/>
                      <w:sz w:val="21"/>
                      <w:szCs w:val="21"/>
                      <w:vertAlign w:val="superscript"/>
                      <w:lang w:val="en-US" w:eastAsia="zh-CN" w:bidi="ar"/>
                    </w:rPr>
                    <w:t>2</w:t>
                  </w:r>
                  <w:r>
                    <w:rPr>
                      <w:rFonts w:hint="eastAsia" w:ascii="宋体" w:hAnsi="宋体" w:eastAsia="宋体" w:cs="宋体"/>
                      <w:b w:val="0"/>
                      <w:color w:val="auto"/>
                      <w:kern w:val="2"/>
                      <w:sz w:val="21"/>
                      <w:szCs w:val="21"/>
                      <w:lang w:val="en-US" w:eastAsia="zh-CN" w:bidi="ar"/>
                    </w:rPr>
                    <w:t>）</w:t>
                  </w:r>
                </w:p>
              </w:tc>
              <w:tc>
                <w:tcPr>
                  <w:tcW w:w="1281" w:type="dxa"/>
                  <w:tcBorders>
                    <w:top w:val="single" w:color="auto" w:sz="4" w:space="0"/>
                    <w:left w:val="nil"/>
                    <w:bottom w:val="single" w:color="auto" w:sz="4" w:space="0"/>
                    <w:right w:val="single" w:color="auto" w:sz="4" w:space="0"/>
                  </w:tcBorders>
                  <w:vAlign w:val="center"/>
                </w:tcPr>
                <w:p w14:paraId="49905B6A">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近五年平均风速（m/s）</w:t>
                  </w:r>
                </w:p>
              </w:tc>
              <w:tc>
                <w:tcPr>
                  <w:tcW w:w="1281" w:type="dxa"/>
                  <w:tcBorders>
                    <w:top w:val="single" w:color="auto" w:sz="4" w:space="0"/>
                    <w:left w:val="nil"/>
                    <w:bottom w:val="single" w:color="auto" w:sz="4" w:space="0"/>
                    <w:right w:val="single" w:color="auto" w:sz="4" w:space="0"/>
                  </w:tcBorders>
                  <w:vAlign w:val="center"/>
                </w:tcPr>
                <w:p w14:paraId="0F0D61EB">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污染物排放速率（kg/h）</w:t>
                  </w:r>
                </w:p>
              </w:tc>
              <w:tc>
                <w:tcPr>
                  <w:tcW w:w="1177" w:type="dxa"/>
                  <w:tcBorders>
                    <w:top w:val="single" w:color="auto" w:sz="4" w:space="0"/>
                    <w:left w:val="nil"/>
                    <w:bottom w:val="single" w:color="auto" w:sz="4" w:space="0"/>
                    <w:right w:val="single" w:color="auto" w:sz="4" w:space="0"/>
                  </w:tcBorders>
                  <w:vAlign w:val="center"/>
                </w:tcPr>
                <w:p w14:paraId="6EBA1810">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评价标准（mg/m</w:t>
                  </w:r>
                  <w:r>
                    <w:rPr>
                      <w:rFonts w:hint="eastAsia" w:ascii="宋体" w:hAnsi="宋体" w:eastAsia="宋体" w:cs="宋体"/>
                      <w:b w:val="0"/>
                      <w:color w:val="auto"/>
                      <w:kern w:val="2"/>
                      <w:sz w:val="21"/>
                      <w:szCs w:val="21"/>
                      <w:vertAlign w:val="superscript"/>
                      <w:lang w:val="en-US" w:eastAsia="zh-CN" w:bidi="ar"/>
                    </w:rPr>
                    <w:t>3</w:t>
                  </w:r>
                  <w:r>
                    <w:rPr>
                      <w:rFonts w:hint="eastAsia" w:ascii="宋体" w:hAnsi="宋体" w:eastAsia="宋体" w:cs="宋体"/>
                      <w:b w:val="0"/>
                      <w:color w:val="auto"/>
                      <w:kern w:val="2"/>
                      <w:sz w:val="21"/>
                      <w:szCs w:val="21"/>
                      <w:lang w:val="en-US" w:eastAsia="zh-CN" w:bidi="ar"/>
                    </w:rPr>
                    <w:t>）</w:t>
                  </w:r>
                </w:p>
              </w:tc>
              <w:tc>
                <w:tcPr>
                  <w:tcW w:w="1396" w:type="dxa"/>
                  <w:tcBorders>
                    <w:top w:val="single" w:color="auto" w:sz="4" w:space="0"/>
                    <w:left w:val="nil"/>
                    <w:bottom w:val="single" w:color="auto" w:sz="4" w:space="0"/>
                    <w:right w:val="single" w:color="auto" w:sz="4" w:space="0"/>
                  </w:tcBorders>
                  <w:vAlign w:val="center"/>
                </w:tcPr>
                <w:p w14:paraId="335AB35F">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排气筒污染物排放量</w:t>
                  </w:r>
                </w:p>
              </w:tc>
              <w:tc>
                <w:tcPr>
                  <w:tcW w:w="1500" w:type="dxa"/>
                  <w:tcBorders>
                    <w:top w:val="single" w:color="auto" w:sz="4" w:space="0"/>
                    <w:left w:val="nil"/>
                    <w:bottom w:val="single" w:color="auto" w:sz="4" w:space="0"/>
                    <w:right w:val="single" w:color="auto" w:sz="4" w:space="0"/>
                  </w:tcBorders>
                  <w:vAlign w:val="center"/>
                </w:tcPr>
                <w:p w14:paraId="57B7F06B">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卫生防护距离计算结果（m）</w:t>
                  </w:r>
                </w:p>
              </w:tc>
              <w:tc>
                <w:tcPr>
                  <w:tcW w:w="1314" w:type="dxa"/>
                  <w:tcBorders>
                    <w:top w:val="single" w:color="auto" w:sz="4" w:space="0"/>
                    <w:left w:val="nil"/>
                    <w:bottom w:val="single" w:color="auto" w:sz="4" w:space="0"/>
                    <w:right w:val="single" w:color="auto" w:sz="4" w:space="0"/>
                  </w:tcBorders>
                  <w:vAlign w:val="center"/>
                </w:tcPr>
                <w:p w14:paraId="5EE5B6BB">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提级后防护距离（m）</w:t>
                  </w:r>
                </w:p>
              </w:tc>
            </w:tr>
            <w:tr w14:paraId="3FEF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14:paraId="5B1ABA37">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粉尘</w:t>
                  </w:r>
                </w:p>
              </w:tc>
              <w:tc>
                <w:tcPr>
                  <w:tcW w:w="907" w:type="dxa"/>
                  <w:tcBorders>
                    <w:top w:val="single" w:color="auto" w:sz="4" w:space="0"/>
                    <w:left w:val="nil"/>
                    <w:bottom w:val="single" w:color="auto" w:sz="4" w:space="0"/>
                    <w:right w:val="single" w:color="auto" w:sz="4" w:space="0"/>
                  </w:tcBorders>
                  <w:vAlign w:val="center"/>
                </w:tcPr>
                <w:p w14:paraId="55286005">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lang w:val="en-US"/>
                    </w:rPr>
                  </w:pPr>
                  <w:r>
                    <w:rPr>
                      <w:rFonts w:hint="eastAsia" w:ascii="宋体" w:hAnsi="宋体" w:eastAsia="宋体" w:cs="宋体"/>
                      <w:b w:val="0"/>
                      <w:color w:val="auto"/>
                      <w:kern w:val="2"/>
                      <w:sz w:val="21"/>
                      <w:szCs w:val="21"/>
                      <w:lang w:val="en-US" w:eastAsia="zh-CN" w:bidi="ar"/>
                    </w:rPr>
                    <w:t>5120</w:t>
                  </w:r>
                </w:p>
              </w:tc>
              <w:tc>
                <w:tcPr>
                  <w:tcW w:w="1281" w:type="dxa"/>
                  <w:tcBorders>
                    <w:top w:val="single" w:color="auto" w:sz="4" w:space="0"/>
                    <w:left w:val="nil"/>
                    <w:bottom w:val="single" w:color="auto" w:sz="4" w:space="0"/>
                    <w:right w:val="single" w:color="auto" w:sz="4" w:space="0"/>
                  </w:tcBorders>
                  <w:vAlign w:val="center"/>
                </w:tcPr>
                <w:p w14:paraId="6293AB66">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lang w:val="en-US"/>
                    </w:rPr>
                  </w:pPr>
                  <w:r>
                    <w:rPr>
                      <w:rFonts w:hint="eastAsia" w:ascii="宋体" w:hAnsi="宋体" w:eastAsia="宋体" w:cs="宋体"/>
                      <w:b w:val="0"/>
                      <w:color w:val="auto"/>
                      <w:kern w:val="2"/>
                      <w:sz w:val="21"/>
                      <w:szCs w:val="21"/>
                      <w:lang w:val="en-US" w:eastAsia="zh-CN" w:bidi="ar"/>
                    </w:rPr>
                    <w:t>1.1</w:t>
                  </w:r>
                </w:p>
              </w:tc>
              <w:tc>
                <w:tcPr>
                  <w:tcW w:w="1281" w:type="dxa"/>
                  <w:tcBorders>
                    <w:top w:val="single" w:color="auto" w:sz="4" w:space="0"/>
                    <w:left w:val="nil"/>
                    <w:bottom w:val="single" w:color="auto" w:sz="4" w:space="0"/>
                    <w:right w:val="single" w:color="auto" w:sz="4" w:space="0"/>
                  </w:tcBorders>
                  <w:vAlign w:val="center"/>
                </w:tcPr>
                <w:p w14:paraId="6E41672A">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lang w:val="en-US"/>
                    </w:rPr>
                  </w:pPr>
                  <w:r>
                    <w:rPr>
                      <w:rFonts w:hint="eastAsia" w:ascii="宋体" w:hAnsi="宋体" w:eastAsia="宋体" w:cs="宋体"/>
                      <w:b w:val="0"/>
                      <w:color w:val="auto"/>
                      <w:kern w:val="2"/>
                      <w:sz w:val="21"/>
                      <w:szCs w:val="21"/>
                      <w:lang w:val="en-US" w:eastAsia="zh-CN" w:bidi="ar"/>
                    </w:rPr>
                    <w:t>0.167</w:t>
                  </w:r>
                </w:p>
              </w:tc>
              <w:tc>
                <w:tcPr>
                  <w:tcW w:w="1177" w:type="dxa"/>
                  <w:tcBorders>
                    <w:top w:val="single" w:color="auto" w:sz="4" w:space="0"/>
                    <w:left w:val="nil"/>
                    <w:bottom w:val="single" w:color="auto" w:sz="4" w:space="0"/>
                    <w:right w:val="single" w:color="auto" w:sz="4" w:space="0"/>
                  </w:tcBorders>
                  <w:vAlign w:val="center"/>
                </w:tcPr>
                <w:p w14:paraId="75DC3193">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0.9</w:t>
                  </w:r>
                </w:p>
              </w:tc>
              <w:tc>
                <w:tcPr>
                  <w:tcW w:w="1396" w:type="dxa"/>
                  <w:tcBorders>
                    <w:top w:val="single" w:color="auto" w:sz="4" w:space="0"/>
                    <w:left w:val="nil"/>
                    <w:bottom w:val="single" w:color="auto" w:sz="4" w:space="0"/>
                    <w:right w:val="single" w:color="auto" w:sz="4" w:space="0"/>
                  </w:tcBorders>
                  <w:vAlign w:val="center"/>
                </w:tcPr>
                <w:p w14:paraId="187B1280">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小于允许排量的1/3</w:t>
                  </w:r>
                </w:p>
              </w:tc>
              <w:tc>
                <w:tcPr>
                  <w:tcW w:w="1500" w:type="dxa"/>
                  <w:tcBorders>
                    <w:top w:val="single" w:color="auto" w:sz="4" w:space="0"/>
                    <w:left w:val="nil"/>
                    <w:bottom w:val="single" w:color="auto" w:sz="4" w:space="0"/>
                    <w:right w:val="single" w:color="auto" w:sz="4" w:space="0"/>
                  </w:tcBorders>
                  <w:vAlign w:val="center"/>
                </w:tcPr>
                <w:p w14:paraId="256DD711">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lang w:val="en-US"/>
                    </w:rPr>
                  </w:pPr>
                  <w:r>
                    <w:rPr>
                      <w:rFonts w:hint="eastAsia" w:ascii="宋体" w:hAnsi="宋体" w:eastAsia="宋体" w:cs="宋体"/>
                      <w:b w:val="0"/>
                      <w:color w:val="auto"/>
                      <w:kern w:val="2"/>
                      <w:sz w:val="21"/>
                      <w:szCs w:val="21"/>
                      <w:lang w:val="en-US" w:eastAsia="zh-CN" w:bidi="ar"/>
                    </w:rPr>
                    <w:t>7.81</w:t>
                  </w:r>
                </w:p>
              </w:tc>
              <w:tc>
                <w:tcPr>
                  <w:tcW w:w="1314" w:type="dxa"/>
                  <w:tcBorders>
                    <w:top w:val="single" w:color="auto" w:sz="4" w:space="0"/>
                    <w:left w:val="nil"/>
                    <w:bottom w:val="single" w:color="auto" w:sz="4" w:space="0"/>
                    <w:right w:val="single" w:color="auto" w:sz="4" w:space="0"/>
                  </w:tcBorders>
                  <w:vAlign w:val="center"/>
                </w:tcPr>
                <w:p w14:paraId="1FD3D0E0">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val="0"/>
                      <w:color w:val="auto"/>
                      <w:kern w:val="2"/>
                      <w:sz w:val="21"/>
                      <w:szCs w:val="21"/>
                    </w:rPr>
                  </w:pPr>
                  <w:r>
                    <w:rPr>
                      <w:rFonts w:hint="eastAsia" w:ascii="宋体" w:hAnsi="宋体" w:eastAsia="宋体" w:cs="宋体"/>
                      <w:b w:val="0"/>
                      <w:color w:val="auto"/>
                      <w:kern w:val="2"/>
                      <w:sz w:val="21"/>
                      <w:szCs w:val="21"/>
                      <w:lang w:val="en-US" w:eastAsia="zh-CN" w:bidi="ar"/>
                    </w:rPr>
                    <w:t>50</w:t>
                  </w:r>
                </w:p>
              </w:tc>
            </w:tr>
          </w:tbl>
          <w:p w14:paraId="39574996">
            <w:pPr>
              <w:spacing w:line="360" w:lineRule="auto"/>
              <w:ind w:firstLine="480"/>
              <w:rPr>
                <w:rFonts w:hint="eastAsia" w:ascii="宋体" w:hAnsi="宋体" w:eastAsia="宋体" w:cs="宋体"/>
                <w:color w:val="auto"/>
                <w:sz w:val="24"/>
                <w:szCs w:val="24"/>
              </w:rPr>
            </w:pPr>
            <w:r>
              <w:rPr>
                <w:rFonts w:hint="eastAsia" w:ascii="宋体" w:hAnsi="宋体" w:eastAsia="宋体" w:cs="宋体"/>
                <w:b w:val="0"/>
                <w:color w:val="auto"/>
                <w:kern w:val="2"/>
                <w:sz w:val="24"/>
                <w:szCs w:val="24"/>
                <w:lang w:val="en-US" w:eastAsia="zh-CN" w:bidi="ar"/>
              </w:rPr>
              <w:t>经计算，项目以生产车间为无组织排放面源卫生防护距离计算结果小于50m，经提级后卫生防护距离为50m，</w:t>
            </w:r>
            <w:r>
              <w:rPr>
                <w:rFonts w:hint="eastAsia" w:ascii="宋体" w:hAnsi="宋体" w:eastAsia="宋体" w:cs="宋体"/>
                <w:color w:val="auto"/>
                <w:sz w:val="24"/>
              </w:rPr>
              <w:t>环评建议本项目卫生防护距离为</w:t>
            </w:r>
            <w:r>
              <w:rPr>
                <w:rFonts w:hint="eastAsia" w:ascii="宋体" w:hAnsi="宋体" w:eastAsia="宋体" w:cs="宋体"/>
                <w:color w:val="auto"/>
                <w:sz w:val="24"/>
                <w:lang w:val="en-US" w:eastAsia="zh-CN"/>
              </w:rPr>
              <w:t>50</w:t>
            </w:r>
            <w:r>
              <w:rPr>
                <w:rFonts w:hint="eastAsia" w:ascii="宋体" w:hAnsi="宋体" w:eastAsia="宋体" w:cs="宋体"/>
                <w:color w:val="auto"/>
                <w:sz w:val="24"/>
              </w:rPr>
              <w:t>m，供环评审批部门决策参考</w:t>
            </w:r>
            <w:r>
              <w:rPr>
                <w:rFonts w:hint="eastAsia" w:ascii="宋体" w:hAnsi="宋体" w:eastAsia="宋体" w:cs="宋体"/>
                <w:b w:val="0"/>
                <w:color w:val="auto"/>
                <w:kern w:val="2"/>
                <w:sz w:val="24"/>
                <w:szCs w:val="24"/>
                <w:lang w:val="en-US" w:eastAsia="zh-CN" w:bidi="ar"/>
              </w:rPr>
              <w:t>。从外环境关系来看，卫生防护距离范围内无环境敏感点</w:t>
            </w:r>
            <w:r>
              <w:rPr>
                <w:rFonts w:hint="eastAsia" w:ascii="宋体" w:hAnsi="宋体" w:eastAsia="宋体" w:cs="宋体"/>
                <w:color w:val="auto"/>
                <w:sz w:val="24"/>
                <w:lang w:val="en-US" w:eastAsia="zh-CN"/>
              </w:rPr>
              <w:t>。</w:t>
            </w:r>
            <w:r>
              <w:rPr>
                <w:rFonts w:hint="eastAsia" w:ascii="宋体" w:hAnsi="宋体" w:eastAsia="宋体" w:cs="宋体"/>
                <w:color w:val="auto"/>
                <w:sz w:val="24"/>
                <w:szCs w:val="24"/>
              </w:rPr>
              <w:t>同时，本次环评要求今后不得在卫生防护距离范围内建设文教、卫生和机关办公楼职工住宅楼等永久性生活居住及三产类设施。</w:t>
            </w:r>
          </w:p>
          <w:p w14:paraId="6B3E83A9">
            <w:pPr>
              <w:spacing w:line="360" w:lineRule="auto"/>
              <w:rPr>
                <w:rFonts w:hint="eastAsia" w:ascii="宋体" w:hAnsi="宋体" w:eastAsia="宋体" w:cs="宋体"/>
                <w:b/>
                <w:bCs/>
                <w:color w:val="auto"/>
                <w:sz w:val="24"/>
              </w:rPr>
            </w:pPr>
            <w:r>
              <w:rPr>
                <w:rFonts w:hint="eastAsia" w:ascii="宋体" w:hAnsi="宋体" w:eastAsia="宋体" w:cs="宋体"/>
                <w:b/>
                <w:color w:val="auto"/>
                <w:kern w:val="28"/>
                <w:sz w:val="24"/>
                <w:lang w:val="en-US" w:eastAsia="zh-CN"/>
              </w:rPr>
              <w:t>2</w:t>
            </w:r>
            <w:r>
              <w:rPr>
                <w:rFonts w:hint="eastAsia" w:ascii="宋体" w:hAnsi="宋体" w:eastAsia="宋体" w:cs="宋体"/>
                <w:b/>
                <w:color w:val="auto"/>
                <w:kern w:val="28"/>
                <w:sz w:val="24"/>
              </w:rPr>
              <w:t>、</w:t>
            </w:r>
            <w:r>
              <w:rPr>
                <w:rFonts w:hint="eastAsia" w:ascii="宋体" w:hAnsi="宋体" w:eastAsia="宋体" w:cs="宋体"/>
                <w:b/>
                <w:color w:val="auto"/>
                <w:kern w:val="28"/>
                <w:sz w:val="24"/>
                <w:lang w:eastAsia="zh-CN"/>
              </w:rPr>
              <w:t>地表水</w:t>
            </w:r>
            <w:r>
              <w:rPr>
                <w:rFonts w:hint="eastAsia" w:ascii="宋体" w:hAnsi="宋体" w:eastAsia="宋体" w:cs="宋体"/>
                <w:b/>
                <w:bCs/>
                <w:color w:val="auto"/>
                <w:sz w:val="24"/>
              </w:rPr>
              <w:t>环境影响分析</w:t>
            </w:r>
          </w:p>
          <w:p w14:paraId="6DEB2C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本项目的外排废水主要是职工生活污水（无生产性废水）。经工程分析可知本项目生活废水产生量为</w:t>
            </w:r>
            <w:r>
              <w:rPr>
                <w:rFonts w:hint="eastAsia" w:ascii="宋体" w:hAnsi="宋体" w:eastAsia="宋体" w:cs="宋体"/>
                <w:color w:val="auto"/>
                <w:sz w:val="24"/>
                <w:szCs w:val="24"/>
                <w:lang w:val="en-US" w:eastAsia="zh-CN"/>
              </w:rPr>
              <w:t>2.88</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864</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/a），COD、SS、BOD</w:t>
            </w:r>
            <w:r>
              <w:rPr>
                <w:rFonts w:hint="eastAsia" w:ascii="宋体" w:hAnsi="宋体" w:eastAsia="宋体" w:cs="宋体"/>
                <w:color w:val="auto"/>
                <w:sz w:val="24"/>
                <w:szCs w:val="24"/>
                <w:vertAlign w:val="subscript"/>
              </w:rPr>
              <w:t>5</w:t>
            </w:r>
            <w:r>
              <w:rPr>
                <w:rFonts w:hint="eastAsia" w:ascii="宋体" w:hAnsi="宋体" w:eastAsia="宋体" w:cs="宋体"/>
                <w:color w:val="auto"/>
                <w:sz w:val="24"/>
                <w:szCs w:val="24"/>
              </w:rPr>
              <w:t>和氨氮产生量分别为</w:t>
            </w:r>
            <w:r>
              <w:rPr>
                <w:rFonts w:hint="eastAsia" w:ascii="宋体" w:hAnsi="宋体" w:eastAsia="宋体" w:cs="宋体"/>
                <w:color w:val="auto"/>
                <w:sz w:val="24"/>
                <w:szCs w:val="24"/>
                <w:lang w:val="en-US" w:eastAsia="zh-CN"/>
              </w:rPr>
              <w:t>0.475</w:t>
            </w:r>
            <w:r>
              <w:rPr>
                <w:rFonts w:hint="eastAsia" w:ascii="宋体" w:hAnsi="宋体" w:eastAsia="宋体" w:cs="宋体"/>
                <w:color w:val="auto"/>
                <w:sz w:val="24"/>
                <w:szCs w:val="24"/>
              </w:rPr>
              <w:t>t/a、</w:t>
            </w:r>
            <w:r>
              <w:rPr>
                <w:rFonts w:hint="eastAsia" w:ascii="宋体" w:hAnsi="宋体" w:eastAsia="宋体" w:cs="宋体"/>
                <w:color w:val="auto"/>
                <w:sz w:val="24"/>
                <w:szCs w:val="24"/>
                <w:lang w:val="en-US" w:eastAsia="zh-CN"/>
              </w:rPr>
              <w:t>0.389</w:t>
            </w:r>
            <w:r>
              <w:rPr>
                <w:rFonts w:hint="eastAsia" w:ascii="宋体" w:hAnsi="宋体" w:eastAsia="宋体" w:cs="宋体"/>
                <w:color w:val="auto"/>
                <w:sz w:val="24"/>
                <w:szCs w:val="24"/>
              </w:rPr>
              <w:t>t/a、</w:t>
            </w:r>
            <w:r>
              <w:rPr>
                <w:rFonts w:hint="eastAsia" w:ascii="宋体" w:hAnsi="宋体" w:eastAsia="宋体" w:cs="宋体"/>
                <w:color w:val="auto"/>
                <w:sz w:val="24"/>
                <w:szCs w:val="24"/>
                <w:lang w:val="en-US" w:eastAsia="zh-CN"/>
              </w:rPr>
              <w:t>0.302</w:t>
            </w:r>
            <w:r>
              <w:rPr>
                <w:rFonts w:hint="eastAsia" w:ascii="宋体" w:hAnsi="宋体" w:eastAsia="宋体" w:cs="宋体"/>
                <w:color w:val="auto"/>
                <w:sz w:val="24"/>
                <w:szCs w:val="24"/>
              </w:rPr>
              <w:t>t/a、0.0</w:t>
            </w:r>
            <w:r>
              <w:rPr>
                <w:rFonts w:hint="eastAsia" w:ascii="宋体" w:hAnsi="宋体" w:eastAsia="宋体" w:cs="宋体"/>
                <w:color w:val="auto"/>
                <w:sz w:val="24"/>
                <w:szCs w:val="24"/>
                <w:lang w:val="en-US" w:eastAsia="zh-CN"/>
              </w:rPr>
              <w:t>43</w:t>
            </w:r>
            <w:r>
              <w:rPr>
                <w:rFonts w:hint="eastAsia" w:ascii="宋体" w:hAnsi="宋体" w:eastAsia="宋体" w:cs="宋体"/>
                <w:color w:val="auto"/>
                <w:sz w:val="24"/>
                <w:szCs w:val="24"/>
              </w:rPr>
              <w:t>t/a。BOD</w:t>
            </w:r>
            <w:r>
              <w:rPr>
                <w:rFonts w:hint="eastAsia" w:ascii="宋体" w:hAnsi="宋体" w:eastAsia="宋体" w:cs="宋体"/>
                <w:color w:val="auto"/>
                <w:sz w:val="24"/>
                <w:szCs w:val="24"/>
                <w:vertAlign w:val="subscript"/>
              </w:rPr>
              <w:t>5</w:t>
            </w:r>
            <w:r>
              <w:rPr>
                <w:rFonts w:hint="eastAsia" w:ascii="宋体" w:hAnsi="宋体" w:eastAsia="宋体" w:cs="宋体"/>
                <w:color w:val="auto"/>
                <w:sz w:val="24"/>
                <w:szCs w:val="24"/>
              </w:rPr>
              <w:t>、COD 和SS经</w:t>
            </w:r>
            <w:r>
              <w:rPr>
                <w:rFonts w:hint="eastAsia" w:ascii="宋体" w:hAnsi="宋体" w:eastAsia="宋体" w:cs="宋体"/>
                <w:color w:val="auto"/>
                <w:sz w:val="24"/>
                <w:szCs w:val="24"/>
                <w:lang w:eastAsia="zh-CN"/>
              </w:rPr>
              <w:t>化粪池、食堂隔油池</w:t>
            </w:r>
            <w:r>
              <w:rPr>
                <w:rFonts w:hint="eastAsia" w:ascii="宋体" w:hAnsi="宋体" w:eastAsia="宋体" w:cs="宋体"/>
                <w:color w:val="auto"/>
                <w:sz w:val="24"/>
                <w:szCs w:val="24"/>
              </w:rPr>
              <w:t>收集预处理后能达到《污水综合排放标准》（GB8978-1996）三级标准要求，NH</w:t>
            </w:r>
            <w:r>
              <w:rPr>
                <w:rFonts w:hint="eastAsia" w:ascii="宋体" w:hAnsi="宋体" w:eastAsia="宋体" w:cs="宋体"/>
                <w:color w:val="auto"/>
                <w:sz w:val="24"/>
                <w:szCs w:val="24"/>
                <w:vertAlign w:val="subscript"/>
              </w:rPr>
              <w:t>3</w:t>
            </w:r>
            <w:r>
              <w:rPr>
                <w:rFonts w:hint="eastAsia" w:ascii="宋体" w:hAnsi="宋体" w:eastAsia="宋体" w:cs="宋体"/>
                <w:color w:val="auto"/>
                <w:sz w:val="24"/>
                <w:szCs w:val="24"/>
              </w:rPr>
              <w:t>-N 经处理后能达到《污水排入城镇下水道水质标准》(GB/T31962-2015)B级标准要求，项目生活污水最后经</w:t>
            </w:r>
            <w:r>
              <w:rPr>
                <w:rFonts w:hint="eastAsia" w:ascii="宋体" w:hAnsi="宋体" w:eastAsia="宋体" w:cs="宋体"/>
                <w:color w:val="auto"/>
                <w:sz w:val="24"/>
                <w:szCs w:val="24"/>
                <w:lang w:eastAsia="zh-CN"/>
              </w:rPr>
              <w:t>龙眼井</w:t>
            </w:r>
            <w:r>
              <w:rPr>
                <w:rFonts w:hint="eastAsia" w:ascii="宋体" w:hAnsi="宋体" w:eastAsia="宋体" w:cs="宋体"/>
                <w:color w:val="auto"/>
                <w:sz w:val="24"/>
                <w:szCs w:val="24"/>
              </w:rPr>
              <w:t>污水处理厂处理后的出水浓度可满足《城镇污水处理厂污染物排放标准》(GB18918-2002)一级A标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COD最终排入</w:t>
            </w:r>
            <w:r>
              <w:rPr>
                <w:rFonts w:hint="eastAsia" w:ascii="宋体" w:hAnsi="宋体" w:eastAsia="宋体" w:cs="宋体"/>
                <w:color w:val="auto"/>
                <w:sz w:val="24"/>
                <w:szCs w:val="24"/>
                <w:lang w:eastAsia="zh-CN"/>
              </w:rPr>
              <w:t>琼江</w:t>
            </w:r>
            <w:r>
              <w:rPr>
                <w:rFonts w:hint="eastAsia" w:ascii="宋体" w:hAnsi="宋体" w:eastAsia="宋体" w:cs="宋体"/>
                <w:color w:val="auto"/>
                <w:sz w:val="24"/>
                <w:szCs w:val="24"/>
              </w:rPr>
              <w:t>的量约 0.0</w:t>
            </w:r>
            <w:r>
              <w:rPr>
                <w:rFonts w:hint="eastAsia" w:ascii="宋体" w:hAnsi="宋体" w:eastAsia="宋体" w:cs="宋体"/>
                <w:color w:val="auto"/>
                <w:sz w:val="24"/>
                <w:szCs w:val="24"/>
                <w:lang w:val="en-US" w:eastAsia="zh-CN"/>
              </w:rPr>
              <w:t>43</w:t>
            </w:r>
            <w:r>
              <w:rPr>
                <w:rFonts w:hint="eastAsia" w:ascii="宋体" w:hAnsi="宋体" w:eastAsia="宋体" w:cs="宋体"/>
                <w:color w:val="auto"/>
                <w:sz w:val="24"/>
                <w:szCs w:val="24"/>
              </w:rPr>
              <w:t>t/a，NH</w:t>
            </w:r>
            <w:r>
              <w:rPr>
                <w:rFonts w:hint="eastAsia" w:ascii="宋体" w:hAnsi="宋体" w:eastAsia="宋体" w:cs="宋体"/>
                <w:color w:val="auto"/>
                <w:sz w:val="24"/>
                <w:szCs w:val="24"/>
                <w:vertAlign w:val="subscript"/>
              </w:rPr>
              <w:t>3</w:t>
            </w:r>
            <w:r>
              <w:rPr>
                <w:rFonts w:hint="eastAsia" w:ascii="宋体" w:hAnsi="宋体" w:eastAsia="宋体" w:cs="宋体"/>
                <w:color w:val="auto"/>
                <w:sz w:val="24"/>
                <w:szCs w:val="24"/>
              </w:rPr>
              <w:t>-N最终排入</w:t>
            </w:r>
            <w:r>
              <w:rPr>
                <w:rFonts w:hint="eastAsia" w:ascii="宋体" w:hAnsi="宋体" w:cs="宋体"/>
                <w:color w:val="auto"/>
                <w:sz w:val="24"/>
                <w:szCs w:val="24"/>
                <w:lang w:eastAsia="zh-CN"/>
              </w:rPr>
              <w:t>琼江</w:t>
            </w:r>
            <w:r>
              <w:rPr>
                <w:rFonts w:hint="eastAsia" w:ascii="宋体" w:hAnsi="宋体" w:eastAsia="宋体" w:cs="宋体"/>
                <w:color w:val="auto"/>
                <w:sz w:val="24"/>
                <w:szCs w:val="24"/>
              </w:rPr>
              <w:t>的量约0.00</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t/a，可以实现达标排放，对环境影响较小。</w:t>
            </w:r>
          </w:p>
          <w:p w14:paraId="16C697D6">
            <w:pPr>
              <w:pStyle w:val="2"/>
              <w:numPr>
                <w:ilvl w:val="0"/>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经现场调查，本项目所在区域市政设施完善，雨、污水管网配套齐全。且厂区现有的</w:t>
            </w:r>
            <w:r>
              <w:rPr>
                <w:rFonts w:hint="eastAsia" w:ascii="宋体" w:hAnsi="宋体" w:eastAsia="宋体" w:cs="宋体"/>
                <w:color w:val="auto"/>
                <w:sz w:val="24"/>
                <w:szCs w:val="24"/>
                <w:lang w:eastAsia="zh-CN"/>
              </w:rPr>
              <w:t>化粪池</w:t>
            </w:r>
            <w:r>
              <w:rPr>
                <w:rFonts w:hint="eastAsia" w:ascii="宋体" w:hAnsi="宋体" w:eastAsia="宋体" w:cs="宋体"/>
                <w:color w:val="auto"/>
                <w:sz w:val="24"/>
                <w:szCs w:val="24"/>
              </w:rPr>
              <w:t>容积为</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，已使用约</w:t>
            </w:r>
            <w:r>
              <w:rPr>
                <w:rFonts w:hint="eastAsia" w:ascii="宋体" w:hAnsi="宋体" w:eastAsia="宋体" w:cs="宋体"/>
                <w:color w:val="auto"/>
                <w:sz w:val="24"/>
                <w:szCs w:val="24"/>
                <w:lang w:val="en-US" w:eastAsia="zh-CN"/>
              </w:rPr>
              <w:t>6.8</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，剩余约</w:t>
            </w:r>
            <w:r>
              <w:rPr>
                <w:rFonts w:hint="eastAsia" w:ascii="宋体" w:hAnsi="宋体" w:eastAsia="宋体" w:cs="宋体"/>
                <w:color w:val="auto"/>
                <w:sz w:val="24"/>
                <w:szCs w:val="24"/>
                <w:lang w:val="en-US" w:eastAsia="zh-CN"/>
              </w:rPr>
              <w:t>3.2</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，富余能力够</w:t>
            </w:r>
            <w:r>
              <w:rPr>
                <w:rFonts w:hint="eastAsia" w:ascii="宋体" w:hAnsi="宋体" w:eastAsia="宋体" w:cs="宋体"/>
                <w:color w:val="auto"/>
                <w:sz w:val="24"/>
                <w:szCs w:val="24"/>
                <w:lang w:eastAsia="zh-CN"/>
              </w:rPr>
              <w:t>满足</w:t>
            </w:r>
            <w:r>
              <w:rPr>
                <w:rFonts w:hint="eastAsia" w:ascii="宋体" w:hAnsi="宋体" w:eastAsia="宋体" w:cs="宋体"/>
                <w:color w:val="auto"/>
                <w:sz w:val="24"/>
                <w:szCs w:val="24"/>
              </w:rPr>
              <w:t xml:space="preserve">本项目（项目生活废水排放量为 </w:t>
            </w:r>
            <w:r>
              <w:rPr>
                <w:rFonts w:hint="eastAsia" w:ascii="宋体" w:hAnsi="宋体" w:eastAsia="宋体" w:cs="宋体"/>
                <w:color w:val="auto"/>
                <w:sz w:val="24"/>
                <w:szCs w:val="24"/>
                <w:lang w:val="en-US" w:eastAsia="zh-CN"/>
              </w:rPr>
              <w:t>2.88</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/d）所需，因此项目废水排入厂区现有</w:t>
            </w:r>
            <w:r>
              <w:rPr>
                <w:rFonts w:hint="eastAsia" w:ascii="宋体" w:hAnsi="宋体" w:eastAsia="宋体" w:cs="宋体"/>
                <w:color w:val="auto"/>
                <w:sz w:val="24"/>
                <w:szCs w:val="24"/>
                <w:lang w:eastAsia="zh-CN"/>
              </w:rPr>
              <w:t>化粪池</w:t>
            </w:r>
            <w:r>
              <w:rPr>
                <w:rFonts w:hint="eastAsia" w:ascii="宋体" w:hAnsi="宋体" w:eastAsia="宋体" w:cs="宋体"/>
                <w:color w:val="auto"/>
                <w:sz w:val="24"/>
                <w:szCs w:val="24"/>
              </w:rPr>
              <w:t>进行处理可行。同时项目位置位于</w:t>
            </w:r>
            <w:r>
              <w:rPr>
                <w:rFonts w:hint="eastAsia" w:ascii="宋体" w:hAnsi="宋体" w:eastAsia="宋体" w:cs="宋体"/>
                <w:color w:val="auto"/>
                <w:sz w:val="24"/>
                <w:szCs w:val="24"/>
                <w:lang w:eastAsia="zh-CN"/>
              </w:rPr>
              <w:t>龙眼井</w:t>
            </w:r>
            <w:r>
              <w:rPr>
                <w:rFonts w:hint="eastAsia" w:ascii="宋体" w:hAnsi="宋体" w:eastAsia="宋体" w:cs="宋体"/>
                <w:color w:val="auto"/>
                <w:sz w:val="24"/>
                <w:szCs w:val="24"/>
              </w:rPr>
              <w:t>污水处理厂服务范围内，其现有富余能力及处理工艺能够满足本项目污水处理要求。</w:t>
            </w:r>
          </w:p>
          <w:p w14:paraId="0E8601F6">
            <w:pPr>
              <w:pStyle w:val="2"/>
              <w:numPr>
                <w:ilvl w:val="0"/>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因此本项目废水不会对周围地表水环境产生明显影响。</w:t>
            </w:r>
          </w:p>
          <w:p w14:paraId="09803E1C">
            <w:pPr>
              <w:pStyle w:val="2"/>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3、声环境影响分析</w:t>
            </w:r>
          </w:p>
          <w:p w14:paraId="34F8B71D">
            <w:pPr>
              <w:pStyle w:val="41"/>
              <w:spacing w:line="360" w:lineRule="auto"/>
              <w:ind w:firstLine="482"/>
              <w:rPr>
                <w:rFonts w:hint="eastAsia" w:ascii="宋体" w:hAnsi="宋体" w:eastAsia="宋体" w:cs="宋体"/>
                <w:b/>
                <w:color w:val="auto"/>
              </w:rPr>
            </w:pPr>
            <w:r>
              <w:rPr>
                <w:rFonts w:hint="eastAsia" w:ascii="宋体" w:hAnsi="宋体" w:eastAsia="宋体" w:cs="宋体"/>
                <w:b/>
                <w:color w:val="auto"/>
              </w:rPr>
              <w:t>（1）噪声源强分析</w:t>
            </w:r>
          </w:p>
          <w:p w14:paraId="7EBFA640">
            <w:pPr>
              <w:pStyle w:val="41"/>
              <w:rPr>
                <w:rFonts w:hint="eastAsia" w:ascii="宋体" w:hAnsi="宋体" w:eastAsia="宋体" w:cs="宋体"/>
                <w:color w:val="auto"/>
              </w:rPr>
            </w:pPr>
            <w:r>
              <w:rPr>
                <w:rFonts w:hint="eastAsia" w:ascii="宋体" w:hAnsi="宋体" w:eastAsia="宋体" w:cs="宋体"/>
                <w:color w:val="auto"/>
              </w:rPr>
              <w:t>本项目噪声主要是生产设备噪声。主要噪声源为</w:t>
            </w:r>
            <w:r>
              <w:rPr>
                <w:rFonts w:hint="eastAsia" w:ascii="宋体" w:hAnsi="宋体" w:eastAsia="宋体" w:cs="宋体"/>
                <w:color w:val="auto"/>
                <w:lang w:eastAsia="zh-CN"/>
              </w:rPr>
              <w:t>破碎机、磁选机、装载机</w:t>
            </w:r>
            <w:r>
              <w:rPr>
                <w:rFonts w:hint="eastAsia" w:ascii="宋体" w:hAnsi="宋体" w:eastAsia="宋体" w:cs="宋体"/>
                <w:color w:val="auto"/>
              </w:rPr>
              <w:t>等设备。设备噪声源强在</w:t>
            </w:r>
            <w:r>
              <w:rPr>
                <w:rFonts w:hint="eastAsia" w:ascii="宋体" w:hAnsi="宋体" w:eastAsia="宋体" w:cs="宋体"/>
                <w:color w:val="auto"/>
                <w:lang w:val="en-US" w:eastAsia="zh-CN"/>
              </w:rPr>
              <w:t>78</w:t>
            </w:r>
            <w:r>
              <w:rPr>
                <w:rFonts w:hint="eastAsia" w:ascii="宋体" w:hAnsi="宋体" w:eastAsia="宋体" w:cs="宋体"/>
                <w:color w:val="auto"/>
              </w:rPr>
              <w:t>~</w:t>
            </w:r>
            <w:r>
              <w:rPr>
                <w:rFonts w:hint="eastAsia" w:ascii="宋体" w:hAnsi="宋体" w:eastAsia="宋体" w:cs="宋体"/>
                <w:color w:val="auto"/>
                <w:lang w:val="en-US" w:eastAsia="zh-CN"/>
              </w:rPr>
              <w:t>94</w:t>
            </w:r>
            <w:r>
              <w:rPr>
                <w:rFonts w:hint="eastAsia" w:ascii="宋体" w:hAnsi="宋体" w:eastAsia="宋体" w:cs="宋体"/>
                <w:color w:val="auto"/>
              </w:rPr>
              <w:t>（dB）之间。</w:t>
            </w:r>
          </w:p>
          <w:p w14:paraId="18A4DE44">
            <w:pPr>
              <w:pStyle w:val="41"/>
              <w:ind w:firstLine="482"/>
              <w:rPr>
                <w:rFonts w:hint="eastAsia" w:ascii="宋体" w:hAnsi="宋体" w:eastAsia="宋体" w:cs="宋体"/>
                <w:color w:val="auto"/>
              </w:rPr>
            </w:pPr>
            <w:r>
              <w:rPr>
                <w:rFonts w:hint="eastAsia" w:ascii="宋体" w:hAnsi="宋体" w:eastAsia="宋体" w:cs="宋体"/>
                <w:b/>
                <w:color w:val="auto"/>
              </w:rPr>
              <w:t>（2</w:t>
            </w:r>
            <w:bookmarkStart w:id="4" w:name="_Toc476081643"/>
            <w:r>
              <w:rPr>
                <w:rFonts w:hint="eastAsia" w:ascii="宋体" w:hAnsi="宋体" w:eastAsia="宋体" w:cs="宋体"/>
                <w:b/>
                <w:color w:val="auto"/>
              </w:rPr>
              <w:t>）评价方法与预测模式</w:t>
            </w:r>
            <w:bookmarkEnd w:id="4"/>
          </w:p>
          <w:p w14:paraId="68AD2C9F">
            <w:pPr>
              <w:pStyle w:val="41"/>
              <w:rPr>
                <w:rFonts w:hint="eastAsia" w:ascii="宋体" w:hAnsi="宋体" w:eastAsia="宋体" w:cs="宋体"/>
                <w:color w:val="auto"/>
              </w:rPr>
            </w:pPr>
            <w:r>
              <w:rPr>
                <w:rFonts w:hint="eastAsia" w:ascii="宋体" w:hAnsi="宋体" w:eastAsia="宋体" w:cs="宋体"/>
                <w:color w:val="auto"/>
              </w:rPr>
              <w:t>考虑到对保护环境有利，采用噪声衰减模式和多源叠加模式，具体模式如下：</w:t>
            </w:r>
          </w:p>
          <w:p w14:paraId="212AE184">
            <w:pPr>
              <w:pStyle w:val="41"/>
              <w:ind w:firstLine="482"/>
              <w:rPr>
                <w:rFonts w:hint="eastAsia" w:ascii="宋体" w:hAnsi="宋体" w:eastAsia="宋体" w:cs="宋体"/>
                <w:b/>
                <w:color w:val="auto"/>
              </w:rPr>
            </w:pPr>
            <w:r>
              <w:rPr>
                <w:rFonts w:hint="eastAsia" w:ascii="宋体" w:hAnsi="宋体" w:eastAsia="宋体" w:cs="宋体"/>
                <w:b/>
                <w:color w:val="auto"/>
              </w:rPr>
              <w:t>①噪声衰减模式：</w:t>
            </w:r>
          </w:p>
          <w:p w14:paraId="6B7B9BDC">
            <w:pPr>
              <w:pStyle w:val="41"/>
              <w:jc w:val="center"/>
              <w:rPr>
                <w:rFonts w:hint="eastAsia" w:ascii="宋体" w:hAnsi="宋体" w:eastAsia="宋体" w:cs="宋体"/>
                <w:color w:val="auto"/>
              </w:rPr>
            </w:pPr>
            <w:r>
              <w:rPr>
                <w:rFonts w:hint="eastAsia" w:ascii="宋体" w:hAnsi="宋体" w:eastAsia="宋体" w:cs="宋体"/>
                <w:color w:val="auto"/>
              </w:rPr>
              <w:t>L</w:t>
            </w:r>
            <w:r>
              <w:rPr>
                <w:rFonts w:hint="eastAsia" w:ascii="宋体" w:hAnsi="宋体" w:eastAsia="宋体" w:cs="宋体"/>
                <w:color w:val="auto"/>
                <w:vertAlign w:val="subscript"/>
              </w:rPr>
              <w:t>P</w:t>
            </w:r>
            <w:r>
              <w:rPr>
                <w:rFonts w:hint="eastAsia" w:ascii="宋体" w:hAnsi="宋体" w:eastAsia="宋体" w:cs="宋体"/>
                <w:color w:val="auto"/>
                <w:lang w:val="en-GB"/>
              </w:rPr>
              <w:t>＝</w:t>
            </w:r>
            <w:r>
              <w:rPr>
                <w:rFonts w:hint="eastAsia" w:ascii="宋体" w:hAnsi="宋体" w:eastAsia="宋体" w:cs="宋体"/>
                <w:color w:val="auto"/>
              </w:rPr>
              <w:t>L</w:t>
            </w:r>
            <w:r>
              <w:rPr>
                <w:rFonts w:hint="eastAsia" w:ascii="宋体" w:hAnsi="宋体" w:eastAsia="宋体" w:cs="宋体"/>
                <w:color w:val="auto"/>
                <w:vertAlign w:val="subscript"/>
              </w:rPr>
              <w:t>W</w:t>
            </w:r>
            <w:r>
              <w:rPr>
                <w:rFonts w:hint="eastAsia" w:ascii="宋体" w:hAnsi="宋体" w:eastAsia="宋体" w:cs="宋体"/>
                <w:color w:val="auto"/>
                <w:lang w:val="en-GB"/>
              </w:rPr>
              <w:t>－</w:t>
            </w:r>
            <w:r>
              <w:rPr>
                <w:rFonts w:hint="eastAsia" w:ascii="宋体" w:hAnsi="宋体" w:eastAsia="宋体" w:cs="宋体"/>
                <w:color w:val="auto"/>
              </w:rPr>
              <w:t>20lgr</w:t>
            </w:r>
            <w:r>
              <w:rPr>
                <w:rFonts w:hint="eastAsia" w:ascii="宋体" w:hAnsi="宋体" w:eastAsia="宋体" w:cs="宋体"/>
                <w:color w:val="auto"/>
                <w:lang w:val="en-GB"/>
              </w:rPr>
              <w:t>－</w:t>
            </w:r>
            <w:r>
              <w:rPr>
                <w:rFonts w:hint="eastAsia" w:ascii="宋体" w:hAnsi="宋体" w:eastAsia="宋体" w:cs="宋体"/>
                <w:color w:val="auto"/>
              </w:rPr>
              <w:t>K</w:t>
            </w:r>
          </w:p>
          <w:p w14:paraId="5C7DAA23">
            <w:pPr>
              <w:pStyle w:val="41"/>
              <w:rPr>
                <w:rFonts w:hint="eastAsia" w:ascii="宋体" w:hAnsi="宋体" w:eastAsia="宋体" w:cs="宋体"/>
                <w:color w:val="auto"/>
              </w:rPr>
            </w:pPr>
            <w:r>
              <w:rPr>
                <w:rFonts w:hint="eastAsia" w:ascii="宋体" w:hAnsi="宋体" w:eastAsia="宋体" w:cs="宋体"/>
                <w:color w:val="auto"/>
              </w:rPr>
              <w:tab/>
            </w:r>
            <w:r>
              <w:rPr>
                <w:rFonts w:hint="eastAsia" w:ascii="宋体" w:hAnsi="宋体" w:eastAsia="宋体" w:cs="宋体"/>
                <w:color w:val="auto"/>
              </w:rPr>
              <w:t>式中：L</w:t>
            </w:r>
            <w:r>
              <w:rPr>
                <w:rFonts w:hint="eastAsia" w:ascii="宋体" w:hAnsi="宋体" w:eastAsia="宋体" w:cs="宋体"/>
                <w:color w:val="auto"/>
                <w:vertAlign w:val="subscript"/>
              </w:rPr>
              <w:t>P</w:t>
            </w:r>
            <w:r>
              <w:rPr>
                <w:rFonts w:hint="eastAsia" w:ascii="宋体" w:hAnsi="宋体" w:eastAsia="宋体" w:cs="宋体"/>
                <w:color w:val="auto"/>
              </w:rPr>
              <w:t>……距离声源r米处的声压级；</w:t>
            </w:r>
          </w:p>
          <w:p w14:paraId="5F8F2E62">
            <w:pPr>
              <w:pStyle w:val="41"/>
              <w:ind w:firstLine="720" w:firstLineChars="300"/>
              <w:rPr>
                <w:rFonts w:hint="eastAsia" w:ascii="宋体" w:hAnsi="宋体" w:eastAsia="宋体" w:cs="宋体"/>
                <w:color w:val="auto"/>
              </w:rPr>
            </w:pPr>
            <w:r>
              <w:rPr>
                <w:rFonts w:hint="eastAsia" w:ascii="宋体" w:hAnsi="宋体" w:eastAsia="宋体" w:cs="宋体"/>
                <w:color w:val="auto"/>
              </w:rPr>
              <w:t xml:space="preserve"> L</w:t>
            </w:r>
            <w:r>
              <w:rPr>
                <w:rFonts w:hint="eastAsia" w:ascii="宋体" w:hAnsi="宋体" w:eastAsia="宋体" w:cs="宋体"/>
                <w:color w:val="auto"/>
                <w:vertAlign w:val="subscript"/>
              </w:rPr>
              <w:t>W</w:t>
            </w:r>
            <w:r>
              <w:rPr>
                <w:rFonts w:hint="eastAsia" w:ascii="宋体" w:hAnsi="宋体" w:eastAsia="宋体" w:cs="宋体"/>
                <w:color w:val="auto"/>
              </w:rPr>
              <w:t>……声源声功率级；</w:t>
            </w:r>
          </w:p>
          <w:p w14:paraId="0EFA6B3A">
            <w:pPr>
              <w:pStyle w:val="41"/>
              <w:rPr>
                <w:rFonts w:hint="eastAsia" w:ascii="宋体" w:hAnsi="宋体" w:eastAsia="宋体" w:cs="宋体"/>
                <w:color w:val="auto"/>
              </w:rPr>
            </w:pPr>
            <w:r>
              <w:rPr>
                <w:rFonts w:hint="eastAsia" w:ascii="宋体" w:hAnsi="宋体" w:eastAsia="宋体" w:cs="宋体"/>
                <w:color w:val="auto"/>
              </w:rPr>
              <w:tab/>
            </w:r>
            <w:r>
              <w:rPr>
                <w:rFonts w:hint="eastAsia" w:ascii="宋体" w:hAnsi="宋体" w:eastAsia="宋体" w:cs="宋体"/>
                <w:color w:val="auto"/>
              </w:rPr>
              <w:t>r……距离声源中心的距离；</w:t>
            </w:r>
          </w:p>
          <w:p w14:paraId="31F3F916">
            <w:pPr>
              <w:pStyle w:val="41"/>
              <w:ind w:firstLine="720" w:firstLineChars="300"/>
              <w:rPr>
                <w:rFonts w:hint="eastAsia" w:ascii="宋体" w:hAnsi="宋体" w:eastAsia="宋体" w:cs="宋体"/>
                <w:color w:val="auto"/>
              </w:rPr>
            </w:pPr>
            <w:r>
              <w:rPr>
                <w:rFonts w:hint="eastAsia" w:ascii="宋体" w:hAnsi="宋体" w:eastAsia="宋体" w:cs="宋体"/>
                <w:color w:val="auto"/>
              </w:rPr>
              <w:t xml:space="preserve"> K</w:t>
            </w:r>
            <w:r>
              <w:rPr>
                <w:rFonts w:hint="eastAsia" w:ascii="宋体" w:hAnsi="宋体" w:eastAsia="宋体" w:cs="宋体"/>
                <w:color w:val="auto"/>
                <w:lang w:val="en-GB"/>
              </w:rPr>
              <w:t>……</w:t>
            </w:r>
            <w:r>
              <w:rPr>
                <w:rFonts w:hint="eastAsia" w:ascii="宋体" w:hAnsi="宋体" w:eastAsia="宋体" w:cs="宋体"/>
                <w:color w:val="auto"/>
              </w:rPr>
              <w:t>修正值。</w:t>
            </w:r>
          </w:p>
          <w:p w14:paraId="2D1690DC">
            <w:pPr>
              <w:pStyle w:val="41"/>
              <w:rPr>
                <w:rFonts w:hint="eastAsia" w:ascii="宋体" w:hAnsi="宋体" w:eastAsia="宋体" w:cs="宋体"/>
                <w:color w:val="auto"/>
              </w:rPr>
            </w:pPr>
            <w:r>
              <w:rPr>
                <w:rFonts w:hint="eastAsia" w:ascii="宋体" w:hAnsi="宋体" w:eastAsia="宋体" w:cs="宋体"/>
                <w:color w:val="auto"/>
              </w:rPr>
              <w:t>对于同一声源可知r</w:t>
            </w:r>
            <w:r>
              <w:rPr>
                <w:rFonts w:hint="eastAsia" w:ascii="宋体" w:hAnsi="宋体" w:eastAsia="宋体" w:cs="宋体"/>
                <w:color w:val="auto"/>
                <w:vertAlign w:val="subscript"/>
              </w:rPr>
              <w:t>1</w:t>
            </w:r>
            <w:r>
              <w:rPr>
                <w:rFonts w:hint="eastAsia" w:ascii="宋体" w:hAnsi="宋体" w:eastAsia="宋体" w:cs="宋体"/>
                <w:color w:val="auto"/>
              </w:rPr>
              <w:t>和r</w:t>
            </w:r>
            <w:r>
              <w:rPr>
                <w:rFonts w:hint="eastAsia" w:ascii="宋体" w:hAnsi="宋体" w:eastAsia="宋体" w:cs="宋体"/>
                <w:color w:val="auto"/>
                <w:vertAlign w:val="subscript"/>
              </w:rPr>
              <w:t>2</w:t>
            </w:r>
            <w:r>
              <w:rPr>
                <w:rFonts w:hint="eastAsia" w:ascii="宋体" w:hAnsi="宋体" w:eastAsia="宋体" w:cs="宋体"/>
                <w:color w:val="auto"/>
              </w:rPr>
              <w:t>处声压级L</w:t>
            </w:r>
            <w:r>
              <w:rPr>
                <w:rFonts w:hint="eastAsia" w:ascii="宋体" w:hAnsi="宋体" w:eastAsia="宋体" w:cs="宋体"/>
                <w:color w:val="auto"/>
                <w:vertAlign w:val="subscript"/>
              </w:rPr>
              <w:t>1</w:t>
            </w:r>
            <w:r>
              <w:rPr>
                <w:rFonts w:hint="eastAsia" w:ascii="宋体" w:hAnsi="宋体" w:eastAsia="宋体" w:cs="宋体"/>
                <w:color w:val="auto"/>
              </w:rPr>
              <w:t>和L</w:t>
            </w:r>
            <w:r>
              <w:rPr>
                <w:rFonts w:hint="eastAsia" w:ascii="宋体" w:hAnsi="宋体" w:eastAsia="宋体" w:cs="宋体"/>
                <w:color w:val="auto"/>
                <w:vertAlign w:val="subscript"/>
              </w:rPr>
              <w:t>2</w:t>
            </w:r>
            <w:r>
              <w:rPr>
                <w:rFonts w:hint="eastAsia" w:ascii="宋体" w:hAnsi="宋体" w:eastAsia="宋体" w:cs="宋体"/>
                <w:color w:val="auto"/>
              </w:rPr>
              <w:t>间关系为：</w:t>
            </w:r>
          </w:p>
          <w:p w14:paraId="25A3495E">
            <w:pPr>
              <w:pStyle w:val="41"/>
              <w:jc w:val="center"/>
              <w:rPr>
                <w:rFonts w:hint="eastAsia" w:ascii="宋体" w:hAnsi="宋体" w:eastAsia="宋体" w:cs="宋体"/>
                <w:color w:val="auto"/>
              </w:rPr>
            </w:pPr>
            <w:r>
              <w:rPr>
                <w:rFonts w:hint="eastAsia" w:ascii="宋体" w:hAnsi="宋体" w:eastAsia="宋体" w:cs="宋体"/>
                <w:color w:val="auto"/>
              </w:rPr>
              <w:t>L</w:t>
            </w:r>
            <w:r>
              <w:rPr>
                <w:rFonts w:hint="eastAsia" w:ascii="宋体" w:hAnsi="宋体" w:eastAsia="宋体" w:cs="宋体"/>
                <w:color w:val="auto"/>
                <w:vertAlign w:val="subscript"/>
              </w:rPr>
              <w:t>2</w:t>
            </w:r>
            <w:r>
              <w:rPr>
                <w:rFonts w:hint="eastAsia" w:ascii="宋体" w:hAnsi="宋体" w:eastAsia="宋体" w:cs="宋体"/>
                <w:color w:val="auto"/>
                <w:lang w:val="en-GB"/>
              </w:rPr>
              <w:t>＝</w:t>
            </w:r>
            <w:r>
              <w:rPr>
                <w:rFonts w:hint="eastAsia" w:ascii="宋体" w:hAnsi="宋体" w:eastAsia="宋体" w:cs="宋体"/>
                <w:color w:val="auto"/>
              </w:rPr>
              <w:t>L</w:t>
            </w:r>
            <w:r>
              <w:rPr>
                <w:rFonts w:hint="eastAsia" w:ascii="宋体" w:hAnsi="宋体" w:eastAsia="宋体" w:cs="宋体"/>
                <w:color w:val="auto"/>
                <w:vertAlign w:val="subscript"/>
              </w:rPr>
              <w:t>1</w:t>
            </w:r>
            <w:r>
              <w:rPr>
                <w:rFonts w:hint="eastAsia" w:ascii="宋体" w:hAnsi="宋体" w:eastAsia="宋体" w:cs="宋体"/>
                <w:color w:val="auto"/>
                <w:lang w:val="en-GB"/>
              </w:rPr>
              <w:t>－</w:t>
            </w:r>
            <w:r>
              <w:rPr>
                <w:rFonts w:hint="eastAsia" w:ascii="宋体" w:hAnsi="宋体" w:eastAsia="宋体" w:cs="宋体"/>
                <w:color w:val="auto"/>
              </w:rPr>
              <w:t>20lg(r</w:t>
            </w:r>
            <w:r>
              <w:rPr>
                <w:rFonts w:hint="eastAsia" w:ascii="宋体" w:hAnsi="宋体" w:eastAsia="宋体" w:cs="宋体"/>
                <w:color w:val="auto"/>
                <w:vertAlign w:val="subscript"/>
              </w:rPr>
              <w:t>2</w:t>
            </w:r>
            <w:r>
              <w:rPr>
                <w:rFonts w:hint="eastAsia" w:ascii="宋体" w:hAnsi="宋体" w:eastAsia="宋体" w:cs="宋体"/>
                <w:color w:val="auto"/>
              </w:rPr>
              <w:t>/r</w:t>
            </w:r>
            <w:r>
              <w:rPr>
                <w:rFonts w:hint="eastAsia" w:ascii="宋体" w:hAnsi="宋体" w:eastAsia="宋体" w:cs="宋体"/>
                <w:color w:val="auto"/>
                <w:vertAlign w:val="subscript"/>
              </w:rPr>
              <w:t>1</w:t>
            </w:r>
            <w:r>
              <w:rPr>
                <w:rFonts w:hint="eastAsia" w:ascii="宋体" w:hAnsi="宋体" w:eastAsia="宋体" w:cs="宋体"/>
                <w:color w:val="auto"/>
              </w:rPr>
              <w:t>)</w:t>
            </w:r>
          </w:p>
          <w:p w14:paraId="3F1056F5">
            <w:pPr>
              <w:pStyle w:val="41"/>
              <w:ind w:firstLine="482"/>
              <w:rPr>
                <w:rFonts w:hint="eastAsia" w:ascii="宋体" w:hAnsi="宋体" w:eastAsia="宋体" w:cs="宋体"/>
                <w:b/>
                <w:color w:val="auto"/>
              </w:rPr>
            </w:pPr>
            <w:r>
              <w:rPr>
                <w:rFonts w:hint="eastAsia" w:ascii="宋体" w:hAnsi="宋体" w:eastAsia="宋体" w:cs="宋体"/>
                <w:b/>
                <w:color w:val="auto"/>
              </w:rPr>
              <w:t>②多源叠加模式：</w:t>
            </w:r>
          </w:p>
          <w:p w14:paraId="2758744F">
            <w:pPr>
              <w:pStyle w:val="41"/>
              <w:rPr>
                <w:rFonts w:hint="eastAsia" w:ascii="宋体" w:hAnsi="宋体" w:eastAsia="宋体" w:cs="宋体"/>
                <w:color w:val="auto"/>
              </w:rPr>
            </w:pPr>
            <w:r>
              <w:rPr>
                <w:rFonts w:hint="eastAsia" w:ascii="宋体" w:hAnsi="宋体" w:eastAsia="宋体" w:cs="宋体"/>
                <w:color w:val="auto"/>
              </w:rPr>
              <w:t>在预测过程中，根据实际情况把各具体复杂的噪声源简化为点声源进行计算，再将其计算结果与本底进行能量叠加，得到该处噪声预测值。</w:t>
            </w:r>
          </w:p>
          <w:p w14:paraId="2AF7450A">
            <w:pPr>
              <w:pStyle w:val="41"/>
              <w:rPr>
                <w:rFonts w:hint="eastAsia" w:ascii="宋体" w:hAnsi="宋体" w:eastAsia="宋体" w:cs="宋体"/>
                <w:color w:val="auto"/>
              </w:rPr>
            </w:pPr>
            <w:r>
              <w:rPr>
                <w:rFonts w:hint="eastAsia" w:ascii="宋体" w:hAnsi="宋体" w:eastAsia="宋体" w:cs="宋体"/>
                <w:color w:val="auto"/>
              </w:rPr>
              <w:t>对于任何一个预测点，其总噪声效应是多个叠加声级(即各声源分别在该点的贡献值L</w:t>
            </w:r>
            <w:r>
              <w:rPr>
                <w:rFonts w:hint="eastAsia" w:ascii="宋体" w:hAnsi="宋体" w:eastAsia="宋体" w:cs="宋体"/>
                <w:color w:val="auto"/>
                <w:vertAlign w:val="subscript"/>
              </w:rPr>
              <w:t>2</w:t>
            </w:r>
            <w:r>
              <w:rPr>
                <w:rFonts w:hint="eastAsia" w:ascii="宋体" w:hAnsi="宋体" w:eastAsia="宋体" w:cs="宋体"/>
                <w:color w:val="auto"/>
              </w:rPr>
              <w:t>和本底噪声值)的能量总和，其计算式如下：</w:t>
            </w:r>
          </w:p>
          <w:p w14:paraId="3B4C83C1">
            <w:pPr>
              <w:pStyle w:val="41"/>
              <w:jc w:val="center"/>
              <w:rPr>
                <w:rFonts w:hint="eastAsia" w:ascii="宋体" w:hAnsi="宋体" w:eastAsia="宋体" w:cs="宋体"/>
                <w:color w:val="auto"/>
              </w:rPr>
            </w:pPr>
            <w:r>
              <w:rPr>
                <w:rFonts w:hint="eastAsia" w:ascii="宋体" w:hAnsi="宋体" w:eastAsia="宋体" w:cs="宋体"/>
                <w:color w:val="auto"/>
              </w:rPr>
              <w:drawing>
                <wp:inline distT="0" distB="0" distL="114300" distR="114300">
                  <wp:extent cx="1424940" cy="255270"/>
                  <wp:effectExtent l="0" t="0" r="3810" b="11430"/>
                  <wp:docPr id="10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2"/>
                          <pic:cNvPicPr>
                            <a:picLocks noChangeAspect="1"/>
                          </pic:cNvPicPr>
                        </pic:nvPicPr>
                        <pic:blipFill>
                          <a:blip r:embed="rId25"/>
                          <a:stretch>
                            <a:fillRect/>
                          </a:stretch>
                        </pic:blipFill>
                        <pic:spPr>
                          <a:xfrm>
                            <a:off x="0" y="0"/>
                            <a:ext cx="1424940" cy="255270"/>
                          </a:xfrm>
                          <a:prstGeom prst="rect">
                            <a:avLst/>
                          </a:prstGeom>
                          <a:noFill/>
                          <a:ln w="9525">
                            <a:noFill/>
                          </a:ln>
                        </pic:spPr>
                      </pic:pic>
                    </a:graphicData>
                  </a:graphic>
                </wp:inline>
              </w:drawing>
            </w:r>
          </w:p>
          <w:p w14:paraId="06052D93">
            <w:pPr>
              <w:pStyle w:val="41"/>
              <w:rPr>
                <w:rFonts w:hint="eastAsia" w:ascii="宋体" w:hAnsi="宋体" w:eastAsia="宋体" w:cs="宋体"/>
                <w:color w:val="auto"/>
              </w:rPr>
            </w:pPr>
            <w:r>
              <w:rPr>
                <w:rFonts w:hint="eastAsia" w:ascii="宋体" w:hAnsi="宋体" w:eastAsia="宋体" w:cs="宋体"/>
                <w:color w:val="auto"/>
              </w:rPr>
              <w:t>式中：L——某点噪声总叠加值，dB(A)；</w:t>
            </w:r>
          </w:p>
          <w:p w14:paraId="26FA669A">
            <w:pPr>
              <w:pStyle w:val="41"/>
              <w:rPr>
                <w:rFonts w:hint="eastAsia" w:ascii="宋体" w:hAnsi="宋体" w:eastAsia="宋体" w:cs="宋体"/>
                <w:color w:val="auto"/>
              </w:rPr>
            </w:pPr>
            <w:r>
              <w:rPr>
                <w:rFonts w:hint="eastAsia" w:ascii="宋体" w:hAnsi="宋体" w:eastAsia="宋体" w:cs="宋体"/>
                <w:color w:val="auto"/>
              </w:rPr>
              <w:t>Li——第i个声源的噪声值，dB(A)；</w:t>
            </w:r>
          </w:p>
          <w:p w14:paraId="64625099">
            <w:pPr>
              <w:pStyle w:val="41"/>
              <w:rPr>
                <w:rFonts w:hint="eastAsia" w:ascii="宋体" w:hAnsi="宋体" w:eastAsia="宋体" w:cs="宋体"/>
                <w:color w:val="auto"/>
              </w:rPr>
            </w:pPr>
            <w:r>
              <w:rPr>
                <w:rFonts w:hint="eastAsia" w:ascii="宋体" w:hAnsi="宋体" w:eastAsia="宋体" w:cs="宋体"/>
                <w:color w:val="auto"/>
              </w:rPr>
              <w:t>n——声源个数。</w:t>
            </w:r>
          </w:p>
          <w:p w14:paraId="3DB6F024">
            <w:pPr>
              <w:pStyle w:val="41"/>
              <w:ind w:firstLine="482"/>
              <w:rPr>
                <w:rFonts w:hint="eastAsia" w:ascii="宋体" w:hAnsi="宋体" w:eastAsia="宋体" w:cs="宋体"/>
                <w:b/>
                <w:color w:val="auto"/>
              </w:rPr>
            </w:pPr>
            <w:r>
              <w:rPr>
                <w:rFonts w:hint="eastAsia" w:ascii="宋体" w:hAnsi="宋体" w:eastAsia="宋体" w:cs="宋体"/>
                <w:b/>
                <w:color w:val="auto"/>
              </w:rPr>
              <w:t>③噪声影响预测与评价</w:t>
            </w:r>
          </w:p>
          <w:p w14:paraId="15E4460B">
            <w:pPr>
              <w:pStyle w:val="41"/>
              <w:rPr>
                <w:rFonts w:hint="eastAsia" w:ascii="宋体" w:hAnsi="宋体" w:eastAsia="宋体" w:cs="宋体"/>
                <w:color w:val="auto"/>
              </w:rPr>
            </w:pPr>
            <w:r>
              <w:rPr>
                <w:rFonts w:hint="eastAsia" w:ascii="宋体" w:hAnsi="宋体" w:eastAsia="宋体" w:cs="宋体"/>
                <w:color w:val="auto"/>
              </w:rPr>
              <w:t>根据项目平面布置可以看出，项目噪声源主要位于车间内部，通过估算本项目复合声级为</w:t>
            </w:r>
            <w:r>
              <w:rPr>
                <w:rFonts w:hint="eastAsia" w:ascii="宋体" w:hAnsi="宋体" w:eastAsia="宋体" w:cs="宋体"/>
                <w:color w:val="auto"/>
                <w:lang w:val="en-US" w:eastAsia="zh-CN"/>
              </w:rPr>
              <w:t>72.1</w:t>
            </w:r>
            <w:r>
              <w:rPr>
                <w:rFonts w:hint="eastAsia" w:ascii="宋体" w:hAnsi="宋体" w:eastAsia="宋体" w:cs="宋体"/>
                <w:color w:val="auto"/>
              </w:rPr>
              <w:t>dB。项目运营期设备运转噪声经距离衰减后，对厂界的贡献值见下表</w:t>
            </w:r>
            <w:r>
              <w:rPr>
                <w:rFonts w:hint="eastAsia" w:ascii="宋体" w:hAnsi="宋体" w:eastAsia="宋体" w:cs="宋体"/>
                <w:color w:val="auto"/>
                <w:lang w:val="en-US" w:eastAsia="zh-CN"/>
              </w:rPr>
              <w:t>7-6</w:t>
            </w:r>
            <w:r>
              <w:rPr>
                <w:rFonts w:hint="eastAsia" w:ascii="宋体" w:hAnsi="宋体" w:eastAsia="宋体" w:cs="宋体"/>
                <w:color w:val="auto"/>
              </w:rPr>
              <w:t>。</w:t>
            </w:r>
          </w:p>
          <w:p w14:paraId="5037F14A">
            <w:pPr>
              <w:pStyle w:val="41"/>
              <w:ind w:firstLine="420"/>
              <w:jc w:val="center"/>
              <w:rPr>
                <w:rFonts w:hint="eastAsia" w:ascii="宋体" w:hAnsi="宋体" w:eastAsia="宋体" w:cs="宋体"/>
                <w:color w:val="auto"/>
                <w:sz w:val="21"/>
                <w:szCs w:val="21"/>
              </w:rPr>
            </w:pPr>
            <w:r>
              <w:rPr>
                <w:rFonts w:hint="eastAsia" w:ascii="宋体" w:hAnsi="宋体" w:eastAsia="宋体" w:cs="宋体"/>
                <w:color w:val="auto"/>
                <w:sz w:val="21"/>
                <w:szCs w:val="21"/>
              </w:rPr>
              <w:t>表7-</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 xml:space="preserve">  厂界噪声影响预测结果（单位：dB(A)）</w:t>
            </w:r>
          </w:p>
          <w:tbl>
            <w:tblPr>
              <w:tblStyle w:val="19"/>
              <w:tblW w:w="995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706"/>
              <w:gridCol w:w="2621"/>
              <w:gridCol w:w="3179"/>
              <w:gridCol w:w="2452"/>
            </w:tblGrid>
            <w:tr w14:paraId="1CD225A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1706" w:type="dxa"/>
                  <w:tcBorders>
                    <w:tl2br w:val="nil"/>
                    <w:tr2bl w:val="nil"/>
                  </w:tcBorders>
                  <w:vAlign w:val="center"/>
                </w:tcPr>
                <w:p w14:paraId="76C6C4C3">
                  <w:pPr>
                    <w:pStyle w:val="41"/>
                    <w:spacing w:line="240" w:lineRule="auto"/>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厂界</w:t>
                  </w:r>
                </w:p>
              </w:tc>
              <w:tc>
                <w:tcPr>
                  <w:tcW w:w="2621" w:type="dxa"/>
                  <w:tcBorders>
                    <w:tl2br w:val="nil"/>
                    <w:tr2bl w:val="nil"/>
                  </w:tcBorders>
                  <w:vAlign w:val="center"/>
                </w:tcPr>
                <w:p w14:paraId="3BFCE376">
                  <w:pPr>
                    <w:pStyle w:val="41"/>
                    <w:spacing w:line="240" w:lineRule="auto"/>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与声源距离（m）</w:t>
                  </w:r>
                </w:p>
              </w:tc>
              <w:tc>
                <w:tcPr>
                  <w:tcW w:w="3179" w:type="dxa"/>
                  <w:tcBorders>
                    <w:tl2br w:val="nil"/>
                    <w:tr2bl w:val="nil"/>
                  </w:tcBorders>
                  <w:vAlign w:val="center"/>
                </w:tcPr>
                <w:p w14:paraId="032DEF50">
                  <w:pPr>
                    <w:pStyle w:val="41"/>
                    <w:spacing w:line="240" w:lineRule="auto"/>
                    <w:ind w:firstLine="0" w:firstLineChars="0"/>
                    <w:jc w:val="center"/>
                    <w:rPr>
                      <w:rFonts w:hint="eastAsia" w:ascii="宋体" w:hAnsi="宋体" w:eastAsia="宋体" w:cs="宋体"/>
                      <w:color w:val="auto"/>
                      <w:sz w:val="21"/>
                      <w:szCs w:val="21"/>
                    </w:rPr>
                  </w:pPr>
                  <w:r>
                    <w:rPr>
                      <w:rFonts w:hint="eastAsia" w:ascii="宋体" w:hAnsi="宋体" w:eastAsia="宋体" w:cs="宋体"/>
                      <w:b/>
                      <w:color w:val="auto"/>
                      <w:sz w:val="21"/>
                      <w:szCs w:val="21"/>
                    </w:rPr>
                    <w:t>噪声贡献值（dB(A)）</w:t>
                  </w:r>
                </w:p>
              </w:tc>
              <w:tc>
                <w:tcPr>
                  <w:tcW w:w="2452" w:type="dxa"/>
                  <w:tcBorders>
                    <w:tl2br w:val="nil"/>
                    <w:tr2bl w:val="nil"/>
                  </w:tcBorders>
                  <w:vAlign w:val="center"/>
                </w:tcPr>
                <w:p w14:paraId="07D1ABB3">
                  <w:pPr>
                    <w:pStyle w:val="41"/>
                    <w:spacing w:line="240" w:lineRule="auto"/>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评价结果</w:t>
                  </w:r>
                </w:p>
              </w:tc>
            </w:tr>
            <w:tr w14:paraId="688C7F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1706" w:type="dxa"/>
                  <w:tcBorders>
                    <w:tl2br w:val="nil"/>
                    <w:tr2bl w:val="nil"/>
                  </w:tcBorders>
                  <w:vAlign w:val="center"/>
                </w:tcPr>
                <w:p w14:paraId="28F93D70">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北侧厂界</w:t>
                  </w:r>
                </w:p>
              </w:tc>
              <w:tc>
                <w:tcPr>
                  <w:tcW w:w="2621" w:type="dxa"/>
                  <w:tcBorders>
                    <w:tl2br w:val="nil"/>
                    <w:tr2bl w:val="nil"/>
                  </w:tcBorders>
                  <w:vAlign w:val="center"/>
                </w:tcPr>
                <w:p w14:paraId="2B6312EB">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15</w:t>
                  </w:r>
                </w:p>
              </w:tc>
              <w:tc>
                <w:tcPr>
                  <w:tcW w:w="3179" w:type="dxa"/>
                  <w:tcBorders>
                    <w:tl2br w:val="nil"/>
                    <w:tr2bl w:val="nil"/>
                  </w:tcBorders>
                  <w:vAlign w:val="center"/>
                </w:tcPr>
                <w:p w14:paraId="04FA9519">
                  <w:pPr>
                    <w:widowControl/>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51.2</w:t>
                  </w:r>
                </w:p>
              </w:tc>
              <w:tc>
                <w:tcPr>
                  <w:tcW w:w="2452" w:type="dxa"/>
                  <w:tcBorders>
                    <w:tl2br w:val="nil"/>
                    <w:tr2bl w:val="nil"/>
                  </w:tcBorders>
                </w:tcPr>
                <w:p w14:paraId="4FF2FC63">
                  <w:pPr>
                    <w:adjustRightInd w:val="0"/>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r>
            <w:tr w14:paraId="6FEC58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1706" w:type="dxa"/>
                  <w:tcBorders>
                    <w:tl2br w:val="nil"/>
                    <w:tr2bl w:val="nil"/>
                  </w:tcBorders>
                  <w:vAlign w:val="center"/>
                </w:tcPr>
                <w:p w14:paraId="383C885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东侧厂界</w:t>
                  </w:r>
                </w:p>
              </w:tc>
              <w:tc>
                <w:tcPr>
                  <w:tcW w:w="2621" w:type="dxa"/>
                  <w:tcBorders>
                    <w:tl2br w:val="nil"/>
                    <w:tr2bl w:val="nil"/>
                  </w:tcBorders>
                  <w:vAlign w:val="center"/>
                </w:tcPr>
                <w:p w14:paraId="46EDA878">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32</w:t>
                  </w:r>
                </w:p>
              </w:tc>
              <w:tc>
                <w:tcPr>
                  <w:tcW w:w="3179" w:type="dxa"/>
                  <w:tcBorders>
                    <w:tl2br w:val="nil"/>
                    <w:tr2bl w:val="nil"/>
                  </w:tcBorders>
                  <w:vAlign w:val="center"/>
                </w:tcPr>
                <w:p w14:paraId="5918F247">
                  <w:pPr>
                    <w:widowControl/>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42.3</w:t>
                  </w:r>
                </w:p>
              </w:tc>
              <w:tc>
                <w:tcPr>
                  <w:tcW w:w="2452" w:type="dxa"/>
                  <w:tcBorders>
                    <w:tl2br w:val="nil"/>
                    <w:tr2bl w:val="nil"/>
                  </w:tcBorders>
                </w:tcPr>
                <w:p w14:paraId="461C33CE">
                  <w:pPr>
                    <w:adjustRightInd w:val="0"/>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r>
            <w:tr w14:paraId="4FC21E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1706" w:type="dxa"/>
                  <w:tcBorders>
                    <w:tl2br w:val="nil"/>
                    <w:tr2bl w:val="nil"/>
                  </w:tcBorders>
                  <w:vAlign w:val="center"/>
                </w:tcPr>
                <w:p w14:paraId="1199D38C">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南侧厂界</w:t>
                  </w:r>
                </w:p>
              </w:tc>
              <w:tc>
                <w:tcPr>
                  <w:tcW w:w="2621" w:type="dxa"/>
                  <w:tcBorders>
                    <w:tl2br w:val="nil"/>
                    <w:tr2bl w:val="nil"/>
                  </w:tcBorders>
                  <w:vAlign w:val="center"/>
                </w:tcPr>
                <w:p w14:paraId="6FAF2DB1">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3179" w:type="dxa"/>
                  <w:tcBorders>
                    <w:tl2br w:val="nil"/>
                    <w:tr2bl w:val="nil"/>
                  </w:tcBorders>
                  <w:vAlign w:val="center"/>
                </w:tcPr>
                <w:p w14:paraId="25C2F43D">
                  <w:pPr>
                    <w:widowControl/>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53.1</w:t>
                  </w:r>
                </w:p>
              </w:tc>
              <w:tc>
                <w:tcPr>
                  <w:tcW w:w="2452" w:type="dxa"/>
                  <w:tcBorders>
                    <w:tl2br w:val="nil"/>
                    <w:tr2bl w:val="nil"/>
                  </w:tcBorders>
                </w:tcPr>
                <w:p w14:paraId="7752D2EF">
                  <w:pPr>
                    <w:adjustRightInd w:val="0"/>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r>
            <w:tr w14:paraId="66E810B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1706" w:type="dxa"/>
                  <w:tcBorders>
                    <w:tl2br w:val="nil"/>
                    <w:tr2bl w:val="nil"/>
                  </w:tcBorders>
                  <w:vAlign w:val="center"/>
                </w:tcPr>
                <w:p w14:paraId="26896C7A">
                  <w:pPr>
                    <w:spacing w:line="276"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西侧厂界</w:t>
                  </w:r>
                </w:p>
              </w:tc>
              <w:tc>
                <w:tcPr>
                  <w:tcW w:w="2621" w:type="dxa"/>
                  <w:tcBorders>
                    <w:tl2br w:val="nil"/>
                    <w:tr2bl w:val="nil"/>
                  </w:tcBorders>
                  <w:vAlign w:val="center"/>
                </w:tcPr>
                <w:p w14:paraId="4AB7AB8C">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20</w:t>
                  </w:r>
                </w:p>
              </w:tc>
              <w:tc>
                <w:tcPr>
                  <w:tcW w:w="3179" w:type="dxa"/>
                  <w:tcBorders>
                    <w:tl2br w:val="nil"/>
                    <w:tr2bl w:val="nil"/>
                  </w:tcBorders>
                  <w:vAlign w:val="center"/>
                </w:tcPr>
                <w:p w14:paraId="6805F2DD">
                  <w:pPr>
                    <w:widowControl/>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45.7</w:t>
                  </w:r>
                </w:p>
              </w:tc>
              <w:tc>
                <w:tcPr>
                  <w:tcW w:w="2452" w:type="dxa"/>
                  <w:tcBorders>
                    <w:tl2br w:val="nil"/>
                    <w:tr2bl w:val="nil"/>
                  </w:tcBorders>
                </w:tcPr>
                <w:p w14:paraId="0FCB5E71">
                  <w:pPr>
                    <w:adjustRightInd w:val="0"/>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达标</w:t>
                  </w:r>
                </w:p>
              </w:tc>
            </w:tr>
          </w:tbl>
          <w:p w14:paraId="73B897FE">
            <w:pPr>
              <w:pStyle w:val="41"/>
              <w:rPr>
                <w:rFonts w:hint="eastAsia" w:ascii="宋体" w:hAnsi="宋体" w:eastAsia="宋体" w:cs="宋体"/>
                <w:color w:val="auto"/>
              </w:rPr>
            </w:pPr>
            <w:r>
              <w:rPr>
                <w:rFonts w:hint="eastAsia" w:ascii="宋体" w:hAnsi="宋体" w:eastAsia="宋体" w:cs="宋体"/>
                <w:color w:val="auto"/>
              </w:rPr>
              <w:t>本项目夜间不生产，营运期厂界昼间噪声能够达到《声环境质量标准》（GB3096-2008）3类标准，且项目所在地周围无医院、学校等噪声敏感点，根据自然衰减公式，昼间噪声能够满足《工业企业厂界环境噪声排放标准》（GB12348-2008）中规定的3类标准。</w:t>
            </w:r>
          </w:p>
          <w:p w14:paraId="25CD1F85">
            <w:pPr>
              <w:pStyle w:val="41"/>
              <w:rPr>
                <w:rFonts w:hint="eastAsia" w:ascii="宋体" w:hAnsi="宋体" w:eastAsia="宋体" w:cs="宋体"/>
                <w:color w:val="auto"/>
              </w:rPr>
            </w:pPr>
            <w:r>
              <w:rPr>
                <w:rFonts w:hint="eastAsia" w:ascii="宋体" w:hAnsi="宋体" w:eastAsia="宋体" w:cs="宋体"/>
                <w:color w:val="auto"/>
              </w:rPr>
              <w:t>同时，为减少设备噪声对操作人员及周围环境的影响，本环评建议如下：</w:t>
            </w:r>
          </w:p>
          <w:p w14:paraId="4CDD3AE9">
            <w:pPr>
              <w:pStyle w:val="41"/>
              <w:rPr>
                <w:rFonts w:hint="eastAsia" w:ascii="宋体" w:hAnsi="宋体" w:eastAsia="宋体" w:cs="宋体"/>
                <w:color w:val="auto"/>
              </w:rPr>
            </w:pPr>
            <w:r>
              <w:rPr>
                <w:rFonts w:hint="eastAsia" w:ascii="宋体" w:hAnsi="宋体" w:eastAsia="宋体" w:cs="宋体"/>
                <w:color w:val="auto"/>
              </w:rPr>
              <w:t>（1）加强对设备的维修保养管理，严格按规范操作，避免因故障或润滑不好造成高噪声现象，尽量降低设备噪声源强值；</w:t>
            </w:r>
          </w:p>
          <w:p w14:paraId="3CB86806">
            <w:pPr>
              <w:pStyle w:val="41"/>
              <w:rPr>
                <w:rFonts w:hint="eastAsia" w:ascii="宋体" w:hAnsi="宋体" w:eastAsia="宋体" w:cs="宋体"/>
                <w:color w:val="auto"/>
              </w:rPr>
            </w:pPr>
            <w:r>
              <w:rPr>
                <w:rFonts w:hint="eastAsia" w:ascii="宋体" w:hAnsi="宋体" w:eastAsia="宋体" w:cs="宋体"/>
                <w:color w:val="auto"/>
              </w:rPr>
              <w:t>（2）加强对项目运输车辆管理，规范停车秩序，禁鸣喇叭，尽量减少机动车频繁启运和怠速，降低噪声对周围声学环境的影响；</w:t>
            </w:r>
          </w:p>
          <w:p w14:paraId="15AEE63C">
            <w:pPr>
              <w:pStyle w:val="41"/>
              <w:rPr>
                <w:rFonts w:hint="eastAsia" w:ascii="宋体" w:hAnsi="宋体" w:eastAsia="宋体" w:cs="宋体"/>
                <w:color w:val="auto"/>
              </w:rPr>
            </w:pPr>
            <w:r>
              <w:rPr>
                <w:rFonts w:hint="eastAsia" w:ascii="宋体" w:hAnsi="宋体" w:eastAsia="宋体" w:cs="宋体"/>
                <w:color w:val="auto"/>
              </w:rPr>
              <w:t>（3）噪声控制设备必须满足防火、防潮、防尘等工艺与安全卫生要求。</w:t>
            </w:r>
          </w:p>
          <w:p w14:paraId="3559E4CD">
            <w:pPr>
              <w:pStyle w:val="41"/>
              <w:rPr>
                <w:rFonts w:hint="eastAsia" w:ascii="宋体" w:hAnsi="宋体" w:eastAsia="宋体" w:cs="宋体"/>
                <w:color w:val="auto"/>
              </w:rPr>
            </w:pPr>
            <w:r>
              <w:rPr>
                <w:rFonts w:hint="eastAsia" w:ascii="宋体" w:hAnsi="宋体" w:eastAsia="宋体" w:cs="宋体"/>
                <w:color w:val="auto"/>
              </w:rPr>
              <w:t>在严格采取上述隔声降噪措施后，可达到《工业企业厂界环境噪声排放标准》（GB12348-2008）3类标准的要求，从而实现达标排放。</w:t>
            </w:r>
          </w:p>
          <w:p w14:paraId="6D4C3971">
            <w:pPr>
              <w:pStyle w:val="41"/>
              <w:rPr>
                <w:rFonts w:hint="eastAsia" w:ascii="宋体" w:hAnsi="宋体" w:eastAsia="宋体" w:cs="宋体"/>
                <w:color w:val="auto"/>
              </w:rPr>
            </w:pPr>
            <w:r>
              <w:rPr>
                <w:rFonts w:hint="eastAsia" w:ascii="宋体" w:hAnsi="宋体" w:eastAsia="宋体" w:cs="宋体"/>
                <w:color w:val="auto"/>
              </w:rPr>
              <w:t>因此，本项目的实施不会对项目所在地的声学环境产生明显影响。</w:t>
            </w:r>
          </w:p>
          <w:p w14:paraId="7DF21FD7">
            <w:pPr>
              <w:pStyle w:val="2"/>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4、固体废物环境影响分析</w:t>
            </w:r>
          </w:p>
          <w:p w14:paraId="48FC4BA2">
            <w:pPr>
              <w:spacing w:line="360" w:lineRule="auto"/>
              <w:ind w:firstLine="480"/>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项目营运期主要固体废物为废橡胶、废塑料、除尘器收尘灰、生活垃圾、化粪池污泥、隔油池废油脂及废液压油和废含油抹布手套。餐厨垃圾单独设立餐厨垃圾收集场所，实现餐厨垃圾分类存放，并交由环卫部门收运、处理，确保餐厨垃圾产生后24小时内交其收运，并落实联单制度；隔油池废油脂定期</w:t>
            </w:r>
            <w:r>
              <w:rPr>
                <w:rFonts w:hint="eastAsia" w:ascii="宋体" w:hAnsi="宋体" w:eastAsia="宋体" w:cs="宋体"/>
                <w:color w:val="auto"/>
                <w:lang w:val="en-US" w:eastAsia="zh-CN"/>
              </w:rPr>
              <w:t>交由取得经营许可的餐厨垃圾收运单位清运处理</w:t>
            </w:r>
            <w:r>
              <w:rPr>
                <w:rFonts w:hint="eastAsia" w:ascii="宋体" w:hAnsi="宋体" w:eastAsia="宋体" w:cs="宋体"/>
                <w:b w:val="0"/>
                <w:bCs w:val="0"/>
                <w:color w:val="auto"/>
                <w:sz w:val="24"/>
                <w:szCs w:val="24"/>
                <w:lang w:val="en-US" w:eastAsia="zh-CN"/>
              </w:rPr>
              <w:t>；废橡胶、废塑料、除尘器收尘灰及生活垃圾经收集后由当地环卫部门统一清运处理；废液压油、废含油抹布手套暂存于危废暂存间定期交由有资质单位处理；。</w:t>
            </w:r>
            <w:r>
              <w:rPr>
                <w:rFonts w:hint="eastAsia" w:ascii="宋体" w:hAnsi="宋体" w:eastAsia="宋体" w:cs="宋体"/>
                <w:color w:val="auto"/>
                <w:sz w:val="24"/>
                <w:szCs w:val="24"/>
              </w:rPr>
              <w:t>同时，环评要求建设单位在危废暂存间设置和转运过程中，需严格按照下列要求进行：</w:t>
            </w:r>
          </w:p>
          <w:p w14:paraId="39A07E80">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a.严格按照《危险废物贮存污染控制标准》（GB18597-2001）设计要求，对危废暂存间设防渗层，防渗层为环氧树脂或其它人工材料，并严格做好防雨、防腐措施，防止造成地下水污染。</w:t>
            </w:r>
          </w:p>
          <w:p w14:paraId="5F04E054">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b.危险废物的收集必须按照相关规定进行，禁止在非贮存地点（容器）倾倒、堆放危险废物或者将危险废物混入其他一般工业固体废物和生活垃圾，各废物贮存需按照国家相应要求处置，贮存场所按照《环境保护图形标志——固体废物贮存（处置）场》（GB15562.2-1995）设置警示标识。</w:t>
            </w:r>
          </w:p>
          <w:p w14:paraId="2F2CB8D0">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c.危险废物转运时必须安全转移，防止撒漏，且由具处理资质的单位接手。危险废物的处置需严格按照《危险废物转移联单管理办法》规定办理危险废物转移手续，并严格执行《危险废物转移联单管理办法》规定，防止二次污染。</w:t>
            </w:r>
          </w:p>
          <w:p w14:paraId="6BDD372B">
            <w:pPr>
              <w:spacing w:line="360" w:lineRule="auto"/>
              <w:ind w:firstLine="480"/>
              <w:rPr>
                <w:rFonts w:hint="eastAsia" w:ascii="宋体" w:hAnsi="宋体" w:eastAsia="宋体" w:cs="宋体"/>
                <w:b w:val="0"/>
                <w:bCs w:val="0"/>
                <w:color w:val="auto"/>
                <w:sz w:val="24"/>
                <w:szCs w:val="24"/>
                <w:lang w:val="en-US" w:eastAsia="zh-CN"/>
              </w:rPr>
            </w:pPr>
            <w:r>
              <w:rPr>
                <w:rFonts w:hint="eastAsia" w:ascii="宋体" w:hAnsi="宋体" w:eastAsia="宋体" w:cs="宋体"/>
                <w:color w:val="auto"/>
                <w:sz w:val="24"/>
                <w:szCs w:val="24"/>
              </w:rPr>
              <w:t>综上所述，采取本环评提出的上述处置措施后，本项目产生的固体废物去向明确，可实现资源化或无害化处置，不会对环境造成二次污染。</w:t>
            </w:r>
          </w:p>
          <w:p w14:paraId="5E434FD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rPr>
              <w:t>、地下水环境影响分析</w:t>
            </w:r>
          </w:p>
          <w:p w14:paraId="7F437282">
            <w:pPr>
              <w:spacing w:line="360" w:lineRule="auto"/>
              <w:ind w:firstLine="48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根据现场调查，本项目简单防渗区措施到位，地面均采取了相应的硬化措施；而一般防渗区和重点防渗区仅采取了防渗混凝土硬化措施，未采取防渗面层处理，需进行整改。</w:t>
            </w:r>
          </w:p>
          <w:p w14:paraId="5993BC46">
            <w:pPr>
              <w:spacing w:line="360" w:lineRule="auto"/>
              <w:ind w:firstLine="48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本环评要求建设单位应结合各个生产设备、贮存与运输装置、污染物贮存与处理装置等的布局，根据可能进入地下水环境的各种原辅材料、产品的泄漏（含跑、冒、滴、漏）量及其他各类污染物的性质、产生量和排放量，将主要生产单元划分为重点防渗区、一般防渗区及简单防渗区。重点防渗区域需采取防渗混凝土+2mm厚HDPE防渗层进行防渗、防腐处理，确保防渗系数 K≤1×10</w:t>
            </w:r>
            <w:r>
              <w:rPr>
                <w:rFonts w:hint="eastAsia" w:ascii="宋体" w:hAnsi="宋体" w:eastAsia="宋体" w:cs="宋体"/>
                <w:b w:val="0"/>
                <w:bCs/>
                <w:color w:val="auto"/>
                <w:sz w:val="24"/>
                <w:szCs w:val="24"/>
                <w:vertAlign w:val="superscript"/>
              </w:rPr>
              <w:t>-10</w:t>
            </w:r>
            <w:r>
              <w:rPr>
                <w:rFonts w:hint="eastAsia" w:ascii="宋体" w:hAnsi="宋体" w:eastAsia="宋体" w:cs="宋体"/>
                <w:b w:val="0"/>
                <w:bCs/>
                <w:color w:val="auto"/>
                <w:sz w:val="24"/>
                <w:szCs w:val="24"/>
              </w:rPr>
              <w:t>cm/s；一般防渗区采取防渗混凝土地坪（渗透系数≤10</w:t>
            </w:r>
            <w:r>
              <w:rPr>
                <w:rFonts w:hint="eastAsia" w:ascii="宋体" w:hAnsi="宋体" w:eastAsia="宋体" w:cs="宋体"/>
                <w:b w:val="0"/>
                <w:bCs/>
                <w:color w:val="auto"/>
                <w:sz w:val="24"/>
                <w:szCs w:val="24"/>
                <w:vertAlign w:val="superscript"/>
              </w:rPr>
              <w:t>-7</w:t>
            </w:r>
            <w:r>
              <w:rPr>
                <w:rFonts w:hint="eastAsia" w:ascii="宋体" w:hAnsi="宋体" w:eastAsia="宋体" w:cs="宋体"/>
                <w:b w:val="0"/>
                <w:bCs/>
                <w:color w:val="auto"/>
                <w:sz w:val="24"/>
                <w:szCs w:val="24"/>
              </w:rPr>
              <w:t>cm/s）；简单防渗区进行地面硬化。</w:t>
            </w:r>
          </w:p>
          <w:p w14:paraId="004549F7">
            <w:pPr>
              <w:spacing w:line="360" w:lineRule="auto"/>
              <w:ind w:firstLine="480"/>
              <w:rPr>
                <w:rFonts w:hint="eastAsia" w:ascii="宋体" w:hAnsi="宋体" w:eastAsia="宋体" w:cs="宋体"/>
                <w:b w:val="0"/>
                <w:bCs/>
                <w:color w:val="auto"/>
              </w:rPr>
            </w:pPr>
            <w:r>
              <w:rPr>
                <w:rFonts w:hint="eastAsia" w:ascii="宋体" w:hAnsi="宋体" w:eastAsia="宋体" w:cs="宋体"/>
                <w:b w:val="0"/>
                <w:bCs/>
                <w:color w:val="auto"/>
                <w:sz w:val="24"/>
                <w:szCs w:val="24"/>
              </w:rPr>
              <w:t>综上所述，在通过对防渗区的构筑物和地面选择较好的防渗防腐材料，企业加强日常生产安全、环保管理的基础上，本项目生产不会对地下水产生影响。</w:t>
            </w:r>
          </w:p>
          <w:p w14:paraId="3817FB18">
            <w:pPr>
              <w:spacing w:line="360" w:lineRule="auto"/>
              <w:outlineLvl w:val="0"/>
              <w:rPr>
                <w:rFonts w:hint="eastAsia" w:ascii="宋体" w:hAnsi="宋体" w:eastAsia="宋体" w:cs="宋体"/>
                <w:color w:val="auto"/>
                <w:sz w:val="28"/>
              </w:rPr>
            </w:pPr>
            <w:r>
              <w:rPr>
                <w:rFonts w:hint="eastAsia" w:ascii="宋体" w:hAnsi="宋体" w:eastAsia="宋体" w:cs="宋体"/>
                <w:color w:val="auto"/>
                <w:sz w:val="28"/>
              </w:rPr>
              <w:t>三、环境风险分析</w:t>
            </w:r>
          </w:p>
          <w:p w14:paraId="606D26A2">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1、环境风险评价的目的</w:t>
            </w:r>
          </w:p>
          <w:p w14:paraId="69943BC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环境风险评价的目的是分析和预测建设项目存在的潜在危险、有害因素，建设项目建设和运行期间可能发生的突发性事件或事故（一般不包括人为破坏及自然灾害），引起有毒有害和易燃易爆等物质泄漏，所造成的人身安全与环境影响和损害程度，提出合理可行的防范、应急与减缓措施，以将风险可能性和危害程度降至最低。</w:t>
            </w:r>
          </w:p>
          <w:p w14:paraId="2AFAD862">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2、环境风险识别</w:t>
            </w:r>
          </w:p>
          <w:p w14:paraId="607AD6D3">
            <w:pPr>
              <w:spacing w:line="360" w:lineRule="auto"/>
              <w:ind w:firstLine="480"/>
              <w:outlineLvl w:val="0"/>
              <w:rPr>
                <w:rFonts w:hint="eastAsia" w:ascii="宋体" w:hAnsi="宋体" w:eastAsia="宋体" w:cs="宋体"/>
                <w:color w:val="auto"/>
                <w:sz w:val="24"/>
                <w:szCs w:val="24"/>
              </w:rPr>
            </w:pPr>
            <w:r>
              <w:rPr>
                <w:rFonts w:hint="eastAsia" w:ascii="宋体" w:hAnsi="宋体" w:eastAsia="宋体" w:cs="宋体"/>
                <w:color w:val="auto"/>
                <w:sz w:val="24"/>
                <w:szCs w:val="24"/>
              </w:rPr>
              <w:t>本项目生产过程中使用的化学物质性质均较稳定，涉及的危险物质为</w:t>
            </w:r>
            <w:r>
              <w:rPr>
                <w:rFonts w:hint="eastAsia" w:ascii="宋体" w:hAnsi="宋体" w:eastAsia="宋体" w:cs="宋体"/>
                <w:color w:val="auto"/>
                <w:sz w:val="24"/>
                <w:szCs w:val="24"/>
                <w:lang w:eastAsia="zh-CN"/>
              </w:rPr>
              <w:t>液压油</w:t>
            </w:r>
            <w:r>
              <w:rPr>
                <w:rFonts w:hint="eastAsia" w:ascii="宋体" w:hAnsi="宋体" w:eastAsia="宋体" w:cs="宋体"/>
                <w:color w:val="auto"/>
                <w:sz w:val="24"/>
                <w:szCs w:val="24"/>
              </w:rPr>
              <w:t>。</w:t>
            </w:r>
          </w:p>
          <w:p w14:paraId="589CE07A">
            <w:pPr>
              <w:spacing w:line="360" w:lineRule="auto"/>
              <w:ind w:firstLine="480"/>
              <w:outlineLvl w:val="0"/>
              <w:rPr>
                <w:rFonts w:hint="eastAsia" w:ascii="宋体" w:hAnsi="宋体" w:eastAsia="宋体" w:cs="宋体"/>
                <w:color w:val="auto"/>
                <w:sz w:val="24"/>
                <w:szCs w:val="24"/>
              </w:rPr>
            </w:pPr>
            <w:r>
              <w:rPr>
                <w:rFonts w:hint="eastAsia" w:ascii="宋体" w:hAnsi="宋体" w:eastAsia="宋体" w:cs="宋体"/>
                <w:color w:val="auto"/>
                <w:sz w:val="24"/>
                <w:szCs w:val="24"/>
              </w:rPr>
              <w:t>本项目主要危险物质储存及危险特性见表7-</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w:t>
            </w:r>
          </w:p>
          <w:p w14:paraId="7790A84E">
            <w:pPr>
              <w:spacing w:line="360" w:lineRule="auto"/>
              <w:ind w:firstLine="480"/>
              <w:jc w:val="center"/>
              <w:rPr>
                <w:rFonts w:hint="eastAsia" w:ascii="宋体" w:hAnsi="宋体" w:eastAsia="宋体" w:cs="宋体"/>
                <w:b/>
                <w:bCs/>
                <w:color w:val="auto"/>
                <w:szCs w:val="21"/>
              </w:rPr>
            </w:pPr>
            <w:r>
              <w:rPr>
                <w:rFonts w:hint="eastAsia" w:ascii="宋体" w:hAnsi="宋体" w:eastAsia="宋体" w:cs="宋体"/>
                <w:b/>
                <w:bCs/>
                <w:color w:val="auto"/>
                <w:szCs w:val="21"/>
              </w:rPr>
              <w:t>表7-</w:t>
            </w:r>
            <w:r>
              <w:rPr>
                <w:rFonts w:hint="eastAsia" w:ascii="宋体" w:hAnsi="宋体" w:eastAsia="宋体" w:cs="宋体"/>
                <w:b/>
                <w:bCs/>
                <w:color w:val="auto"/>
                <w:szCs w:val="21"/>
                <w:lang w:val="en-US" w:eastAsia="zh-CN"/>
              </w:rPr>
              <w:t>7</w:t>
            </w:r>
            <w:r>
              <w:rPr>
                <w:rFonts w:hint="eastAsia" w:ascii="宋体" w:hAnsi="宋体" w:eastAsia="宋体" w:cs="宋体"/>
                <w:b/>
                <w:bCs/>
                <w:color w:val="auto"/>
                <w:szCs w:val="21"/>
              </w:rPr>
              <w:t xml:space="preserve">  主要危险物质储存及危险特性</w:t>
            </w:r>
          </w:p>
          <w:tbl>
            <w:tblPr>
              <w:tblStyle w:val="1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240"/>
              <w:gridCol w:w="2480"/>
              <w:gridCol w:w="1396"/>
              <w:gridCol w:w="1394"/>
              <w:gridCol w:w="1396"/>
              <w:gridCol w:w="1262"/>
            </w:tblGrid>
            <w:tr w14:paraId="04983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00" w:type="dxa"/>
                  <w:shd w:val="clear" w:color="auto" w:fill="auto"/>
                  <w:vAlign w:val="center"/>
                </w:tcPr>
                <w:p w14:paraId="329F2B8F">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240" w:type="dxa"/>
                  <w:shd w:val="clear" w:color="auto" w:fill="auto"/>
                  <w:vAlign w:val="center"/>
                </w:tcPr>
                <w:p w14:paraId="49C0D1A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物质名称</w:t>
                  </w:r>
                </w:p>
              </w:tc>
              <w:tc>
                <w:tcPr>
                  <w:tcW w:w="2480" w:type="dxa"/>
                  <w:shd w:val="clear" w:color="auto" w:fill="auto"/>
                  <w:vAlign w:val="center"/>
                </w:tcPr>
                <w:p w14:paraId="666CCF38">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主要化学成分</w:t>
                  </w:r>
                </w:p>
              </w:tc>
              <w:tc>
                <w:tcPr>
                  <w:tcW w:w="1396" w:type="dxa"/>
                  <w:shd w:val="clear" w:color="auto" w:fill="auto"/>
                  <w:vAlign w:val="center"/>
                </w:tcPr>
                <w:p w14:paraId="4116C01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最大储存量</w:t>
                  </w:r>
                </w:p>
              </w:tc>
              <w:tc>
                <w:tcPr>
                  <w:tcW w:w="1394" w:type="dxa"/>
                  <w:shd w:val="clear" w:color="auto" w:fill="auto"/>
                  <w:vAlign w:val="center"/>
                </w:tcPr>
                <w:p w14:paraId="087A9389">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储存方式</w:t>
                  </w:r>
                </w:p>
              </w:tc>
              <w:tc>
                <w:tcPr>
                  <w:tcW w:w="1396" w:type="dxa"/>
                  <w:shd w:val="clear" w:color="auto" w:fill="auto"/>
                  <w:vAlign w:val="center"/>
                </w:tcPr>
                <w:p w14:paraId="7E4F700A">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储存位置</w:t>
                  </w:r>
                </w:p>
              </w:tc>
              <w:tc>
                <w:tcPr>
                  <w:tcW w:w="1262" w:type="dxa"/>
                  <w:vAlign w:val="center"/>
                </w:tcPr>
                <w:p w14:paraId="41C451FB">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危险性</w:t>
                  </w:r>
                </w:p>
              </w:tc>
            </w:tr>
            <w:tr w14:paraId="18C7A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shd w:val="clear" w:color="auto" w:fill="auto"/>
                  <w:vAlign w:val="center"/>
                </w:tcPr>
                <w:p w14:paraId="2C3DA9A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240" w:type="dxa"/>
                  <w:shd w:val="clear" w:color="auto" w:fill="auto"/>
                  <w:vAlign w:val="center"/>
                </w:tcPr>
                <w:p w14:paraId="755BEEC6">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液压油</w:t>
                  </w:r>
                </w:p>
              </w:tc>
              <w:tc>
                <w:tcPr>
                  <w:tcW w:w="2480" w:type="dxa"/>
                  <w:shd w:val="clear" w:color="auto" w:fill="auto"/>
                  <w:vAlign w:val="center"/>
                </w:tcPr>
                <w:p w14:paraId="0524277A">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矿物油、添加剂</w:t>
                  </w:r>
                </w:p>
              </w:tc>
              <w:tc>
                <w:tcPr>
                  <w:tcW w:w="1396" w:type="dxa"/>
                  <w:shd w:val="clear" w:color="auto" w:fill="auto"/>
                  <w:vAlign w:val="center"/>
                </w:tcPr>
                <w:p w14:paraId="4482F381">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w:t>
                  </w:r>
                  <w:r>
                    <w:rPr>
                      <w:rFonts w:hint="eastAsia" w:ascii="宋体" w:hAnsi="宋体" w:eastAsia="宋体" w:cs="宋体"/>
                      <w:color w:val="auto"/>
                      <w:sz w:val="21"/>
                      <w:szCs w:val="21"/>
                      <w:lang w:val="en-US" w:eastAsia="zh-CN"/>
                    </w:rPr>
                    <w:t>02</w:t>
                  </w:r>
                  <w:r>
                    <w:rPr>
                      <w:rFonts w:hint="eastAsia" w:ascii="宋体" w:hAnsi="宋体" w:eastAsia="宋体" w:cs="宋体"/>
                      <w:color w:val="auto"/>
                      <w:sz w:val="21"/>
                      <w:szCs w:val="21"/>
                    </w:rPr>
                    <w:t>t</w:t>
                  </w:r>
                </w:p>
              </w:tc>
              <w:tc>
                <w:tcPr>
                  <w:tcW w:w="1394" w:type="dxa"/>
                  <w:shd w:val="clear" w:color="auto" w:fill="auto"/>
                  <w:vAlign w:val="center"/>
                </w:tcPr>
                <w:p w14:paraId="131A55A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桶装</w:t>
                  </w:r>
                </w:p>
              </w:tc>
              <w:tc>
                <w:tcPr>
                  <w:tcW w:w="1396" w:type="dxa"/>
                  <w:shd w:val="clear" w:color="auto" w:fill="auto"/>
                  <w:vAlign w:val="center"/>
                </w:tcPr>
                <w:p w14:paraId="7661DB46">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辅料库房</w:t>
                  </w:r>
                </w:p>
              </w:tc>
              <w:tc>
                <w:tcPr>
                  <w:tcW w:w="1262" w:type="dxa"/>
                  <w:vAlign w:val="center"/>
                </w:tcPr>
                <w:p w14:paraId="0823D4E2">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易燃</w:t>
                  </w:r>
                </w:p>
              </w:tc>
            </w:tr>
            <w:tr w14:paraId="2D2F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shd w:val="clear" w:color="auto" w:fill="auto"/>
                  <w:vAlign w:val="center"/>
                </w:tcPr>
                <w:p w14:paraId="216977BA">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1240" w:type="dxa"/>
                  <w:shd w:val="clear" w:color="auto" w:fill="auto"/>
                  <w:vAlign w:val="center"/>
                </w:tcPr>
                <w:p w14:paraId="37FF46D3">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润滑油</w:t>
                  </w:r>
                </w:p>
              </w:tc>
              <w:tc>
                <w:tcPr>
                  <w:tcW w:w="2480" w:type="dxa"/>
                  <w:shd w:val="clear" w:color="auto" w:fill="auto"/>
                  <w:vAlign w:val="center"/>
                </w:tcPr>
                <w:p w14:paraId="10200E75">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矿物油、添加剂</w:t>
                  </w:r>
                </w:p>
              </w:tc>
              <w:tc>
                <w:tcPr>
                  <w:tcW w:w="1396" w:type="dxa"/>
                  <w:shd w:val="clear" w:color="auto" w:fill="auto"/>
                  <w:vAlign w:val="center"/>
                </w:tcPr>
                <w:p w14:paraId="2A87E0F5">
                  <w:pPr>
                    <w:spacing w:line="276"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0.01t</w:t>
                  </w:r>
                </w:p>
              </w:tc>
              <w:tc>
                <w:tcPr>
                  <w:tcW w:w="1394" w:type="dxa"/>
                  <w:shd w:val="clear" w:color="auto" w:fill="auto"/>
                  <w:vAlign w:val="center"/>
                </w:tcPr>
                <w:p w14:paraId="2530C839">
                  <w:pPr>
                    <w:spacing w:line="276"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桶装</w:t>
                  </w:r>
                </w:p>
              </w:tc>
              <w:tc>
                <w:tcPr>
                  <w:tcW w:w="1396" w:type="dxa"/>
                  <w:shd w:val="clear" w:color="auto" w:fill="auto"/>
                  <w:vAlign w:val="center"/>
                </w:tcPr>
                <w:p w14:paraId="2B33965F">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辅料库房</w:t>
                  </w:r>
                </w:p>
              </w:tc>
              <w:tc>
                <w:tcPr>
                  <w:tcW w:w="1262" w:type="dxa"/>
                  <w:vAlign w:val="center"/>
                </w:tcPr>
                <w:p w14:paraId="2B2955B7">
                  <w:pPr>
                    <w:spacing w:line="276"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易燃</w:t>
                  </w:r>
                </w:p>
              </w:tc>
            </w:tr>
          </w:tbl>
          <w:p w14:paraId="2917BEC0">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3、重大危险源识别</w:t>
            </w:r>
          </w:p>
          <w:p w14:paraId="2F304322">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本项目涉及危险物质属于《危险化学品重大危险源辨识》（GB18218-2009）的有</w:t>
            </w:r>
            <w:r>
              <w:rPr>
                <w:rFonts w:hint="eastAsia" w:ascii="宋体" w:hAnsi="宋体" w:eastAsia="宋体" w:cs="宋体"/>
                <w:color w:val="auto"/>
                <w:sz w:val="24"/>
                <w:szCs w:val="24"/>
                <w:lang w:eastAsia="zh-CN"/>
              </w:rPr>
              <w:t>液压油</w:t>
            </w:r>
            <w:r>
              <w:rPr>
                <w:rFonts w:hint="eastAsia" w:ascii="宋体" w:hAnsi="宋体" w:eastAsia="宋体" w:cs="宋体"/>
                <w:color w:val="auto"/>
                <w:sz w:val="24"/>
                <w:szCs w:val="24"/>
              </w:rPr>
              <w:t>，本次环评采用各生产单元内各种危险化学品实际存储量与其在《危险化学品重大危险源辨识》（GB18218-2009）中规定的临界量的比值来判定是否属于重大危险源，若满足下式，则构成重大危险源。</w:t>
            </w:r>
          </w:p>
          <w:p w14:paraId="436703D8">
            <w:pPr>
              <w:spacing w:line="360" w:lineRule="auto"/>
              <w:jc w:val="center"/>
              <w:rPr>
                <w:rFonts w:hint="eastAsia" w:ascii="宋体" w:hAnsi="宋体" w:eastAsia="宋体" w:cs="宋体"/>
                <w:color w:val="auto"/>
              </w:rPr>
            </w:pPr>
            <w:r>
              <w:rPr>
                <w:rFonts w:hint="eastAsia" w:ascii="宋体" w:hAnsi="宋体" w:eastAsia="宋体" w:cs="宋体"/>
                <w:color w:val="auto"/>
                <w:position w:val="-14"/>
                <w:sz w:val="24"/>
                <w:szCs w:val="24"/>
              </w:rPr>
              <w:drawing>
                <wp:inline distT="0" distB="0" distL="0" distR="0">
                  <wp:extent cx="850900" cy="230505"/>
                  <wp:effectExtent l="0" t="0" r="6350" b="0"/>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850900" cy="230505"/>
                          </a:xfrm>
                          <a:prstGeom prst="rect">
                            <a:avLst/>
                          </a:prstGeom>
                          <a:noFill/>
                          <a:ln>
                            <a:noFill/>
                          </a:ln>
                        </pic:spPr>
                      </pic:pic>
                    </a:graphicData>
                  </a:graphic>
                </wp:inline>
              </w:drawing>
            </w:r>
          </w:p>
          <w:p w14:paraId="2781F472">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式中，</w:t>
            </w:r>
            <w:r>
              <w:rPr>
                <w:rFonts w:hint="eastAsia" w:ascii="宋体" w:hAnsi="宋体" w:eastAsia="宋体" w:cs="宋体"/>
                <w:i/>
                <w:iCs/>
                <w:color w:val="auto"/>
                <w:sz w:val="24"/>
                <w:szCs w:val="24"/>
              </w:rPr>
              <w:t>q</w:t>
            </w:r>
            <w:r>
              <w:rPr>
                <w:rFonts w:hint="eastAsia" w:ascii="宋体" w:hAnsi="宋体" w:eastAsia="宋体" w:cs="宋体"/>
                <w:color w:val="auto"/>
                <w:sz w:val="24"/>
                <w:szCs w:val="24"/>
                <w:vertAlign w:val="subscript"/>
              </w:rPr>
              <w:t>i</w:t>
            </w:r>
            <w:r>
              <w:rPr>
                <w:rFonts w:hint="eastAsia" w:ascii="宋体" w:hAnsi="宋体" w:eastAsia="宋体" w:cs="宋体"/>
                <w:color w:val="auto"/>
                <w:sz w:val="24"/>
                <w:szCs w:val="24"/>
              </w:rPr>
              <w:t xml:space="preserve"> —— </w:t>
            </w:r>
            <w:r>
              <w:rPr>
                <w:rFonts w:hint="eastAsia" w:ascii="宋体" w:hAnsi="宋体" w:eastAsia="宋体" w:cs="宋体"/>
                <w:i/>
                <w:iCs/>
                <w:color w:val="auto"/>
                <w:sz w:val="24"/>
                <w:szCs w:val="24"/>
              </w:rPr>
              <w:t>i</w:t>
            </w:r>
            <w:r>
              <w:rPr>
                <w:rFonts w:hint="eastAsia" w:ascii="宋体" w:hAnsi="宋体" w:eastAsia="宋体" w:cs="宋体"/>
                <w:color w:val="auto"/>
                <w:sz w:val="24"/>
                <w:szCs w:val="24"/>
              </w:rPr>
              <w:t>种物质的实际存储量，t；</w:t>
            </w:r>
          </w:p>
          <w:p w14:paraId="04644BFC">
            <w:pPr>
              <w:spacing w:line="360" w:lineRule="auto"/>
              <w:ind w:firstLine="1200" w:firstLineChars="500"/>
              <w:rPr>
                <w:rFonts w:hint="eastAsia" w:ascii="宋体" w:hAnsi="宋体" w:eastAsia="宋体" w:cs="宋体"/>
                <w:color w:val="auto"/>
                <w:sz w:val="24"/>
                <w:szCs w:val="24"/>
              </w:rPr>
            </w:pPr>
            <w:r>
              <w:rPr>
                <w:rFonts w:hint="eastAsia" w:ascii="宋体" w:hAnsi="宋体" w:eastAsia="宋体" w:cs="宋体"/>
                <w:i/>
                <w:iCs/>
                <w:color w:val="auto"/>
                <w:sz w:val="24"/>
                <w:szCs w:val="24"/>
              </w:rPr>
              <w:t>Q</w:t>
            </w:r>
            <w:r>
              <w:rPr>
                <w:rFonts w:hint="eastAsia" w:ascii="宋体" w:hAnsi="宋体" w:eastAsia="宋体" w:cs="宋体"/>
                <w:color w:val="auto"/>
                <w:sz w:val="24"/>
                <w:szCs w:val="24"/>
                <w:vertAlign w:val="subscript"/>
              </w:rPr>
              <w:t>i</w:t>
            </w:r>
            <w:r>
              <w:rPr>
                <w:rFonts w:hint="eastAsia" w:ascii="宋体" w:hAnsi="宋体" w:eastAsia="宋体" w:cs="宋体"/>
                <w:color w:val="auto"/>
                <w:sz w:val="24"/>
                <w:szCs w:val="24"/>
              </w:rPr>
              <w:t xml:space="preserve"> —— </w:t>
            </w:r>
            <w:r>
              <w:rPr>
                <w:rFonts w:hint="eastAsia" w:ascii="宋体" w:hAnsi="宋体" w:eastAsia="宋体" w:cs="宋体"/>
                <w:i/>
                <w:iCs/>
                <w:color w:val="auto"/>
                <w:sz w:val="24"/>
                <w:szCs w:val="24"/>
              </w:rPr>
              <w:t>i</w:t>
            </w:r>
            <w:r>
              <w:rPr>
                <w:rFonts w:hint="eastAsia" w:ascii="宋体" w:hAnsi="宋体" w:eastAsia="宋体" w:cs="宋体"/>
                <w:color w:val="auto"/>
                <w:sz w:val="24"/>
                <w:szCs w:val="24"/>
              </w:rPr>
              <w:t>种危险物质对应的临界量，t。</w:t>
            </w:r>
          </w:p>
          <w:p w14:paraId="358C1F12">
            <w:pPr>
              <w:tabs>
                <w:tab w:val="left" w:pos="2855"/>
                <w:tab w:val="left" w:pos="5807"/>
              </w:tabs>
              <w:spacing w:before="62" w:after="22"/>
              <w:ind w:left="2104" w:right="0" w:firstLine="0"/>
              <w:jc w:val="left"/>
              <w:rPr>
                <w:rFonts w:hint="eastAsia" w:ascii="宋体" w:hAnsi="宋体" w:eastAsia="宋体" w:cs="宋体"/>
                <w:b/>
                <w:color w:val="auto"/>
                <w:sz w:val="21"/>
              </w:rPr>
            </w:pPr>
            <w:r>
              <w:rPr>
                <w:rFonts w:hint="eastAsia" w:ascii="宋体" w:hAnsi="宋体" w:eastAsia="宋体" w:cs="宋体"/>
                <w:b/>
                <w:color w:val="auto"/>
                <w:sz w:val="21"/>
              </w:rPr>
              <w:t>表</w:t>
            </w:r>
            <w:r>
              <w:rPr>
                <w:rFonts w:hint="eastAsia" w:ascii="宋体" w:hAnsi="宋体" w:eastAsia="宋体" w:cs="宋体"/>
                <w:b/>
                <w:color w:val="auto"/>
                <w:spacing w:val="-55"/>
                <w:sz w:val="21"/>
              </w:rPr>
              <w:t xml:space="preserve"> </w:t>
            </w:r>
            <w:r>
              <w:rPr>
                <w:rFonts w:hint="eastAsia" w:ascii="宋体" w:hAnsi="宋体" w:eastAsia="宋体" w:cs="宋体"/>
                <w:b/>
                <w:color w:val="auto"/>
                <w:sz w:val="21"/>
              </w:rPr>
              <w:t>7-8</w:t>
            </w:r>
            <w:r>
              <w:rPr>
                <w:rFonts w:hint="eastAsia" w:ascii="宋体" w:hAnsi="宋体" w:eastAsia="宋体" w:cs="宋体"/>
                <w:b/>
                <w:color w:val="auto"/>
                <w:sz w:val="21"/>
              </w:rPr>
              <w:tab/>
            </w:r>
            <w:r>
              <w:rPr>
                <w:rFonts w:hint="eastAsia" w:ascii="宋体" w:hAnsi="宋体" w:eastAsia="宋体" w:cs="宋体"/>
                <w:b/>
                <w:color w:val="auto"/>
                <w:sz w:val="21"/>
              </w:rPr>
              <w:t>项目重大危险源辨识一览表</w:t>
            </w:r>
            <w:r>
              <w:rPr>
                <w:rFonts w:hint="eastAsia" w:ascii="宋体" w:hAnsi="宋体" w:eastAsia="宋体" w:cs="宋体"/>
                <w:b/>
                <w:color w:val="auto"/>
                <w:sz w:val="21"/>
              </w:rPr>
              <w:tab/>
            </w:r>
            <w:r>
              <w:rPr>
                <w:rFonts w:hint="eastAsia" w:ascii="宋体" w:hAnsi="宋体" w:eastAsia="宋体" w:cs="宋体"/>
                <w:b/>
                <w:color w:val="auto"/>
                <w:sz w:val="21"/>
              </w:rPr>
              <w:t>单位：t</w:t>
            </w:r>
          </w:p>
          <w:tbl>
            <w:tblPr>
              <w:tblStyle w:val="19"/>
              <w:tblW w:w="8958"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851"/>
              <w:gridCol w:w="1554"/>
              <w:gridCol w:w="1413"/>
              <w:gridCol w:w="1412"/>
              <w:gridCol w:w="1318"/>
              <w:gridCol w:w="1410"/>
            </w:tblGrid>
            <w:tr w14:paraId="0BB28FF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5" w:hRule="atLeast"/>
                <w:jc w:val="center"/>
              </w:trPr>
              <w:tc>
                <w:tcPr>
                  <w:tcW w:w="1851" w:type="dxa"/>
                  <w:tcBorders>
                    <w:left w:val="nil"/>
                    <w:bottom w:val="single" w:color="000000" w:sz="4" w:space="0"/>
                    <w:right w:val="single" w:color="000000" w:sz="4" w:space="0"/>
                  </w:tcBorders>
                  <w:vAlign w:val="center"/>
                </w:tcPr>
                <w:p w14:paraId="6127AF6A">
                  <w:pPr>
                    <w:pStyle w:val="60"/>
                    <w:tabs>
                      <w:tab w:val="left" w:pos="1150"/>
                    </w:tabs>
                    <w:spacing w:before="136"/>
                    <w:ind w:left="730"/>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名</w:t>
                  </w:r>
                  <w:r>
                    <w:rPr>
                      <w:rFonts w:hint="eastAsia" w:ascii="宋体" w:hAnsi="宋体" w:eastAsia="宋体" w:cs="宋体"/>
                      <w:b/>
                      <w:color w:val="auto"/>
                      <w:w w:val="100"/>
                      <w:sz w:val="21"/>
                      <w:szCs w:val="21"/>
                    </w:rPr>
                    <w:tab/>
                  </w:r>
                  <w:r>
                    <w:rPr>
                      <w:rFonts w:hint="eastAsia" w:ascii="宋体" w:hAnsi="宋体" w:eastAsia="宋体" w:cs="宋体"/>
                      <w:b/>
                      <w:color w:val="auto"/>
                      <w:w w:val="100"/>
                      <w:sz w:val="21"/>
                      <w:szCs w:val="21"/>
                    </w:rPr>
                    <w:t>称</w:t>
                  </w:r>
                </w:p>
              </w:tc>
              <w:tc>
                <w:tcPr>
                  <w:tcW w:w="1554" w:type="dxa"/>
                  <w:tcBorders>
                    <w:left w:val="single" w:color="000000" w:sz="4" w:space="0"/>
                    <w:bottom w:val="single" w:color="000000" w:sz="4" w:space="0"/>
                    <w:right w:val="single" w:color="000000" w:sz="4" w:space="0"/>
                  </w:tcBorders>
                  <w:vAlign w:val="center"/>
                </w:tcPr>
                <w:p w14:paraId="105BEC6C">
                  <w:pPr>
                    <w:pStyle w:val="60"/>
                    <w:spacing w:before="138"/>
                    <w:ind w:left="470"/>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年用量</w:t>
                  </w:r>
                </w:p>
              </w:tc>
              <w:tc>
                <w:tcPr>
                  <w:tcW w:w="1413" w:type="dxa"/>
                  <w:tcBorders>
                    <w:left w:val="single" w:color="000000" w:sz="4" w:space="0"/>
                    <w:bottom w:val="single" w:color="000000" w:sz="4" w:space="0"/>
                    <w:right w:val="single" w:color="000000" w:sz="4" w:space="0"/>
                  </w:tcBorders>
                  <w:vAlign w:val="center"/>
                </w:tcPr>
                <w:p w14:paraId="3EDD26C4">
                  <w:pPr>
                    <w:pStyle w:val="60"/>
                    <w:spacing w:before="136"/>
                    <w:ind w:left="168" w:right="139"/>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最大</w:t>
                  </w:r>
                  <w:r>
                    <w:rPr>
                      <w:rFonts w:hint="eastAsia" w:ascii="宋体" w:hAnsi="宋体" w:eastAsia="宋体" w:cs="宋体"/>
                      <w:b/>
                      <w:color w:val="auto"/>
                      <w:w w:val="100"/>
                      <w:sz w:val="21"/>
                      <w:szCs w:val="21"/>
                      <w:lang w:eastAsia="zh-CN"/>
                    </w:rPr>
                    <w:t>储存</w:t>
                  </w:r>
                  <w:r>
                    <w:rPr>
                      <w:rFonts w:hint="eastAsia" w:ascii="宋体" w:hAnsi="宋体" w:eastAsia="宋体" w:cs="宋体"/>
                      <w:b/>
                      <w:color w:val="auto"/>
                      <w:w w:val="100"/>
                      <w:sz w:val="21"/>
                      <w:szCs w:val="21"/>
                    </w:rPr>
                    <w:t>量</w:t>
                  </w:r>
                </w:p>
              </w:tc>
              <w:tc>
                <w:tcPr>
                  <w:tcW w:w="1412" w:type="dxa"/>
                  <w:tcBorders>
                    <w:left w:val="single" w:color="000000" w:sz="4" w:space="0"/>
                    <w:bottom w:val="single" w:color="000000" w:sz="4" w:space="0"/>
                    <w:right w:val="single" w:color="000000" w:sz="4" w:space="0"/>
                  </w:tcBorders>
                  <w:vAlign w:val="center"/>
                </w:tcPr>
                <w:p w14:paraId="43CCC78A">
                  <w:pPr>
                    <w:pStyle w:val="60"/>
                    <w:spacing w:before="136"/>
                    <w:ind w:left="133" w:right="104"/>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临界值（t）</w:t>
                  </w:r>
                </w:p>
              </w:tc>
              <w:tc>
                <w:tcPr>
                  <w:tcW w:w="1318" w:type="dxa"/>
                  <w:tcBorders>
                    <w:left w:val="single" w:color="000000" w:sz="4" w:space="0"/>
                    <w:bottom w:val="single" w:color="000000" w:sz="4" w:space="0"/>
                    <w:right w:val="single" w:color="000000" w:sz="4" w:space="0"/>
                  </w:tcBorders>
                  <w:vAlign w:val="center"/>
                </w:tcPr>
                <w:p w14:paraId="5BAFEB9E">
                  <w:pPr>
                    <w:pStyle w:val="60"/>
                    <w:spacing w:before="129"/>
                    <w:ind w:left="190"/>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∑qi/Qi 值</w:t>
                  </w:r>
                </w:p>
              </w:tc>
              <w:tc>
                <w:tcPr>
                  <w:tcW w:w="1410" w:type="dxa"/>
                  <w:tcBorders>
                    <w:left w:val="single" w:color="000000" w:sz="4" w:space="0"/>
                    <w:bottom w:val="single" w:color="000000" w:sz="4" w:space="0"/>
                    <w:right w:val="nil"/>
                  </w:tcBorders>
                  <w:vAlign w:val="center"/>
                </w:tcPr>
                <w:p w14:paraId="57C1D623">
                  <w:pPr>
                    <w:pStyle w:val="60"/>
                    <w:spacing w:before="1"/>
                    <w:ind w:left="293"/>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是否构成</w:t>
                  </w:r>
                </w:p>
                <w:p w14:paraId="5227534D">
                  <w:pPr>
                    <w:pStyle w:val="60"/>
                    <w:spacing w:before="2" w:line="253" w:lineRule="exact"/>
                    <w:ind w:left="293"/>
                    <w:jc w:val="left"/>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重大威胁</w:t>
                  </w:r>
                </w:p>
              </w:tc>
            </w:tr>
            <w:tr w14:paraId="277A48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9" w:hRule="atLeast"/>
                <w:jc w:val="center"/>
              </w:trPr>
              <w:tc>
                <w:tcPr>
                  <w:tcW w:w="1851" w:type="dxa"/>
                  <w:tcBorders>
                    <w:top w:val="single" w:color="000000" w:sz="4" w:space="0"/>
                    <w:left w:val="nil"/>
                    <w:bottom w:val="single" w:color="000000" w:sz="4" w:space="0"/>
                    <w:right w:val="single" w:color="000000" w:sz="4" w:space="0"/>
                  </w:tcBorders>
                  <w:vAlign w:val="center"/>
                </w:tcPr>
                <w:p w14:paraId="4E023AAB">
                  <w:pPr>
                    <w:pStyle w:val="60"/>
                    <w:spacing w:before="24"/>
                    <w:ind w:left="624"/>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液压油</w:t>
                  </w:r>
                </w:p>
              </w:tc>
              <w:tc>
                <w:tcPr>
                  <w:tcW w:w="1554" w:type="dxa"/>
                  <w:tcBorders>
                    <w:top w:val="single" w:color="000000" w:sz="4" w:space="0"/>
                    <w:left w:val="single" w:color="000000" w:sz="4" w:space="0"/>
                    <w:bottom w:val="single" w:color="000000" w:sz="4" w:space="0"/>
                    <w:right w:val="single" w:color="000000" w:sz="4" w:space="0"/>
                  </w:tcBorders>
                  <w:vAlign w:val="center"/>
                </w:tcPr>
                <w:p w14:paraId="1FD9A05E">
                  <w:pPr>
                    <w:pStyle w:val="60"/>
                    <w:spacing w:before="37"/>
                    <w:ind w:left="501"/>
                    <w:jc w:val="left"/>
                    <w:rPr>
                      <w:rFonts w:hint="eastAsia" w:ascii="宋体" w:hAnsi="宋体" w:eastAsia="宋体" w:cs="宋体"/>
                      <w:color w:val="auto"/>
                      <w:w w:val="100"/>
                      <w:sz w:val="21"/>
                      <w:szCs w:val="21"/>
                    </w:rPr>
                  </w:pPr>
                  <w:r>
                    <w:rPr>
                      <w:rFonts w:hint="eastAsia" w:ascii="宋体" w:hAnsi="宋体" w:eastAsia="宋体" w:cs="宋体"/>
                      <w:color w:val="auto"/>
                      <w:w w:val="100"/>
                      <w:sz w:val="21"/>
                      <w:szCs w:val="21"/>
                      <w:lang w:val="en-US" w:eastAsia="zh-CN"/>
                    </w:rPr>
                    <w:t>0.05t</w:t>
                  </w:r>
                  <w:r>
                    <w:rPr>
                      <w:rFonts w:hint="eastAsia" w:ascii="宋体" w:hAnsi="宋体" w:eastAsia="宋体" w:cs="宋体"/>
                      <w:color w:val="auto"/>
                      <w:w w:val="100"/>
                      <w:sz w:val="21"/>
                      <w:szCs w:val="21"/>
                    </w:rPr>
                    <w:t>/a</w:t>
                  </w:r>
                </w:p>
              </w:tc>
              <w:tc>
                <w:tcPr>
                  <w:tcW w:w="1413" w:type="dxa"/>
                  <w:tcBorders>
                    <w:top w:val="single" w:color="000000" w:sz="4" w:space="0"/>
                    <w:left w:val="single" w:color="000000" w:sz="4" w:space="0"/>
                    <w:bottom w:val="single" w:color="000000" w:sz="4" w:space="0"/>
                    <w:right w:val="single" w:color="000000" w:sz="4" w:space="0"/>
                  </w:tcBorders>
                  <w:vAlign w:val="center"/>
                </w:tcPr>
                <w:p w14:paraId="247CB28E">
                  <w:pPr>
                    <w:pStyle w:val="60"/>
                    <w:spacing w:before="37"/>
                    <w:ind w:left="166" w:right="139"/>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0.0</w:t>
                  </w:r>
                  <w:r>
                    <w:rPr>
                      <w:rFonts w:hint="eastAsia" w:ascii="宋体" w:hAnsi="宋体" w:eastAsia="宋体" w:cs="宋体"/>
                      <w:color w:val="auto"/>
                      <w:w w:val="100"/>
                      <w:sz w:val="21"/>
                      <w:szCs w:val="21"/>
                      <w:lang w:val="en-US" w:eastAsia="zh-CN"/>
                    </w:rPr>
                    <w:t>2</w:t>
                  </w:r>
                  <w:r>
                    <w:rPr>
                      <w:rFonts w:hint="eastAsia" w:ascii="宋体" w:hAnsi="宋体" w:eastAsia="宋体" w:cs="宋体"/>
                      <w:color w:val="auto"/>
                      <w:w w:val="100"/>
                      <w:sz w:val="21"/>
                      <w:szCs w:val="21"/>
                    </w:rPr>
                    <w:t>t</w:t>
                  </w:r>
                </w:p>
              </w:tc>
              <w:tc>
                <w:tcPr>
                  <w:tcW w:w="1412" w:type="dxa"/>
                  <w:tcBorders>
                    <w:top w:val="single" w:color="000000" w:sz="4" w:space="0"/>
                    <w:left w:val="single" w:color="000000" w:sz="4" w:space="0"/>
                    <w:bottom w:val="single" w:color="000000" w:sz="4" w:space="0"/>
                    <w:right w:val="single" w:color="000000" w:sz="4" w:space="0"/>
                  </w:tcBorders>
                  <w:vAlign w:val="center"/>
                </w:tcPr>
                <w:p w14:paraId="382C6D83">
                  <w:pPr>
                    <w:pStyle w:val="60"/>
                    <w:spacing w:before="37"/>
                    <w:ind w:left="133" w:right="103"/>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5000</w:t>
                  </w:r>
                </w:p>
              </w:tc>
              <w:tc>
                <w:tcPr>
                  <w:tcW w:w="1318" w:type="dxa"/>
                  <w:tcBorders>
                    <w:top w:val="nil"/>
                    <w:left w:val="single" w:color="000000" w:sz="4" w:space="0"/>
                    <w:bottom w:val="nil"/>
                    <w:right w:val="single" w:color="000000" w:sz="4" w:space="0"/>
                  </w:tcBorders>
                  <w:vAlign w:val="center"/>
                </w:tcPr>
                <w:p w14:paraId="49789E4B">
                  <w:pPr>
                    <w:ind w:firstLine="584" w:firstLineChars="0"/>
                    <w:jc w:val="both"/>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﹤1</w:t>
                  </w:r>
                </w:p>
              </w:tc>
              <w:tc>
                <w:tcPr>
                  <w:tcW w:w="1410" w:type="dxa"/>
                  <w:tcBorders>
                    <w:top w:val="single" w:color="000000" w:sz="4" w:space="0"/>
                    <w:left w:val="single" w:color="000000" w:sz="4" w:space="0"/>
                    <w:bottom w:val="single" w:color="000000" w:sz="4" w:space="0"/>
                    <w:right w:val="nil"/>
                  </w:tcBorders>
                  <w:vAlign w:val="center"/>
                </w:tcPr>
                <w:p w14:paraId="0DB55CCB">
                  <w:pPr>
                    <w:pStyle w:val="60"/>
                    <w:spacing w:before="24"/>
                    <w:ind w:left="24"/>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否</w:t>
                  </w:r>
                </w:p>
              </w:tc>
            </w:tr>
            <w:tr w14:paraId="380B7D1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9" w:hRule="atLeast"/>
                <w:jc w:val="center"/>
              </w:trPr>
              <w:tc>
                <w:tcPr>
                  <w:tcW w:w="1851" w:type="dxa"/>
                  <w:tcBorders>
                    <w:top w:val="single" w:color="000000" w:sz="4" w:space="0"/>
                    <w:left w:val="nil"/>
                    <w:right w:val="single" w:color="000000" w:sz="4" w:space="0"/>
                  </w:tcBorders>
                  <w:vAlign w:val="center"/>
                </w:tcPr>
                <w:p w14:paraId="1EDEF66A">
                  <w:pPr>
                    <w:pStyle w:val="60"/>
                    <w:spacing w:before="24"/>
                    <w:ind w:left="624"/>
                    <w:jc w:val="left"/>
                    <w:rPr>
                      <w:rFonts w:hint="eastAsia" w:ascii="宋体" w:hAnsi="宋体" w:eastAsia="宋体" w:cs="宋体"/>
                      <w:color w:val="auto"/>
                      <w:w w:val="100"/>
                      <w:sz w:val="21"/>
                      <w:szCs w:val="21"/>
                      <w:lang w:eastAsia="zh-CN"/>
                    </w:rPr>
                  </w:pPr>
                  <w:r>
                    <w:rPr>
                      <w:rFonts w:hint="eastAsia" w:ascii="宋体" w:hAnsi="宋体" w:eastAsia="宋体" w:cs="宋体"/>
                      <w:color w:val="auto"/>
                      <w:w w:val="100"/>
                      <w:sz w:val="21"/>
                      <w:szCs w:val="21"/>
                      <w:lang w:eastAsia="zh-CN"/>
                    </w:rPr>
                    <w:t>润滑油</w:t>
                  </w:r>
                </w:p>
              </w:tc>
              <w:tc>
                <w:tcPr>
                  <w:tcW w:w="1554" w:type="dxa"/>
                  <w:tcBorders>
                    <w:top w:val="single" w:color="000000" w:sz="4" w:space="0"/>
                    <w:left w:val="single" w:color="000000" w:sz="4" w:space="0"/>
                    <w:right w:val="single" w:color="000000" w:sz="4" w:space="0"/>
                  </w:tcBorders>
                  <w:vAlign w:val="center"/>
                </w:tcPr>
                <w:p w14:paraId="07506183">
                  <w:pPr>
                    <w:pStyle w:val="60"/>
                    <w:spacing w:before="37"/>
                    <w:ind w:left="501"/>
                    <w:jc w:val="left"/>
                    <w:rPr>
                      <w:rFonts w:hint="eastAsia" w:ascii="宋体" w:hAnsi="宋体" w:eastAsia="宋体" w:cs="宋体"/>
                      <w:color w:val="auto"/>
                      <w:w w:val="100"/>
                      <w:sz w:val="21"/>
                      <w:szCs w:val="21"/>
                      <w:lang w:val="en-US" w:eastAsia="zh-CN"/>
                    </w:rPr>
                  </w:pPr>
                  <w:r>
                    <w:rPr>
                      <w:rFonts w:hint="eastAsia" w:ascii="宋体" w:hAnsi="宋体" w:eastAsia="宋体" w:cs="宋体"/>
                      <w:color w:val="auto"/>
                      <w:w w:val="100"/>
                      <w:sz w:val="21"/>
                      <w:szCs w:val="21"/>
                      <w:lang w:val="en-US" w:eastAsia="zh-CN"/>
                    </w:rPr>
                    <w:t>0.03t/a</w:t>
                  </w:r>
                </w:p>
              </w:tc>
              <w:tc>
                <w:tcPr>
                  <w:tcW w:w="1413" w:type="dxa"/>
                  <w:tcBorders>
                    <w:top w:val="single" w:color="000000" w:sz="4" w:space="0"/>
                    <w:left w:val="single" w:color="000000" w:sz="4" w:space="0"/>
                    <w:right w:val="single" w:color="000000" w:sz="4" w:space="0"/>
                  </w:tcBorders>
                  <w:vAlign w:val="center"/>
                </w:tcPr>
                <w:p w14:paraId="0A774179">
                  <w:pPr>
                    <w:pStyle w:val="60"/>
                    <w:spacing w:before="37"/>
                    <w:ind w:left="166" w:right="139"/>
                    <w:rPr>
                      <w:rFonts w:hint="eastAsia" w:ascii="宋体" w:hAnsi="宋体" w:eastAsia="宋体" w:cs="宋体"/>
                      <w:color w:val="auto"/>
                      <w:w w:val="100"/>
                      <w:sz w:val="21"/>
                      <w:szCs w:val="21"/>
                      <w:lang w:val="en-US" w:eastAsia="zh-CN"/>
                    </w:rPr>
                  </w:pPr>
                  <w:r>
                    <w:rPr>
                      <w:rFonts w:hint="eastAsia" w:ascii="宋体" w:hAnsi="宋体" w:eastAsia="宋体" w:cs="宋体"/>
                      <w:color w:val="auto"/>
                      <w:w w:val="100"/>
                      <w:sz w:val="21"/>
                      <w:szCs w:val="21"/>
                      <w:lang w:val="en-US" w:eastAsia="zh-CN"/>
                    </w:rPr>
                    <w:t>0.01</w:t>
                  </w:r>
                </w:p>
              </w:tc>
              <w:tc>
                <w:tcPr>
                  <w:tcW w:w="1412" w:type="dxa"/>
                  <w:tcBorders>
                    <w:top w:val="single" w:color="000000" w:sz="4" w:space="0"/>
                    <w:left w:val="single" w:color="000000" w:sz="4" w:space="0"/>
                    <w:right w:val="single" w:color="000000" w:sz="4" w:space="0"/>
                  </w:tcBorders>
                  <w:vAlign w:val="center"/>
                </w:tcPr>
                <w:p w14:paraId="06F8A07C">
                  <w:pPr>
                    <w:pStyle w:val="60"/>
                    <w:spacing w:before="37"/>
                    <w:ind w:left="133" w:right="103"/>
                    <w:rPr>
                      <w:rFonts w:hint="eastAsia" w:ascii="宋体" w:hAnsi="宋体" w:eastAsia="宋体" w:cs="宋体"/>
                      <w:color w:val="auto"/>
                      <w:w w:val="100"/>
                      <w:sz w:val="21"/>
                      <w:szCs w:val="21"/>
                      <w:lang w:val="en-US" w:eastAsia="zh-CN"/>
                    </w:rPr>
                  </w:pPr>
                  <w:r>
                    <w:rPr>
                      <w:rFonts w:hint="eastAsia" w:ascii="宋体" w:hAnsi="宋体" w:eastAsia="宋体" w:cs="宋体"/>
                      <w:color w:val="auto"/>
                      <w:w w:val="100"/>
                      <w:sz w:val="21"/>
                      <w:szCs w:val="21"/>
                      <w:lang w:val="en-US" w:eastAsia="zh-CN"/>
                    </w:rPr>
                    <w:t>5000</w:t>
                  </w:r>
                </w:p>
              </w:tc>
              <w:tc>
                <w:tcPr>
                  <w:tcW w:w="1318" w:type="dxa"/>
                  <w:tcBorders>
                    <w:top w:val="nil"/>
                    <w:left w:val="single" w:color="000000" w:sz="4" w:space="0"/>
                    <w:right w:val="single" w:color="000000" w:sz="4" w:space="0"/>
                  </w:tcBorders>
                  <w:vAlign w:val="center"/>
                </w:tcPr>
                <w:p w14:paraId="1F7466A9">
                  <w:pPr>
                    <w:jc w:val="both"/>
                    <w:rPr>
                      <w:rFonts w:hint="eastAsia" w:ascii="宋体" w:hAnsi="宋体" w:eastAsia="宋体" w:cs="宋体"/>
                      <w:color w:val="auto"/>
                      <w:w w:val="100"/>
                      <w:sz w:val="21"/>
                      <w:szCs w:val="21"/>
                    </w:rPr>
                  </w:pPr>
                </w:p>
              </w:tc>
              <w:tc>
                <w:tcPr>
                  <w:tcW w:w="1410" w:type="dxa"/>
                  <w:tcBorders>
                    <w:top w:val="single" w:color="000000" w:sz="4" w:space="0"/>
                    <w:left w:val="single" w:color="000000" w:sz="4" w:space="0"/>
                    <w:right w:val="nil"/>
                  </w:tcBorders>
                  <w:vAlign w:val="center"/>
                </w:tcPr>
                <w:p w14:paraId="542D55DE">
                  <w:pPr>
                    <w:pStyle w:val="60"/>
                    <w:spacing w:before="24"/>
                    <w:ind w:left="24"/>
                    <w:rPr>
                      <w:rFonts w:hint="eastAsia" w:ascii="宋体" w:hAnsi="宋体" w:eastAsia="宋体" w:cs="宋体"/>
                      <w:color w:val="auto"/>
                      <w:w w:val="100"/>
                      <w:sz w:val="21"/>
                      <w:szCs w:val="21"/>
                      <w:lang w:eastAsia="zh-CN"/>
                    </w:rPr>
                  </w:pPr>
                  <w:r>
                    <w:rPr>
                      <w:rFonts w:hint="eastAsia" w:ascii="宋体" w:hAnsi="宋体" w:eastAsia="宋体" w:cs="宋体"/>
                      <w:color w:val="auto"/>
                      <w:w w:val="100"/>
                      <w:sz w:val="21"/>
                      <w:szCs w:val="21"/>
                      <w:lang w:eastAsia="zh-CN"/>
                    </w:rPr>
                    <w:t>否</w:t>
                  </w:r>
                </w:p>
              </w:tc>
            </w:tr>
          </w:tbl>
          <w:p w14:paraId="08B7BF5C">
            <w:pPr>
              <w:spacing w:line="360" w:lineRule="auto"/>
              <w:ind w:firstLine="480"/>
              <w:outlineLvl w:val="0"/>
              <w:rPr>
                <w:rFonts w:hint="eastAsia" w:ascii="宋体" w:hAnsi="宋体" w:eastAsia="宋体" w:cs="宋体"/>
                <w:color w:val="auto"/>
                <w:sz w:val="24"/>
                <w:szCs w:val="24"/>
              </w:rPr>
            </w:pPr>
            <w:r>
              <w:rPr>
                <w:rFonts w:hint="eastAsia" w:ascii="宋体" w:hAnsi="宋体" w:eastAsia="宋体" w:cs="宋体"/>
                <w:color w:val="auto"/>
                <w:sz w:val="24"/>
                <w:szCs w:val="24"/>
              </w:rPr>
              <w:t>本项目物质最大储存量均低于临界值，故不构成重大危险源。</w:t>
            </w:r>
          </w:p>
          <w:p w14:paraId="13676189">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4、事故源项分析</w:t>
            </w:r>
          </w:p>
          <w:p w14:paraId="543EC573">
            <w:pPr>
              <w:spacing w:line="360" w:lineRule="auto"/>
              <w:ind w:firstLine="480"/>
              <w:outlineLvl w:val="0"/>
              <w:rPr>
                <w:rFonts w:hint="eastAsia" w:ascii="宋体" w:hAnsi="宋体" w:eastAsia="宋体" w:cs="宋体"/>
                <w:color w:val="auto"/>
                <w:sz w:val="24"/>
                <w:szCs w:val="24"/>
              </w:rPr>
            </w:pPr>
            <w:r>
              <w:rPr>
                <w:rFonts w:hint="eastAsia" w:ascii="宋体" w:hAnsi="宋体" w:eastAsia="宋体" w:cs="宋体"/>
                <w:color w:val="auto"/>
                <w:sz w:val="24"/>
                <w:szCs w:val="24"/>
              </w:rPr>
              <w:t>根据对本项目环境风险事故源项分析，确定本项目最大可信事故为：由于管理不当造成</w:t>
            </w:r>
            <w:r>
              <w:rPr>
                <w:rFonts w:hint="eastAsia" w:ascii="宋体" w:hAnsi="宋体" w:eastAsia="宋体" w:cs="宋体"/>
                <w:color w:val="auto"/>
                <w:sz w:val="24"/>
                <w:szCs w:val="24"/>
                <w:lang w:eastAsia="zh-CN"/>
              </w:rPr>
              <w:t>液压油</w:t>
            </w:r>
            <w:r>
              <w:rPr>
                <w:rFonts w:hint="eastAsia" w:ascii="宋体" w:hAnsi="宋体" w:eastAsia="宋体" w:cs="宋体"/>
                <w:color w:val="auto"/>
                <w:sz w:val="24"/>
                <w:szCs w:val="24"/>
              </w:rPr>
              <w:t>泄漏或发生燃烧。</w:t>
            </w:r>
          </w:p>
          <w:p w14:paraId="4DFE4AF6">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5、环境风险应急措施</w:t>
            </w:r>
          </w:p>
          <w:p w14:paraId="31FD3F27">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①在总图布置中，考虑了各建筑物的防火间距，安全疏散以及自然条件等方面的问题，确保其符合国家的有关规定，厂区内设置和厂界外相连通的道路，利于事故状态下人员疏散和抢救。</w:t>
            </w:r>
          </w:p>
          <w:p w14:paraId="0354F964">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②厂区的火灾爆炸危险场所的安全出口及安全疏散距离应符合《建筑设计防火规范》（GBJ16-87）的要求。</w:t>
            </w:r>
          </w:p>
          <w:p w14:paraId="388F4150">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③项目厂区内按有关规范要求配置干粉泡沫化学灭火器等灭火装备。消防设施应达到国家相关要求。</w:t>
            </w:r>
          </w:p>
          <w:p w14:paraId="4F160D2A">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④场地明确设立严禁烟火的标示，厂区内严禁烟火，杜绝产生火花的一切因素。</w:t>
            </w:r>
          </w:p>
          <w:p w14:paraId="7EA22A59">
            <w:pPr>
              <w:spacing w:line="360" w:lineRule="auto"/>
              <w:ind w:firstLine="482" w:firstLineChars="200"/>
              <w:rPr>
                <w:rFonts w:hint="eastAsia" w:ascii="宋体" w:hAnsi="宋体" w:eastAsia="宋体" w:cs="宋体"/>
                <w:b/>
                <w:bCs/>
                <w:color w:val="auto"/>
                <w:sz w:val="24"/>
                <w:szCs w:val="24"/>
                <w:u w:val="none"/>
              </w:rPr>
            </w:pPr>
            <w:r>
              <w:rPr>
                <w:rFonts w:hint="eastAsia" w:ascii="宋体" w:hAnsi="宋体" w:eastAsia="宋体" w:cs="宋体"/>
                <w:b/>
                <w:bCs/>
                <w:color w:val="auto"/>
                <w:sz w:val="24"/>
                <w:szCs w:val="24"/>
                <w:u w:val="none"/>
                <w:lang w:val="en-US" w:eastAsia="zh-CN"/>
              </w:rPr>
              <w:t>6、</w:t>
            </w:r>
            <w:r>
              <w:rPr>
                <w:rFonts w:hint="eastAsia" w:ascii="宋体" w:hAnsi="宋体" w:eastAsia="宋体" w:cs="宋体"/>
                <w:b/>
                <w:bCs/>
                <w:color w:val="auto"/>
                <w:sz w:val="24"/>
                <w:szCs w:val="24"/>
                <w:u w:val="none"/>
              </w:rPr>
              <w:t>防危废泄露措施</w:t>
            </w:r>
          </w:p>
          <w:p w14:paraId="12AF454C">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①对危废暂存间应进行</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rPr>
              <w:t>三防</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rPr>
              <w:t>处理，防雨、防渗、防腐。</w:t>
            </w:r>
          </w:p>
          <w:p w14:paraId="748A620D">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②将生产过程中涉及使用的液态化学品库进行防腐防渗处理，裙角与地面之间须无缝处理，以确保减轻地下水及土壤的影响。</w:t>
            </w:r>
          </w:p>
          <w:p w14:paraId="7A3CB3AD">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③建立和完善各级安全生产责任制，并切实落到实处。各级领导和生产管理人员必须重视安全生产，积极推广科学安全管理方法，强化安全操作制度和劳动纪律。</w:t>
            </w:r>
          </w:p>
          <w:p w14:paraId="6E9770F9">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④对职工要加强职业培训和安全教育。培养职工要有高度的安全生产责任心，并且要熟悉相应的业务，有熟练的操作技能。</w:t>
            </w:r>
          </w:p>
          <w:p w14:paraId="227281EB">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⑤对可能发生的事故，应制订应急计划，使各部门在事故发生后能有步骤、有秩序地采取各项应急措施：</w:t>
            </w:r>
          </w:p>
          <w:p w14:paraId="604FB5FB">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a 事故发生后，应根据具体情况采取应急措施，切断泄漏源、火源，控制事故扩大， 同时通知中央控制室，根据事故类型、大小启动相应的应急预案；</w:t>
            </w:r>
          </w:p>
          <w:p w14:paraId="61AF6D23">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b 发生重大事故，应立即上报相关部门，启动社会救援系统，就近地区调拨到专业救援队伍协助处理；</w:t>
            </w:r>
          </w:p>
          <w:p w14:paraId="123916E9">
            <w:pPr>
              <w:spacing w:line="360" w:lineRule="auto"/>
              <w:ind w:firstLine="480" w:firstLineChars="20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c 事故发生后，应立即通知当地环保、消防等部门，进行救援与监控。</w:t>
            </w:r>
          </w:p>
          <w:p w14:paraId="47201691">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7、环境风险事故应急预案</w:t>
            </w:r>
          </w:p>
          <w:p w14:paraId="1A28F4F8">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为保证企业及人民生命财产安全，防止突发性重大环境事故发生，或在发生事故时能迅速有序地开展救援工作，尽最大努力减少事故的危害和损失。根据原劳动部、化工部《工作场所安全使用化学品规定》和《化学事故应急救援管理办法》的规定，企业必须制定化学事故应急救援预案和实施细则，并组织专业队伍学习和演练，防患于未然，以便应急救援工作的顺利开展。制订应急预案的原则如下：</w:t>
            </w:r>
          </w:p>
          <w:p w14:paraId="772FBD81">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a.确定救援组织、队伍和联络方式；</w:t>
            </w:r>
          </w:p>
          <w:p w14:paraId="12BCB598">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b.制定事故类型、等级和相应的应急响应程序；</w:t>
            </w:r>
          </w:p>
          <w:p w14:paraId="67CD2868">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c.配备必要的救灾防毒器具及防护用品；</w:t>
            </w:r>
          </w:p>
          <w:p w14:paraId="363DEBAC">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d.对生产系统制定应急状态切断终止或自动报警连锁保护程序；</w:t>
            </w:r>
          </w:p>
          <w:p w14:paraId="580EB8EF">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e.岗位培训和演习，设置事故应急学习手册及报告、记录和评估；</w:t>
            </w:r>
          </w:p>
          <w:p w14:paraId="14DFC177">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f.制定区域防灾救援方案，厂外受影响人群的疏散、撤离方案，与当地政府、消防、环保和医疗救助等部门加强联系，以便风险事故发生时得到及时救援。</w:t>
            </w:r>
          </w:p>
          <w:p w14:paraId="54AE45D8">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此外，企业在制定环境风险应急预案时，除应按照上述原则进行外，还应包括包括表7-</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所示内容。</w:t>
            </w:r>
          </w:p>
          <w:p w14:paraId="260FA686">
            <w:pPr>
              <w:spacing w:line="360" w:lineRule="auto"/>
              <w:jc w:val="center"/>
              <w:rPr>
                <w:rFonts w:hint="eastAsia" w:ascii="宋体" w:hAnsi="宋体" w:eastAsia="宋体" w:cs="宋体"/>
                <w:color w:val="auto"/>
                <w:szCs w:val="21"/>
              </w:rPr>
            </w:pPr>
            <w:r>
              <w:rPr>
                <w:rFonts w:hint="eastAsia" w:ascii="宋体" w:hAnsi="宋体" w:eastAsia="宋体" w:cs="宋体"/>
                <w:b/>
                <w:bCs/>
                <w:color w:val="auto"/>
                <w:szCs w:val="21"/>
              </w:rPr>
              <w:t>表7-</w:t>
            </w:r>
            <w:r>
              <w:rPr>
                <w:rFonts w:hint="eastAsia" w:ascii="宋体" w:hAnsi="宋体" w:eastAsia="宋体" w:cs="宋体"/>
                <w:b/>
                <w:bCs/>
                <w:color w:val="auto"/>
                <w:szCs w:val="21"/>
                <w:lang w:val="en-US" w:eastAsia="zh-CN"/>
              </w:rPr>
              <w:t>9</w:t>
            </w:r>
            <w:r>
              <w:rPr>
                <w:rFonts w:hint="eastAsia" w:ascii="宋体" w:hAnsi="宋体" w:eastAsia="宋体" w:cs="宋体"/>
                <w:b/>
                <w:bCs/>
                <w:color w:val="auto"/>
                <w:szCs w:val="21"/>
              </w:rPr>
              <w:t xml:space="preserve">  环境风险应急预案内容</w:t>
            </w:r>
          </w:p>
          <w:tbl>
            <w:tblPr>
              <w:tblStyle w:val="1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3108"/>
              <w:gridCol w:w="5688"/>
            </w:tblGrid>
            <w:tr w14:paraId="4FBC5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73E8A239">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序号</w:t>
                  </w:r>
                </w:p>
              </w:tc>
              <w:tc>
                <w:tcPr>
                  <w:tcW w:w="3108" w:type="dxa"/>
                  <w:vAlign w:val="center"/>
                </w:tcPr>
                <w:p w14:paraId="465A0BBA">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项目</w:t>
                  </w:r>
                </w:p>
              </w:tc>
              <w:tc>
                <w:tcPr>
                  <w:tcW w:w="5688" w:type="dxa"/>
                  <w:vAlign w:val="center"/>
                </w:tcPr>
                <w:p w14:paraId="13526703">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内容及要求</w:t>
                  </w:r>
                </w:p>
              </w:tc>
            </w:tr>
            <w:tr w14:paraId="517D3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16DC254F">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1</w:t>
                  </w:r>
                </w:p>
              </w:tc>
              <w:tc>
                <w:tcPr>
                  <w:tcW w:w="3108" w:type="dxa"/>
                  <w:vAlign w:val="center"/>
                </w:tcPr>
                <w:p w14:paraId="3015AB1B">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应急组织机构、人员</w:t>
                  </w:r>
                </w:p>
              </w:tc>
              <w:tc>
                <w:tcPr>
                  <w:tcW w:w="5688" w:type="dxa"/>
                  <w:vAlign w:val="center"/>
                </w:tcPr>
                <w:p w14:paraId="17B78436">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公司应急机构人员，地方政府应急组织人员</w:t>
                  </w:r>
                </w:p>
              </w:tc>
            </w:tr>
            <w:tr w14:paraId="3399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77B445A4">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2</w:t>
                  </w:r>
                </w:p>
              </w:tc>
              <w:tc>
                <w:tcPr>
                  <w:tcW w:w="3108" w:type="dxa"/>
                  <w:vAlign w:val="center"/>
                </w:tcPr>
                <w:p w14:paraId="433AE2E6">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预案分级响应条件</w:t>
                  </w:r>
                </w:p>
              </w:tc>
              <w:tc>
                <w:tcPr>
                  <w:tcW w:w="5688" w:type="dxa"/>
                  <w:vAlign w:val="center"/>
                </w:tcPr>
                <w:p w14:paraId="531CCE31">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规定预案的级别及分级响应程序</w:t>
                  </w:r>
                </w:p>
              </w:tc>
            </w:tr>
            <w:tr w14:paraId="08628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5DA57B05">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3</w:t>
                  </w:r>
                </w:p>
              </w:tc>
              <w:tc>
                <w:tcPr>
                  <w:tcW w:w="3108" w:type="dxa"/>
                  <w:vAlign w:val="center"/>
                </w:tcPr>
                <w:p w14:paraId="529F0EF9">
                  <w:pPr>
                    <w:widowControl/>
                    <w:spacing w:line="276" w:lineRule="auto"/>
                    <w:rPr>
                      <w:rFonts w:hint="eastAsia" w:ascii="宋体" w:hAnsi="宋体" w:eastAsia="宋体" w:cs="宋体"/>
                      <w:color w:val="auto"/>
                      <w:kern w:val="0"/>
                      <w:szCs w:val="21"/>
                    </w:rPr>
                  </w:pPr>
                  <w:r>
                    <w:rPr>
                      <w:rFonts w:hint="eastAsia" w:ascii="宋体" w:hAnsi="宋体" w:cs="宋体"/>
                      <w:color w:val="auto"/>
                      <w:kern w:val="0"/>
                      <w:szCs w:val="21"/>
                      <w:lang w:eastAsia="zh-CN"/>
                    </w:rPr>
                    <w:t>应急救援</w:t>
                  </w:r>
                  <w:r>
                    <w:rPr>
                      <w:rFonts w:hint="eastAsia" w:ascii="宋体" w:hAnsi="宋体" w:eastAsia="宋体" w:cs="宋体"/>
                      <w:color w:val="auto"/>
                      <w:kern w:val="0"/>
                      <w:szCs w:val="21"/>
                    </w:rPr>
                    <w:t>保障</w:t>
                  </w:r>
                </w:p>
              </w:tc>
              <w:tc>
                <w:tcPr>
                  <w:tcW w:w="5688" w:type="dxa"/>
                  <w:vAlign w:val="center"/>
                </w:tcPr>
                <w:p w14:paraId="657AD7F4">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应急设施、设备与器材等</w:t>
                  </w:r>
                </w:p>
              </w:tc>
            </w:tr>
            <w:tr w14:paraId="13A80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5C92A71D">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4</w:t>
                  </w:r>
                </w:p>
              </w:tc>
              <w:tc>
                <w:tcPr>
                  <w:tcW w:w="3108" w:type="dxa"/>
                  <w:vAlign w:val="center"/>
                </w:tcPr>
                <w:p w14:paraId="42201669">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报警、通讯联络方式</w:t>
                  </w:r>
                </w:p>
              </w:tc>
              <w:tc>
                <w:tcPr>
                  <w:tcW w:w="5688" w:type="dxa"/>
                  <w:vAlign w:val="center"/>
                </w:tcPr>
                <w:p w14:paraId="6281925C">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规定应急状态下的报警通讯方式；交通保障、管制</w:t>
                  </w:r>
                </w:p>
              </w:tc>
            </w:tr>
            <w:tr w14:paraId="5E64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5ABC4D89">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5</w:t>
                  </w:r>
                </w:p>
              </w:tc>
              <w:tc>
                <w:tcPr>
                  <w:tcW w:w="3108" w:type="dxa"/>
                  <w:vAlign w:val="center"/>
                </w:tcPr>
                <w:p w14:paraId="00E51270">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应急环境监测、抢险、救缓及控制措施</w:t>
                  </w:r>
                </w:p>
              </w:tc>
              <w:tc>
                <w:tcPr>
                  <w:tcW w:w="5688" w:type="dxa"/>
                  <w:vAlign w:val="center"/>
                </w:tcPr>
                <w:p w14:paraId="509096B8">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由环境监测站负责对事故现场进行监测，对事故性质、参数与后果进行评估，为指挥部门提供决策根据</w:t>
                  </w:r>
                </w:p>
              </w:tc>
            </w:tr>
            <w:tr w14:paraId="5E771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423FC71B">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6</w:t>
                  </w:r>
                </w:p>
              </w:tc>
              <w:tc>
                <w:tcPr>
                  <w:tcW w:w="3108" w:type="dxa"/>
                  <w:vAlign w:val="center"/>
                </w:tcPr>
                <w:p w14:paraId="24BDCBCC">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应急检测、防护措施、清除泄漏措施器材</w:t>
                  </w:r>
                </w:p>
              </w:tc>
              <w:tc>
                <w:tcPr>
                  <w:tcW w:w="5688" w:type="dxa"/>
                  <w:vAlign w:val="center"/>
                </w:tcPr>
                <w:p w14:paraId="7B07557C">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事故现场、邻近区域、控制防火区域，控制和清除污染措施及相应设备</w:t>
                  </w:r>
                </w:p>
              </w:tc>
            </w:tr>
            <w:tr w14:paraId="24C90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2A527E92">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7</w:t>
                  </w:r>
                </w:p>
              </w:tc>
              <w:tc>
                <w:tcPr>
                  <w:tcW w:w="3108" w:type="dxa"/>
                  <w:vAlign w:val="center"/>
                </w:tcPr>
                <w:p w14:paraId="6EF91F42">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人员紧急撤离、疏散</w:t>
                  </w:r>
                </w:p>
              </w:tc>
              <w:tc>
                <w:tcPr>
                  <w:tcW w:w="5688" w:type="dxa"/>
                  <w:vAlign w:val="center"/>
                </w:tcPr>
                <w:p w14:paraId="12CBE70F">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撤离组织计划及救护，医疗救护与公众健康</w:t>
                  </w:r>
                </w:p>
              </w:tc>
            </w:tr>
            <w:tr w14:paraId="7002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29818F30">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8</w:t>
                  </w:r>
                </w:p>
              </w:tc>
              <w:tc>
                <w:tcPr>
                  <w:tcW w:w="3108" w:type="dxa"/>
                  <w:vAlign w:val="center"/>
                </w:tcPr>
                <w:p w14:paraId="20FCD77F">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事故</w:t>
                  </w:r>
                  <w:r>
                    <w:rPr>
                      <w:rFonts w:hint="eastAsia" w:ascii="宋体" w:hAnsi="宋体" w:cs="宋体"/>
                      <w:color w:val="auto"/>
                      <w:kern w:val="0"/>
                      <w:szCs w:val="21"/>
                      <w:lang w:eastAsia="zh-CN"/>
                    </w:rPr>
                    <w:t>应急救援</w:t>
                  </w:r>
                  <w:r>
                    <w:rPr>
                      <w:rFonts w:hint="eastAsia" w:ascii="宋体" w:hAnsi="宋体" w:eastAsia="宋体" w:cs="宋体"/>
                      <w:color w:val="auto"/>
                      <w:kern w:val="0"/>
                      <w:szCs w:val="21"/>
                    </w:rPr>
                    <w:t>关闭程序与恢复措施</w:t>
                  </w:r>
                </w:p>
              </w:tc>
              <w:tc>
                <w:tcPr>
                  <w:tcW w:w="5688" w:type="dxa"/>
                  <w:vAlign w:val="center"/>
                </w:tcPr>
                <w:p w14:paraId="3B3B5AA7">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专业队伍抢救结束后，做好事故现场善后处理，邻近区域解除事故警戒及善后恢复措施，现场调查、清理、清洗工作恢复生产状态，组织生产</w:t>
                  </w:r>
                </w:p>
              </w:tc>
            </w:tr>
            <w:tr w14:paraId="127A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2" w:type="dxa"/>
                  <w:vAlign w:val="center"/>
                </w:tcPr>
                <w:p w14:paraId="5B6503A1">
                  <w:pPr>
                    <w:widowControl/>
                    <w:spacing w:line="276"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9</w:t>
                  </w:r>
                </w:p>
              </w:tc>
              <w:tc>
                <w:tcPr>
                  <w:tcW w:w="3108" w:type="dxa"/>
                  <w:vAlign w:val="center"/>
                </w:tcPr>
                <w:p w14:paraId="45652C0F">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应急培训计划</w:t>
                  </w:r>
                </w:p>
              </w:tc>
              <w:tc>
                <w:tcPr>
                  <w:tcW w:w="5688" w:type="dxa"/>
                  <w:vAlign w:val="center"/>
                </w:tcPr>
                <w:p w14:paraId="643B5393">
                  <w:pPr>
                    <w:widowControl/>
                    <w:spacing w:line="276" w:lineRule="auto"/>
                    <w:rPr>
                      <w:rFonts w:hint="eastAsia" w:ascii="宋体" w:hAnsi="宋体" w:eastAsia="宋体" w:cs="宋体"/>
                      <w:color w:val="auto"/>
                      <w:kern w:val="0"/>
                      <w:szCs w:val="21"/>
                    </w:rPr>
                  </w:pPr>
                  <w:r>
                    <w:rPr>
                      <w:rFonts w:hint="eastAsia" w:ascii="宋体" w:hAnsi="宋体" w:eastAsia="宋体" w:cs="宋体"/>
                      <w:color w:val="auto"/>
                      <w:kern w:val="0"/>
                      <w:szCs w:val="21"/>
                    </w:rPr>
                    <w:t>制定计划，安排人员培训与演练</w:t>
                  </w:r>
                </w:p>
              </w:tc>
            </w:tr>
          </w:tbl>
          <w:p w14:paraId="6FCF2A9B">
            <w:pPr>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综上所述，本项目在采取以上各项风险防范措施后，可将风险隐患降至最低。</w:t>
            </w:r>
          </w:p>
          <w:p w14:paraId="29DD6FA6">
            <w:pPr>
              <w:spacing w:line="360" w:lineRule="auto"/>
              <w:outlineLvl w:val="0"/>
              <w:rPr>
                <w:rFonts w:hint="eastAsia" w:ascii="宋体" w:hAnsi="宋体" w:eastAsia="宋体" w:cs="宋体"/>
                <w:color w:val="auto"/>
                <w:sz w:val="28"/>
              </w:rPr>
            </w:pPr>
            <w:r>
              <w:rPr>
                <w:rFonts w:hint="eastAsia" w:ascii="宋体" w:hAnsi="宋体" w:eastAsia="宋体" w:cs="宋体"/>
                <w:color w:val="auto"/>
                <w:sz w:val="28"/>
              </w:rPr>
              <w:t>四、清洁生产</w:t>
            </w:r>
          </w:p>
          <w:p w14:paraId="3BBCF334">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清洁生产是将污染物消除或削减在生产过程中，使生产末端处于无废或少废状态的一种全新生产工艺，它着重于过程控制和源头削减，通过清洁的生产工艺、强化管理等种种手段，在生产过程中减少污染物的产生。</w:t>
            </w:r>
          </w:p>
          <w:p w14:paraId="4FEC40F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szCs w:val="24"/>
              </w:rPr>
              <w:t>对原材料进行充分利用、节约能源，努力实现废物的最小化和效益的最大化，是深化工业污染防治、实现可持续发展的根本途径。</w:t>
            </w:r>
            <w:r>
              <w:rPr>
                <w:rFonts w:hint="eastAsia" w:ascii="宋体" w:hAnsi="宋体" w:eastAsia="宋体" w:cs="宋体"/>
                <w:color w:val="auto"/>
                <w:sz w:val="24"/>
              </w:rPr>
              <w:t>实行清洁生产，走可持续发展的道路，是企业污染防治的基本原则。</w:t>
            </w:r>
          </w:p>
          <w:p w14:paraId="4E49F586">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本项目</w:t>
            </w:r>
            <w:r>
              <w:rPr>
                <w:rFonts w:hint="eastAsia" w:ascii="宋体" w:hAnsi="宋体" w:eastAsia="宋体" w:cs="宋体"/>
                <w:color w:val="auto"/>
                <w:sz w:val="24"/>
                <w:lang w:eastAsia="zh-CN"/>
              </w:rPr>
              <w:t>已</w:t>
            </w:r>
            <w:r>
              <w:rPr>
                <w:rFonts w:hint="eastAsia" w:ascii="宋体" w:hAnsi="宋体" w:eastAsia="宋体" w:cs="宋体"/>
                <w:color w:val="auto"/>
                <w:sz w:val="24"/>
              </w:rPr>
              <w:t>采取的清洁生产措施有：</w:t>
            </w:r>
          </w:p>
          <w:p w14:paraId="22B9E193">
            <w:pPr>
              <w:tabs>
                <w:tab w:val="left" w:pos="729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a.本项目采用先进高效的生产设备和工艺装备，有效的提高了生产效率，节省能源，降低成本，大大减少了污染物的产生。</w:t>
            </w:r>
          </w:p>
          <w:p w14:paraId="5FF5406C">
            <w:pPr>
              <w:tabs>
                <w:tab w:val="left" w:pos="729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b.本项目生产过程中产生的可回收废物，经收集后回用于生产或外售至相关企业，实现了废物的资源化利用。</w:t>
            </w:r>
          </w:p>
          <w:p w14:paraId="3B569139">
            <w:pPr>
              <w:tabs>
                <w:tab w:val="left" w:pos="729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c.本项目选用低噪声设备，同时采取了减振和厂房隔声的措施，很大程度上减轻了动力设备产生的噪声及其对周围环境的影响。</w:t>
            </w:r>
          </w:p>
          <w:p w14:paraId="3D9ABA7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d.本项目</w:t>
            </w:r>
            <w:r>
              <w:rPr>
                <w:rFonts w:hint="eastAsia" w:ascii="宋体" w:hAnsi="宋体" w:eastAsia="宋体" w:cs="宋体"/>
                <w:color w:val="auto"/>
                <w:sz w:val="24"/>
                <w:lang w:eastAsia="zh-CN"/>
              </w:rPr>
              <w:t>“</w:t>
            </w:r>
            <w:r>
              <w:rPr>
                <w:rFonts w:hint="eastAsia" w:ascii="宋体" w:hAnsi="宋体" w:eastAsia="宋体" w:cs="宋体"/>
                <w:color w:val="auto"/>
                <w:sz w:val="24"/>
              </w:rPr>
              <w:t>三废</w:t>
            </w:r>
            <w:r>
              <w:rPr>
                <w:rFonts w:hint="eastAsia" w:ascii="宋体" w:hAnsi="宋体" w:eastAsia="宋体" w:cs="宋体"/>
                <w:color w:val="auto"/>
                <w:sz w:val="24"/>
                <w:lang w:eastAsia="zh-CN"/>
              </w:rPr>
              <w:t>”</w:t>
            </w:r>
            <w:r>
              <w:rPr>
                <w:rFonts w:hint="eastAsia" w:ascii="宋体" w:hAnsi="宋体" w:eastAsia="宋体" w:cs="宋体"/>
                <w:color w:val="auto"/>
                <w:sz w:val="24"/>
              </w:rPr>
              <w:t>及噪声均采取了合理的治理措施，能够实现达标排放。</w:t>
            </w:r>
          </w:p>
          <w:p w14:paraId="7A1BF80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e.</w:t>
            </w:r>
            <w:r>
              <w:rPr>
                <w:rFonts w:hint="eastAsia" w:ascii="宋体" w:hAnsi="宋体" w:eastAsia="宋体" w:cs="宋体"/>
                <w:bCs/>
                <w:color w:val="auto"/>
                <w:sz w:val="24"/>
              </w:rPr>
              <w:t>强化企业管理，建立较为完善的企业内部质量管理体系和一系列严密科学可行的管理程序和各项规章制度，做到专人负责，层层落实；通过培训，使每个员工都树立起清洁生产的意识，将制定的各项清洁生产措施落到实处。</w:t>
            </w:r>
          </w:p>
          <w:p w14:paraId="44C701A8">
            <w:pPr>
              <w:tabs>
                <w:tab w:val="left" w:pos="7290"/>
              </w:tabs>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综上，本项目投产后，通过在原辅材料选用和管理、生产工艺与设备选择、废物回收利用、污染治理、内部管理等几方面采取合理可行的清洁生产措施，有效地控制污染，可大大降低能耗、物耗，减少污染物的排放，降低产品的生产成本，达到了清洁生产的要求。</w:t>
            </w:r>
          </w:p>
          <w:p w14:paraId="1F71CC23">
            <w:pPr>
              <w:spacing w:line="360" w:lineRule="auto"/>
              <w:outlineLvl w:val="0"/>
              <w:rPr>
                <w:rFonts w:hint="eastAsia" w:ascii="宋体" w:hAnsi="宋体" w:eastAsia="宋体" w:cs="宋体"/>
                <w:color w:val="auto"/>
                <w:sz w:val="28"/>
              </w:rPr>
            </w:pPr>
            <w:r>
              <w:rPr>
                <w:rFonts w:hint="eastAsia" w:ascii="宋体" w:hAnsi="宋体" w:eastAsia="宋体" w:cs="宋体"/>
                <w:color w:val="auto"/>
                <w:sz w:val="28"/>
              </w:rPr>
              <w:t>五、总量控制</w:t>
            </w:r>
          </w:p>
          <w:p w14:paraId="771178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Cs/>
                <w:color w:val="auto"/>
                <w:sz w:val="24"/>
              </w:rPr>
              <w:t>本项目涉及的总量控制指标为COD、NH</w:t>
            </w:r>
            <w:r>
              <w:rPr>
                <w:rFonts w:hint="eastAsia" w:ascii="宋体" w:hAnsi="宋体" w:eastAsia="宋体" w:cs="宋体"/>
                <w:bCs/>
                <w:color w:val="auto"/>
                <w:sz w:val="24"/>
                <w:vertAlign w:val="subscript"/>
              </w:rPr>
              <w:t>3</w:t>
            </w:r>
            <w:r>
              <w:rPr>
                <w:rFonts w:hint="eastAsia" w:ascii="宋体" w:hAnsi="宋体" w:eastAsia="宋体" w:cs="宋体"/>
                <w:bCs/>
                <w:color w:val="auto"/>
                <w:sz w:val="24"/>
              </w:rPr>
              <w:t>-N、工业粉尘，</w:t>
            </w:r>
            <w:r>
              <w:rPr>
                <w:rFonts w:hint="eastAsia" w:ascii="宋体" w:hAnsi="宋体" w:eastAsia="宋体" w:cs="宋体"/>
                <w:color w:val="auto"/>
                <w:sz w:val="24"/>
                <w:szCs w:val="24"/>
              </w:rPr>
              <w:t>由当地环境保护区调剂解决，本次评价仅就污染物总量控制给出计算数据。</w:t>
            </w:r>
          </w:p>
          <w:p w14:paraId="712C51FA">
            <w:pPr>
              <w:spacing w:line="360" w:lineRule="auto"/>
              <w:ind w:firstLine="480"/>
              <w:jc w:val="center"/>
              <w:rPr>
                <w:rFonts w:hint="eastAsia" w:ascii="宋体" w:hAnsi="宋体" w:eastAsia="宋体" w:cs="宋体"/>
                <w:color w:val="auto"/>
                <w:szCs w:val="21"/>
              </w:rPr>
            </w:pPr>
            <w:r>
              <w:rPr>
                <w:rFonts w:hint="eastAsia" w:ascii="宋体" w:hAnsi="宋体" w:eastAsia="宋体" w:cs="宋体"/>
                <w:b/>
                <w:bCs/>
                <w:color w:val="auto"/>
                <w:szCs w:val="21"/>
              </w:rPr>
              <w:t>表7-</w:t>
            </w:r>
            <w:r>
              <w:rPr>
                <w:rFonts w:hint="eastAsia" w:ascii="宋体" w:hAnsi="宋体" w:eastAsia="宋体" w:cs="宋体"/>
                <w:b/>
                <w:bCs/>
                <w:color w:val="auto"/>
                <w:szCs w:val="21"/>
                <w:lang w:val="en-US" w:eastAsia="zh-CN"/>
              </w:rPr>
              <w:t>10</w:t>
            </w:r>
            <w:r>
              <w:rPr>
                <w:rFonts w:hint="eastAsia" w:ascii="宋体" w:hAnsi="宋体" w:eastAsia="宋体" w:cs="宋体"/>
                <w:b/>
                <w:bCs/>
                <w:color w:val="auto"/>
                <w:szCs w:val="21"/>
              </w:rPr>
              <w:t xml:space="preserve">  总量控制指标一览表</w:t>
            </w:r>
          </w:p>
          <w:tbl>
            <w:tblPr>
              <w:tblStyle w:val="19"/>
              <w:tblW w:w="9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483"/>
              <w:gridCol w:w="1142"/>
              <w:gridCol w:w="3347"/>
              <w:gridCol w:w="3281"/>
            </w:tblGrid>
            <w:tr w14:paraId="79530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dxa"/>
                  <w:vMerge w:val="restart"/>
                  <w:shd w:val="clear" w:color="auto" w:fill="auto"/>
                  <w:vAlign w:val="center"/>
                </w:tcPr>
                <w:p w14:paraId="0E168D7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序号</w:t>
                  </w:r>
                </w:p>
              </w:tc>
              <w:tc>
                <w:tcPr>
                  <w:tcW w:w="1483" w:type="dxa"/>
                  <w:vMerge w:val="restart"/>
                  <w:vAlign w:val="center"/>
                </w:tcPr>
                <w:p w14:paraId="6307C7E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类别</w:t>
                  </w:r>
                </w:p>
              </w:tc>
              <w:tc>
                <w:tcPr>
                  <w:tcW w:w="1142" w:type="dxa"/>
                  <w:vMerge w:val="restart"/>
                  <w:vAlign w:val="center"/>
                </w:tcPr>
                <w:p w14:paraId="11FBD6E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控制指标</w:t>
                  </w:r>
                </w:p>
              </w:tc>
              <w:tc>
                <w:tcPr>
                  <w:tcW w:w="6628" w:type="dxa"/>
                  <w:gridSpan w:val="2"/>
                </w:tcPr>
                <w:p w14:paraId="1BB3B3D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总量控制（t/a）</w:t>
                  </w:r>
                </w:p>
              </w:tc>
            </w:tr>
            <w:tr w14:paraId="77F48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dxa"/>
                  <w:vMerge w:val="continue"/>
                  <w:shd w:val="clear" w:color="auto" w:fill="auto"/>
                  <w:vAlign w:val="center"/>
                </w:tcPr>
                <w:p w14:paraId="603BC130">
                  <w:pPr>
                    <w:spacing w:line="276" w:lineRule="auto"/>
                    <w:jc w:val="center"/>
                    <w:rPr>
                      <w:rFonts w:hint="eastAsia" w:ascii="宋体" w:hAnsi="宋体" w:eastAsia="宋体" w:cs="宋体"/>
                      <w:color w:val="auto"/>
                      <w:szCs w:val="21"/>
                    </w:rPr>
                  </w:pPr>
                </w:p>
              </w:tc>
              <w:tc>
                <w:tcPr>
                  <w:tcW w:w="1483" w:type="dxa"/>
                  <w:vMerge w:val="continue"/>
                  <w:vAlign w:val="center"/>
                </w:tcPr>
                <w:p w14:paraId="04E76E2F">
                  <w:pPr>
                    <w:spacing w:line="276" w:lineRule="auto"/>
                    <w:jc w:val="center"/>
                    <w:rPr>
                      <w:rFonts w:hint="eastAsia" w:ascii="宋体" w:hAnsi="宋体" w:eastAsia="宋体" w:cs="宋体"/>
                      <w:color w:val="auto"/>
                      <w:szCs w:val="21"/>
                    </w:rPr>
                  </w:pPr>
                </w:p>
              </w:tc>
              <w:tc>
                <w:tcPr>
                  <w:tcW w:w="1142" w:type="dxa"/>
                  <w:vMerge w:val="continue"/>
                  <w:vAlign w:val="center"/>
                </w:tcPr>
                <w:p w14:paraId="1DACA3DB">
                  <w:pPr>
                    <w:spacing w:line="276" w:lineRule="auto"/>
                    <w:jc w:val="center"/>
                    <w:rPr>
                      <w:rFonts w:hint="eastAsia" w:ascii="宋体" w:hAnsi="宋体" w:eastAsia="宋体" w:cs="宋体"/>
                      <w:color w:val="auto"/>
                      <w:szCs w:val="21"/>
                    </w:rPr>
                  </w:pPr>
                </w:p>
              </w:tc>
              <w:tc>
                <w:tcPr>
                  <w:tcW w:w="3347" w:type="dxa"/>
                  <w:shd w:val="clear" w:color="auto" w:fill="auto"/>
                  <w:vAlign w:val="center"/>
                </w:tcPr>
                <w:p w14:paraId="35808334">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eastAsia="zh-CN"/>
                    </w:rPr>
                    <w:t>化粪</w:t>
                  </w:r>
                  <w:r>
                    <w:rPr>
                      <w:rFonts w:hint="eastAsia" w:ascii="宋体" w:hAnsi="宋体" w:eastAsia="宋体" w:cs="宋体"/>
                      <w:color w:val="auto"/>
                      <w:szCs w:val="21"/>
                    </w:rPr>
                    <w:t>池处理后总量</w:t>
                  </w:r>
                </w:p>
              </w:tc>
              <w:tc>
                <w:tcPr>
                  <w:tcW w:w="3281" w:type="dxa"/>
                  <w:shd w:val="clear" w:color="auto" w:fill="auto"/>
                  <w:vAlign w:val="center"/>
                </w:tcPr>
                <w:p w14:paraId="22FBC06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污水处理厂处理后总量</w:t>
                  </w:r>
                </w:p>
              </w:tc>
            </w:tr>
            <w:tr w14:paraId="1903A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dxa"/>
                  <w:vMerge w:val="restart"/>
                  <w:shd w:val="clear" w:color="auto" w:fill="auto"/>
                  <w:vAlign w:val="center"/>
                </w:tcPr>
                <w:p w14:paraId="2C5C8DE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1483" w:type="dxa"/>
                  <w:vMerge w:val="restart"/>
                  <w:vAlign w:val="center"/>
                </w:tcPr>
                <w:p w14:paraId="4828C74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水污染物</w:t>
                  </w:r>
                </w:p>
              </w:tc>
              <w:tc>
                <w:tcPr>
                  <w:tcW w:w="1142" w:type="dxa"/>
                  <w:vAlign w:val="center"/>
                </w:tcPr>
                <w:p w14:paraId="6B2C028E">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COD</w:t>
                  </w:r>
                </w:p>
              </w:tc>
              <w:tc>
                <w:tcPr>
                  <w:tcW w:w="3347" w:type="dxa"/>
                  <w:shd w:val="clear" w:color="auto" w:fill="auto"/>
                  <w:vAlign w:val="center"/>
                </w:tcPr>
                <w:p w14:paraId="44ABF48D">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0.</w:t>
                  </w:r>
                  <w:r>
                    <w:rPr>
                      <w:rFonts w:hint="eastAsia" w:ascii="宋体" w:hAnsi="宋体" w:eastAsia="宋体" w:cs="宋体"/>
                      <w:color w:val="auto"/>
                      <w:szCs w:val="21"/>
                      <w:lang w:val="en-US" w:eastAsia="zh-CN"/>
                    </w:rPr>
                    <w:t>432</w:t>
                  </w:r>
                </w:p>
              </w:tc>
              <w:tc>
                <w:tcPr>
                  <w:tcW w:w="3281" w:type="dxa"/>
                  <w:shd w:val="clear" w:color="auto" w:fill="auto"/>
                  <w:vAlign w:val="center"/>
                </w:tcPr>
                <w:p w14:paraId="7A96D76D">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0.0</w:t>
                  </w:r>
                  <w:r>
                    <w:rPr>
                      <w:rFonts w:hint="eastAsia" w:ascii="宋体" w:hAnsi="宋体" w:eastAsia="宋体" w:cs="宋体"/>
                      <w:color w:val="auto"/>
                      <w:szCs w:val="21"/>
                      <w:lang w:val="en-US" w:eastAsia="zh-CN"/>
                    </w:rPr>
                    <w:t>43</w:t>
                  </w:r>
                </w:p>
              </w:tc>
            </w:tr>
            <w:tr w14:paraId="5DC46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dxa"/>
                  <w:vMerge w:val="continue"/>
                  <w:shd w:val="clear" w:color="auto" w:fill="auto"/>
                  <w:vAlign w:val="center"/>
                </w:tcPr>
                <w:p w14:paraId="6B1CAA7E">
                  <w:pPr>
                    <w:spacing w:line="276" w:lineRule="auto"/>
                    <w:jc w:val="center"/>
                    <w:rPr>
                      <w:rFonts w:hint="eastAsia" w:ascii="宋体" w:hAnsi="宋体" w:eastAsia="宋体" w:cs="宋体"/>
                      <w:color w:val="auto"/>
                      <w:szCs w:val="21"/>
                    </w:rPr>
                  </w:pPr>
                </w:p>
              </w:tc>
              <w:tc>
                <w:tcPr>
                  <w:tcW w:w="1483" w:type="dxa"/>
                  <w:vMerge w:val="continue"/>
                  <w:vAlign w:val="center"/>
                </w:tcPr>
                <w:p w14:paraId="15B198A3">
                  <w:pPr>
                    <w:spacing w:line="276" w:lineRule="auto"/>
                    <w:jc w:val="center"/>
                    <w:rPr>
                      <w:rFonts w:hint="eastAsia" w:ascii="宋体" w:hAnsi="宋体" w:eastAsia="宋体" w:cs="宋体"/>
                      <w:color w:val="auto"/>
                      <w:szCs w:val="21"/>
                    </w:rPr>
                  </w:pPr>
                </w:p>
              </w:tc>
              <w:tc>
                <w:tcPr>
                  <w:tcW w:w="1142" w:type="dxa"/>
                  <w:vAlign w:val="center"/>
                </w:tcPr>
                <w:p w14:paraId="59EC416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NH</w:t>
                  </w:r>
                  <w:r>
                    <w:rPr>
                      <w:rFonts w:hint="eastAsia" w:ascii="宋体" w:hAnsi="宋体" w:eastAsia="宋体" w:cs="宋体"/>
                      <w:color w:val="auto"/>
                      <w:szCs w:val="21"/>
                      <w:vertAlign w:val="subscript"/>
                    </w:rPr>
                    <w:t>3</w:t>
                  </w:r>
                  <w:r>
                    <w:rPr>
                      <w:rFonts w:hint="eastAsia" w:ascii="宋体" w:hAnsi="宋体" w:eastAsia="宋体" w:cs="宋体"/>
                      <w:color w:val="auto"/>
                      <w:szCs w:val="21"/>
                    </w:rPr>
                    <w:t>-N</w:t>
                  </w:r>
                </w:p>
              </w:tc>
              <w:tc>
                <w:tcPr>
                  <w:tcW w:w="3347" w:type="dxa"/>
                  <w:shd w:val="clear" w:color="auto" w:fill="auto"/>
                  <w:vAlign w:val="center"/>
                </w:tcPr>
                <w:p w14:paraId="3B3B7C42">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0.0</w:t>
                  </w:r>
                  <w:r>
                    <w:rPr>
                      <w:rFonts w:hint="eastAsia" w:ascii="宋体" w:hAnsi="宋体" w:eastAsia="宋体" w:cs="宋体"/>
                      <w:color w:val="auto"/>
                      <w:szCs w:val="21"/>
                      <w:lang w:val="en-US" w:eastAsia="zh-CN"/>
                    </w:rPr>
                    <w:t>39</w:t>
                  </w:r>
                </w:p>
              </w:tc>
              <w:tc>
                <w:tcPr>
                  <w:tcW w:w="3281" w:type="dxa"/>
                  <w:shd w:val="clear" w:color="auto" w:fill="auto"/>
                  <w:vAlign w:val="center"/>
                </w:tcPr>
                <w:p w14:paraId="1F3BB23D">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0.0</w:t>
                  </w:r>
                  <w:r>
                    <w:rPr>
                      <w:rFonts w:hint="eastAsia" w:ascii="宋体" w:hAnsi="宋体" w:eastAsia="宋体" w:cs="宋体"/>
                      <w:color w:val="auto"/>
                      <w:szCs w:val="21"/>
                      <w:lang w:val="en-US" w:eastAsia="zh-CN"/>
                    </w:rPr>
                    <w:t>04</w:t>
                  </w:r>
                </w:p>
              </w:tc>
            </w:tr>
            <w:tr w14:paraId="152E1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715" w:type="dxa"/>
                  <w:shd w:val="clear" w:color="auto" w:fill="auto"/>
                  <w:vAlign w:val="center"/>
                </w:tcPr>
                <w:p w14:paraId="0F075D0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1483" w:type="dxa"/>
                  <w:vAlign w:val="center"/>
                </w:tcPr>
                <w:p w14:paraId="64B106F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大气污染物</w:t>
                  </w:r>
                </w:p>
              </w:tc>
              <w:tc>
                <w:tcPr>
                  <w:tcW w:w="1142" w:type="dxa"/>
                  <w:vAlign w:val="center"/>
                </w:tcPr>
                <w:p w14:paraId="7028F0F4">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工业粉尘</w:t>
                  </w:r>
                </w:p>
              </w:tc>
              <w:tc>
                <w:tcPr>
                  <w:tcW w:w="6628" w:type="dxa"/>
                  <w:gridSpan w:val="2"/>
                </w:tcPr>
                <w:p w14:paraId="70FF8A77">
                  <w:pPr>
                    <w:spacing w:line="276"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0.</w:t>
                  </w:r>
                  <w:r>
                    <w:rPr>
                      <w:rFonts w:hint="eastAsia" w:ascii="宋体" w:hAnsi="宋体" w:cs="宋体"/>
                      <w:color w:val="auto"/>
                      <w:szCs w:val="21"/>
                      <w:lang w:val="en-US" w:eastAsia="zh-CN"/>
                    </w:rPr>
                    <w:t>0</w:t>
                  </w:r>
                  <w:r>
                    <w:rPr>
                      <w:rFonts w:hint="eastAsia" w:ascii="宋体" w:hAnsi="宋体" w:eastAsia="宋体" w:cs="宋体"/>
                      <w:color w:val="auto"/>
                      <w:szCs w:val="21"/>
                      <w:lang w:val="en-US" w:eastAsia="zh-CN"/>
                    </w:rPr>
                    <w:t>57</w:t>
                  </w:r>
                </w:p>
              </w:tc>
            </w:tr>
          </w:tbl>
          <w:p w14:paraId="7671235A">
            <w:pPr>
              <w:pStyle w:val="2"/>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六</w:t>
            </w:r>
            <w:r>
              <w:rPr>
                <w:rFonts w:hint="eastAsia" w:ascii="宋体" w:hAnsi="宋体" w:eastAsia="宋体" w:cs="宋体"/>
                <w:color w:val="auto"/>
                <w:sz w:val="28"/>
                <w:szCs w:val="28"/>
              </w:rPr>
              <w:t>、环境管理与环境监测</w:t>
            </w:r>
          </w:p>
          <w:p w14:paraId="7CECD2FE">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（1）环境管理</w:t>
            </w:r>
          </w:p>
          <w:p w14:paraId="265367CB">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环境管理机构的设置，目的是为了贯彻执行中华人民共和国环境保护法的有关法律、法规，全面落实国务院关于环境保护若干问题的决定的有关规定，对项目</w:t>
            </w:r>
            <w:r>
              <w:rPr>
                <w:rFonts w:hint="eastAsia" w:ascii="宋体" w:hAnsi="宋体" w:eastAsia="宋体" w:cs="宋体"/>
                <w:color w:val="auto"/>
                <w:lang w:eastAsia="zh-CN"/>
              </w:rPr>
              <w:t>“</w:t>
            </w:r>
            <w:r>
              <w:rPr>
                <w:rFonts w:hint="eastAsia" w:ascii="宋体" w:hAnsi="宋体" w:eastAsia="宋体" w:cs="宋体"/>
                <w:color w:val="auto"/>
              </w:rPr>
              <w:t>三废</w:t>
            </w:r>
            <w:r>
              <w:rPr>
                <w:rFonts w:hint="eastAsia" w:ascii="宋体" w:hAnsi="宋体" w:eastAsia="宋体" w:cs="宋体"/>
                <w:color w:val="auto"/>
                <w:lang w:eastAsia="zh-CN"/>
              </w:rPr>
              <w:t>”</w:t>
            </w:r>
            <w:r>
              <w:rPr>
                <w:rFonts w:hint="eastAsia" w:ascii="宋体" w:hAnsi="宋体" w:eastAsia="宋体" w:cs="宋体"/>
                <w:color w:val="auto"/>
              </w:rPr>
              <w:t>排放实行监控，确保建设项目经济、环境和社会效益协调发展；协调地方环保部门工作，为企业的生产管理和环境管理提供保证，针对项目的具体情况，为加强严格管理，企业应设置环境管理机构，并尽相应的职责。环境管理机构的职责如下：</w:t>
            </w:r>
          </w:p>
          <w:p w14:paraId="186B9FA6">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 1 \* GB3 \* MERGEFORMAT </w:instrText>
            </w:r>
            <w:r>
              <w:rPr>
                <w:rFonts w:hint="eastAsia" w:ascii="宋体" w:hAnsi="宋体" w:eastAsia="宋体" w:cs="宋体"/>
                <w:color w:val="auto"/>
              </w:rPr>
              <w:fldChar w:fldCharType="separate"/>
            </w:r>
            <w:r>
              <w:rPr>
                <w:rFonts w:hint="eastAsia" w:ascii="宋体" w:hAnsi="宋体" w:eastAsia="宋体" w:cs="宋体"/>
                <w:color w:val="auto"/>
              </w:rPr>
              <w:t>①</w:t>
            </w:r>
            <w:r>
              <w:rPr>
                <w:rFonts w:hint="eastAsia" w:ascii="宋体" w:hAnsi="宋体" w:eastAsia="宋体" w:cs="宋体"/>
                <w:color w:val="auto"/>
              </w:rPr>
              <w:fldChar w:fldCharType="end"/>
            </w:r>
            <w:r>
              <w:rPr>
                <w:rFonts w:hint="eastAsia" w:ascii="宋体" w:hAnsi="宋体" w:eastAsia="宋体" w:cs="宋体"/>
                <w:color w:val="auto"/>
              </w:rPr>
              <w:t>贯彻、宣传国家的环保方针、政策和法律法规。</w:t>
            </w:r>
          </w:p>
          <w:p w14:paraId="7D77170A">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 2 \* GB3 \* MERGEFORMAT </w:instrText>
            </w:r>
            <w:r>
              <w:rPr>
                <w:rFonts w:hint="eastAsia" w:ascii="宋体" w:hAnsi="宋体" w:eastAsia="宋体" w:cs="宋体"/>
                <w:color w:val="auto"/>
              </w:rPr>
              <w:fldChar w:fldCharType="separate"/>
            </w:r>
            <w:r>
              <w:rPr>
                <w:rFonts w:hint="eastAsia" w:ascii="宋体" w:hAnsi="宋体" w:eastAsia="宋体" w:cs="宋体"/>
                <w:color w:val="auto"/>
              </w:rPr>
              <w:t>②</w:t>
            </w:r>
            <w:r>
              <w:rPr>
                <w:rFonts w:hint="eastAsia" w:ascii="宋体" w:hAnsi="宋体" w:eastAsia="宋体" w:cs="宋体"/>
                <w:color w:val="auto"/>
              </w:rPr>
              <w:fldChar w:fldCharType="end"/>
            </w:r>
            <w:r>
              <w:rPr>
                <w:rFonts w:hint="eastAsia" w:ascii="宋体" w:hAnsi="宋体" w:eastAsia="宋体" w:cs="宋体"/>
                <w:color w:val="auto"/>
              </w:rPr>
              <w:t>制定本单位的环保管理制度、环保技术经济政策、环境保护发展规划和年度实施计划。</w:t>
            </w:r>
          </w:p>
          <w:p w14:paraId="0FB60827">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 3 \* GB3 \* MERGEFORMAT </w:instrText>
            </w:r>
            <w:r>
              <w:rPr>
                <w:rFonts w:hint="eastAsia" w:ascii="宋体" w:hAnsi="宋体" w:eastAsia="宋体" w:cs="宋体"/>
                <w:color w:val="auto"/>
              </w:rPr>
              <w:fldChar w:fldCharType="separate"/>
            </w:r>
            <w:r>
              <w:rPr>
                <w:rFonts w:hint="eastAsia" w:ascii="宋体" w:hAnsi="宋体" w:eastAsia="宋体" w:cs="宋体"/>
                <w:color w:val="auto"/>
              </w:rPr>
              <w:t>③</w:t>
            </w:r>
            <w:r>
              <w:rPr>
                <w:rFonts w:hint="eastAsia" w:ascii="宋体" w:hAnsi="宋体" w:eastAsia="宋体" w:cs="宋体"/>
                <w:color w:val="auto"/>
              </w:rPr>
              <w:fldChar w:fldCharType="end"/>
            </w:r>
            <w:r>
              <w:rPr>
                <w:rFonts w:hint="eastAsia" w:ascii="宋体" w:hAnsi="宋体" w:eastAsia="宋体" w:cs="宋体"/>
                <w:color w:val="auto"/>
              </w:rPr>
              <w:t>监督检查本项目执行</w:t>
            </w:r>
            <w:r>
              <w:rPr>
                <w:rFonts w:hint="eastAsia" w:ascii="宋体" w:hAnsi="宋体" w:eastAsia="宋体" w:cs="宋体"/>
                <w:color w:val="auto"/>
                <w:lang w:eastAsia="zh-CN"/>
              </w:rPr>
              <w:t>“</w:t>
            </w:r>
            <w:r>
              <w:rPr>
                <w:rFonts w:hint="eastAsia" w:ascii="宋体" w:hAnsi="宋体" w:eastAsia="宋体" w:cs="宋体"/>
                <w:color w:val="auto"/>
              </w:rPr>
              <w:t>三同时</w:t>
            </w:r>
            <w:r>
              <w:rPr>
                <w:rFonts w:hint="eastAsia" w:ascii="宋体" w:hAnsi="宋体" w:eastAsia="宋体" w:cs="宋体"/>
                <w:color w:val="auto"/>
                <w:lang w:eastAsia="zh-CN"/>
              </w:rPr>
              <w:t>”</w:t>
            </w:r>
            <w:r>
              <w:rPr>
                <w:rFonts w:hint="eastAsia" w:ascii="宋体" w:hAnsi="宋体" w:eastAsia="宋体" w:cs="宋体"/>
                <w:color w:val="auto"/>
              </w:rPr>
              <w:t>规定的情况，使环境保护工程措施与主体工程同时设计、同时施工、同时投产，以保证有效的控制污染。</w:t>
            </w:r>
          </w:p>
          <w:p w14:paraId="4DE99FA0">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 4 \* GB3 \* MERGEFORMAT </w:instrText>
            </w:r>
            <w:r>
              <w:rPr>
                <w:rFonts w:hint="eastAsia" w:ascii="宋体" w:hAnsi="宋体" w:eastAsia="宋体" w:cs="宋体"/>
                <w:color w:val="auto"/>
              </w:rPr>
              <w:fldChar w:fldCharType="separate"/>
            </w:r>
            <w:r>
              <w:rPr>
                <w:rFonts w:hint="eastAsia" w:ascii="宋体" w:hAnsi="宋体" w:eastAsia="宋体" w:cs="宋体"/>
                <w:color w:val="auto"/>
              </w:rPr>
              <w:t>④</w:t>
            </w:r>
            <w:r>
              <w:rPr>
                <w:rFonts w:hint="eastAsia" w:ascii="宋体" w:hAnsi="宋体" w:eastAsia="宋体" w:cs="宋体"/>
                <w:color w:val="auto"/>
              </w:rPr>
              <w:fldChar w:fldCharType="end"/>
            </w:r>
            <w:r>
              <w:rPr>
                <w:rFonts w:hint="eastAsia" w:ascii="宋体" w:hAnsi="宋体" w:eastAsia="宋体" w:cs="宋体"/>
                <w:color w:val="auto"/>
              </w:rPr>
              <w:t>定期进行环保设备检查、维修和保养工作，确保环保设施长期、稳定、达标运转。</w:t>
            </w:r>
          </w:p>
          <w:p w14:paraId="78044C40">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 5 \* GB3 \* MERGEFORMAT </w:instrText>
            </w:r>
            <w:r>
              <w:rPr>
                <w:rFonts w:hint="eastAsia" w:ascii="宋体" w:hAnsi="宋体" w:eastAsia="宋体" w:cs="宋体"/>
                <w:color w:val="auto"/>
              </w:rPr>
              <w:fldChar w:fldCharType="separate"/>
            </w:r>
            <w:r>
              <w:rPr>
                <w:rFonts w:hint="eastAsia" w:ascii="宋体" w:hAnsi="宋体" w:eastAsia="宋体" w:cs="宋体"/>
                <w:color w:val="auto"/>
              </w:rPr>
              <w:t>⑤</w:t>
            </w:r>
            <w:r>
              <w:rPr>
                <w:rFonts w:hint="eastAsia" w:ascii="宋体" w:hAnsi="宋体" w:eastAsia="宋体" w:cs="宋体"/>
                <w:color w:val="auto"/>
              </w:rPr>
              <w:fldChar w:fldCharType="end"/>
            </w:r>
            <w:r>
              <w:rPr>
                <w:rFonts w:hint="eastAsia" w:ascii="宋体" w:hAnsi="宋体" w:eastAsia="宋体" w:cs="宋体"/>
                <w:color w:val="auto"/>
              </w:rPr>
              <w:t>负责本项目环保设施的日常运行管理工作，制定事故防范措施，一旦发生事故，组织污染源调查及控制工作，并及时总结经验教训。</w:t>
            </w:r>
          </w:p>
          <w:p w14:paraId="6C9420F7">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 6 \* GB3 \* MERGEFORMAT </w:instrText>
            </w:r>
            <w:r>
              <w:rPr>
                <w:rFonts w:hint="eastAsia" w:ascii="宋体" w:hAnsi="宋体" w:eastAsia="宋体" w:cs="宋体"/>
                <w:color w:val="auto"/>
              </w:rPr>
              <w:fldChar w:fldCharType="separate"/>
            </w:r>
            <w:r>
              <w:rPr>
                <w:rFonts w:hint="eastAsia" w:ascii="宋体" w:hAnsi="宋体" w:eastAsia="宋体" w:cs="宋体"/>
                <w:color w:val="auto"/>
              </w:rPr>
              <w:t>⑥</w:t>
            </w:r>
            <w:r>
              <w:rPr>
                <w:rFonts w:hint="eastAsia" w:ascii="宋体" w:hAnsi="宋体" w:eastAsia="宋体" w:cs="宋体"/>
                <w:color w:val="auto"/>
              </w:rPr>
              <w:fldChar w:fldCharType="end"/>
            </w:r>
            <w:r>
              <w:rPr>
                <w:rFonts w:hint="eastAsia" w:ascii="宋体" w:hAnsi="宋体" w:eastAsia="宋体" w:cs="宋体"/>
                <w:color w:val="auto"/>
              </w:rPr>
              <w:t>负责对本单位职工进行环境保护教育，不断提高职工的环境意识和环保人员的业务素质。</w:t>
            </w:r>
          </w:p>
          <w:p w14:paraId="306700FC">
            <w:pPr>
              <w:pStyle w:val="2"/>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（2）环境监测计划</w:t>
            </w:r>
          </w:p>
          <w:p w14:paraId="34E590CE">
            <w:pPr>
              <w:pStyle w:val="2"/>
              <w:spacing w:line="360" w:lineRule="auto"/>
              <w:ind w:firstLine="480" w:firstLineChars="200"/>
              <w:jc w:val="center"/>
              <w:rPr>
                <w:rFonts w:hint="eastAsia" w:ascii="宋体" w:hAnsi="宋体" w:eastAsia="宋体" w:cs="宋体"/>
                <w:color w:val="auto"/>
              </w:rPr>
            </w:pPr>
            <w:r>
              <w:rPr>
                <w:rFonts w:hint="eastAsia" w:ascii="宋体" w:hAnsi="宋体" w:eastAsia="宋体" w:cs="宋体"/>
                <w:color w:val="auto"/>
              </w:rPr>
              <w:t>本项目营运期的环境监测应由符合国家环境质量监测认证资质的单位承担，监测重点为大气、噪声，采用定点和流动监测，定时和不定时抽检相结合的方式进行，监测计划见表7-11。</w:t>
            </w:r>
            <w:r>
              <w:rPr>
                <w:rFonts w:hint="eastAsia" w:ascii="宋体" w:hAnsi="宋体" w:eastAsia="宋体" w:cs="宋体"/>
                <w:color w:val="auto"/>
              </w:rPr>
              <w:tab/>
            </w:r>
            <w:r>
              <w:rPr>
                <w:rFonts w:hint="eastAsia" w:ascii="宋体" w:hAnsi="宋体" w:eastAsia="宋体" w:cs="宋体"/>
                <w:b/>
                <w:bCs/>
                <w:color w:val="auto"/>
                <w:sz w:val="21"/>
                <w:szCs w:val="21"/>
              </w:rPr>
              <w:t>表7-11</w:t>
            </w:r>
            <w:r>
              <w:rPr>
                <w:rFonts w:hint="eastAsia" w:ascii="宋体" w:hAnsi="宋体" w:eastAsia="宋体" w:cs="宋体"/>
                <w:b/>
                <w:bCs/>
                <w:color w:val="auto"/>
                <w:sz w:val="21"/>
                <w:szCs w:val="21"/>
              </w:rPr>
              <w:tab/>
            </w:r>
            <w:r>
              <w:rPr>
                <w:rFonts w:hint="eastAsia" w:ascii="宋体" w:hAnsi="宋体" w:eastAsia="宋体" w:cs="宋体"/>
                <w:b/>
                <w:bCs/>
                <w:color w:val="auto"/>
                <w:sz w:val="21"/>
                <w:szCs w:val="21"/>
              </w:rPr>
              <w:t>环境监测计划一览表</w:t>
            </w:r>
          </w:p>
          <w:tbl>
            <w:tblPr>
              <w:tblStyle w:val="19"/>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8"/>
              <w:gridCol w:w="2861"/>
              <w:gridCol w:w="3433"/>
              <w:gridCol w:w="1352"/>
              <w:gridCol w:w="1084"/>
            </w:tblGrid>
            <w:tr w14:paraId="3AB2D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jc w:val="center"/>
              </w:trPr>
              <w:tc>
                <w:tcPr>
                  <w:tcW w:w="3769" w:type="dxa"/>
                  <w:gridSpan w:val="2"/>
                  <w:shd w:val="clear" w:color="auto" w:fill="D7D7D7"/>
                  <w:vAlign w:val="center"/>
                </w:tcPr>
                <w:p w14:paraId="77C674CD">
                  <w:pPr>
                    <w:spacing w:line="240" w:lineRule="exact"/>
                    <w:jc w:val="center"/>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阶段</w:t>
                  </w:r>
                </w:p>
                <w:p w14:paraId="0470A93D">
                  <w:pPr>
                    <w:spacing w:line="240" w:lineRule="exact"/>
                    <w:jc w:val="center"/>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监测地点</w:t>
                  </w:r>
                </w:p>
              </w:tc>
              <w:tc>
                <w:tcPr>
                  <w:tcW w:w="3433" w:type="dxa"/>
                  <w:shd w:val="clear" w:color="auto" w:fill="D7D7D7"/>
                  <w:vAlign w:val="center"/>
                </w:tcPr>
                <w:p w14:paraId="08DFA73F">
                  <w:pPr>
                    <w:spacing w:line="240" w:lineRule="exact"/>
                    <w:jc w:val="center"/>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监测项目</w:t>
                  </w:r>
                </w:p>
              </w:tc>
              <w:tc>
                <w:tcPr>
                  <w:tcW w:w="1352" w:type="dxa"/>
                  <w:shd w:val="clear" w:color="auto" w:fill="D7D7D7"/>
                  <w:vAlign w:val="center"/>
                </w:tcPr>
                <w:p w14:paraId="316F89A6">
                  <w:pPr>
                    <w:spacing w:line="240" w:lineRule="exact"/>
                    <w:ind w:left="180"/>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监测频次</w:t>
                  </w:r>
                </w:p>
              </w:tc>
              <w:tc>
                <w:tcPr>
                  <w:tcW w:w="1084" w:type="dxa"/>
                  <w:shd w:val="clear" w:color="auto" w:fill="D7D7D7"/>
                  <w:vAlign w:val="center"/>
                </w:tcPr>
                <w:p w14:paraId="6ECB6C4B">
                  <w:pPr>
                    <w:spacing w:line="240" w:lineRule="exact"/>
                    <w:jc w:val="center"/>
                    <w:rPr>
                      <w:rFonts w:hint="eastAsia" w:ascii="宋体" w:hAnsi="宋体" w:eastAsia="宋体" w:cs="宋体"/>
                      <w:b/>
                      <w:color w:val="auto"/>
                      <w:w w:val="100"/>
                      <w:sz w:val="21"/>
                      <w:szCs w:val="21"/>
                    </w:rPr>
                  </w:pPr>
                  <w:r>
                    <w:rPr>
                      <w:rFonts w:hint="eastAsia" w:ascii="宋体" w:hAnsi="宋体" w:eastAsia="宋体" w:cs="宋体"/>
                      <w:b/>
                      <w:color w:val="auto"/>
                      <w:w w:val="100"/>
                      <w:sz w:val="21"/>
                      <w:szCs w:val="21"/>
                    </w:rPr>
                    <w:t>实施机构</w:t>
                  </w:r>
                </w:p>
              </w:tc>
            </w:tr>
            <w:tr w14:paraId="0515E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2" w:hRule="atLeast"/>
                <w:jc w:val="center"/>
              </w:trPr>
              <w:tc>
                <w:tcPr>
                  <w:tcW w:w="908" w:type="dxa"/>
                  <w:vMerge w:val="restart"/>
                  <w:shd w:val="clear" w:color="auto" w:fill="auto"/>
                  <w:vAlign w:val="center"/>
                </w:tcPr>
                <w:p w14:paraId="42D50E4A">
                  <w:pPr>
                    <w:spacing w:line="240"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营运期</w:t>
                  </w:r>
                </w:p>
              </w:tc>
              <w:tc>
                <w:tcPr>
                  <w:tcW w:w="2861" w:type="dxa"/>
                  <w:shd w:val="clear" w:color="auto" w:fill="auto"/>
                  <w:vAlign w:val="center"/>
                </w:tcPr>
                <w:p w14:paraId="2241EBC5">
                  <w:pPr>
                    <w:spacing w:line="240"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厂界噪音</w:t>
                  </w:r>
                </w:p>
              </w:tc>
              <w:tc>
                <w:tcPr>
                  <w:tcW w:w="3433" w:type="dxa"/>
                  <w:shd w:val="clear" w:color="auto" w:fill="auto"/>
                  <w:vAlign w:val="center"/>
                </w:tcPr>
                <w:p w14:paraId="25A0C9A2">
                  <w:pPr>
                    <w:spacing w:line="256"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噪声：等效A声级</w:t>
                  </w:r>
                </w:p>
              </w:tc>
              <w:tc>
                <w:tcPr>
                  <w:tcW w:w="1352" w:type="dxa"/>
                  <w:shd w:val="clear" w:color="auto" w:fill="auto"/>
                  <w:vAlign w:val="center"/>
                </w:tcPr>
                <w:p w14:paraId="2377F71F">
                  <w:pPr>
                    <w:spacing w:line="240" w:lineRule="exact"/>
                    <w:ind w:left="180"/>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每年一次</w:t>
                  </w:r>
                </w:p>
              </w:tc>
              <w:tc>
                <w:tcPr>
                  <w:tcW w:w="1084" w:type="dxa"/>
                  <w:vMerge w:val="restart"/>
                  <w:shd w:val="clear" w:color="auto" w:fill="auto"/>
                  <w:vAlign w:val="center"/>
                </w:tcPr>
                <w:p w14:paraId="0CAEE0C8">
                  <w:pPr>
                    <w:spacing w:line="240"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委托有资</w:t>
                  </w:r>
                </w:p>
                <w:p w14:paraId="119231D1">
                  <w:pPr>
                    <w:spacing w:line="240"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质的监测</w:t>
                  </w:r>
                </w:p>
                <w:p w14:paraId="36DA6B5A">
                  <w:pPr>
                    <w:spacing w:line="240"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单位</w:t>
                  </w:r>
                </w:p>
              </w:tc>
            </w:tr>
            <w:tr w14:paraId="6C5E8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08" w:type="dxa"/>
                  <w:vMerge w:val="continue"/>
                  <w:shd w:val="clear" w:color="auto" w:fill="auto"/>
                  <w:vAlign w:val="center"/>
                </w:tcPr>
                <w:p w14:paraId="28C394C2">
                  <w:pPr>
                    <w:spacing w:line="0" w:lineRule="atLeast"/>
                    <w:rPr>
                      <w:rFonts w:hint="eastAsia" w:ascii="宋体" w:hAnsi="宋体" w:eastAsia="宋体" w:cs="宋体"/>
                      <w:color w:val="auto"/>
                      <w:w w:val="100"/>
                      <w:sz w:val="21"/>
                      <w:szCs w:val="21"/>
                    </w:rPr>
                  </w:pPr>
                </w:p>
              </w:tc>
              <w:tc>
                <w:tcPr>
                  <w:tcW w:w="2861" w:type="dxa"/>
                  <w:shd w:val="clear" w:color="auto" w:fill="auto"/>
                  <w:vAlign w:val="center"/>
                </w:tcPr>
                <w:p w14:paraId="766F8ED4">
                  <w:pPr>
                    <w:spacing w:line="240"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环境空气</w:t>
                  </w:r>
                </w:p>
              </w:tc>
              <w:tc>
                <w:tcPr>
                  <w:tcW w:w="3433" w:type="dxa"/>
                  <w:shd w:val="clear" w:color="auto" w:fill="auto"/>
                  <w:vAlign w:val="center"/>
                </w:tcPr>
                <w:p w14:paraId="65657B73">
                  <w:pPr>
                    <w:spacing w:line="256"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SO</w:t>
                  </w:r>
                  <w:r>
                    <w:rPr>
                      <w:rFonts w:hint="eastAsia" w:ascii="宋体" w:hAnsi="宋体" w:eastAsia="宋体" w:cs="宋体"/>
                      <w:color w:val="auto"/>
                      <w:w w:val="100"/>
                      <w:sz w:val="21"/>
                      <w:szCs w:val="21"/>
                      <w:vertAlign w:val="subscript"/>
                    </w:rPr>
                    <w:t>2</w:t>
                  </w:r>
                  <w:r>
                    <w:rPr>
                      <w:rFonts w:hint="eastAsia" w:ascii="宋体" w:hAnsi="宋体" w:eastAsia="宋体" w:cs="宋体"/>
                      <w:color w:val="auto"/>
                      <w:w w:val="100"/>
                      <w:sz w:val="21"/>
                      <w:szCs w:val="21"/>
                    </w:rPr>
                    <w:t>、NO</w:t>
                  </w:r>
                  <w:r>
                    <w:rPr>
                      <w:rFonts w:hint="eastAsia" w:ascii="宋体" w:hAnsi="宋体" w:eastAsia="宋体" w:cs="宋体"/>
                      <w:color w:val="auto"/>
                      <w:w w:val="100"/>
                      <w:sz w:val="21"/>
                      <w:szCs w:val="21"/>
                      <w:vertAlign w:val="subscript"/>
                    </w:rPr>
                    <w:t>2</w:t>
                  </w:r>
                  <w:r>
                    <w:rPr>
                      <w:rFonts w:hint="eastAsia" w:ascii="宋体" w:hAnsi="宋体" w:eastAsia="宋体" w:cs="宋体"/>
                      <w:color w:val="auto"/>
                      <w:w w:val="100"/>
                      <w:sz w:val="21"/>
                      <w:szCs w:val="21"/>
                    </w:rPr>
                    <w:t>、TSP</w:t>
                  </w:r>
                </w:p>
              </w:tc>
              <w:tc>
                <w:tcPr>
                  <w:tcW w:w="1352" w:type="dxa"/>
                  <w:shd w:val="clear" w:color="auto" w:fill="auto"/>
                  <w:vAlign w:val="center"/>
                </w:tcPr>
                <w:p w14:paraId="2D371E26">
                  <w:pPr>
                    <w:spacing w:line="240" w:lineRule="exact"/>
                    <w:ind w:left="180"/>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每年一次</w:t>
                  </w:r>
                </w:p>
              </w:tc>
              <w:tc>
                <w:tcPr>
                  <w:tcW w:w="1084" w:type="dxa"/>
                  <w:vMerge w:val="continue"/>
                  <w:shd w:val="clear" w:color="auto" w:fill="auto"/>
                  <w:vAlign w:val="center"/>
                </w:tcPr>
                <w:p w14:paraId="51402951">
                  <w:pPr>
                    <w:spacing w:line="0" w:lineRule="atLeast"/>
                    <w:rPr>
                      <w:rFonts w:hint="eastAsia" w:ascii="宋体" w:hAnsi="宋体" w:eastAsia="宋体" w:cs="宋体"/>
                      <w:color w:val="auto"/>
                      <w:w w:val="100"/>
                      <w:sz w:val="21"/>
                      <w:szCs w:val="21"/>
                    </w:rPr>
                  </w:pPr>
                </w:p>
              </w:tc>
            </w:tr>
            <w:tr w14:paraId="543A1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 w:hRule="atLeast"/>
                <w:jc w:val="center"/>
              </w:trPr>
              <w:tc>
                <w:tcPr>
                  <w:tcW w:w="908" w:type="dxa"/>
                  <w:vMerge w:val="continue"/>
                  <w:shd w:val="clear" w:color="auto" w:fill="auto"/>
                  <w:vAlign w:val="center"/>
                </w:tcPr>
                <w:p w14:paraId="700479B6">
                  <w:pPr>
                    <w:spacing w:line="0" w:lineRule="atLeast"/>
                    <w:rPr>
                      <w:rFonts w:hint="eastAsia" w:ascii="宋体" w:hAnsi="宋体" w:eastAsia="宋体" w:cs="宋体"/>
                      <w:color w:val="auto"/>
                      <w:w w:val="100"/>
                      <w:sz w:val="21"/>
                      <w:szCs w:val="21"/>
                    </w:rPr>
                  </w:pPr>
                </w:p>
              </w:tc>
              <w:tc>
                <w:tcPr>
                  <w:tcW w:w="2861" w:type="dxa"/>
                  <w:shd w:val="clear" w:color="auto" w:fill="auto"/>
                  <w:vAlign w:val="center"/>
                </w:tcPr>
                <w:p w14:paraId="40EF1279">
                  <w:pPr>
                    <w:spacing w:line="240"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排水水质和排放量（污水总</w:t>
                  </w:r>
                </w:p>
                <w:p w14:paraId="3D1157E4">
                  <w:pPr>
                    <w:spacing w:line="237"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接管口）</w:t>
                  </w:r>
                </w:p>
              </w:tc>
              <w:tc>
                <w:tcPr>
                  <w:tcW w:w="3433" w:type="dxa"/>
                  <w:shd w:val="clear" w:color="auto" w:fill="auto"/>
                  <w:vAlign w:val="center"/>
                </w:tcPr>
                <w:p w14:paraId="0448880E">
                  <w:pPr>
                    <w:spacing w:line="256"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排水量、BOD</w:t>
                  </w:r>
                  <w:r>
                    <w:rPr>
                      <w:rFonts w:hint="eastAsia" w:ascii="宋体" w:hAnsi="宋体" w:eastAsia="宋体" w:cs="宋体"/>
                      <w:color w:val="auto"/>
                      <w:w w:val="100"/>
                      <w:sz w:val="21"/>
                      <w:szCs w:val="21"/>
                      <w:vertAlign w:val="subscript"/>
                    </w:rPr>
                    <w:t>5</w:t>
                  </w:r>
                  <w:r>
                    <w:rPr>
                      <w:rFonts w:hint="eastAsia" w:ascii="宋体" w:hAnsi="宋体" w:eastAsia="宋体" w:cs="宋体"/>
                      <w:color w:val="auto"/>
                      <w:w w:val="100"/>
                      <w:sz w:val="21"/>
                      <w:szCs w:val="21"/>
                    </w:rPr>
                    <w:t>、COD、SS、pH、</w:t>
                  </w:r>
                </w:p>
                <w:p w14:paraId="78E766FB">
                  <w:pPr>
                    <w:spacing w:line="237" w:lineRule="exact"/>
                    <w:jc w:val="center"/>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氨氮</w:t>
                  </w:r>
                  <w:r>
                    <w:rPr>
                      <w:rFonts w:hint="eastAsia" w:ascii="宋体" w:hAnsi="宋体" w:eastAsia="宋体" w:cs="宋体"/>
                      <w:color w:val="auto"/>
                      <w:w w:val="100"/>
                      <w:sz w:val="21"/>
                      <w:szCs w:val="21"/>
                      <w:lang w:eastAsia="zh-CN"/>
                    </w:rPr>
                    <w:t>、动植物油</w:t>
                  </w:r>
                </w:p>
              </w:tc>
              <w:tc>
                <w:tcPr>
                  <w:tcW w:w="1352" w:type="dxa"/>
                  <w:shd w:val="clear" w:color="auto" w:fill="auto"/>
                  <w:vAlign w:val="center"/>
                </w:tcPr>
                <w:p w14:paraId="5BC5CF93">
                  <w:pPr>
                    <w:spacing w:line="240" w:lineRule="exact"/>
                    <w:ind w:left="180"/>
                    <w:rPr>
                      <w:rFonts w:hint="eastAsia" w:ascii="宋体" w:hAnsi="宋体" w:eastAsia="宋体" w:cs="宋体"/>
                      <w:color w:val="auto"/>
                      <w:w w:val="100"/>
                      <w:sz w:val="21"/>
                      <w:szCs w:val="21"/>
                    </w:rPr>
                  </w:pPr>
                  <w:r>
                    <w:rPr>
                      <w:rFonts w:hint="eastAsia" w:ascii="宋体" w:hAnsi="宋体" w:eastAsia="宋体" w:cs="宋体"/>
                      <w:color w:val="auto"/>
                      <w:w w:val="100"/>
                      <w:sz w:val="21"/>
                      <w:szCs w:val="21"/>
                    </w:rPr>
                    <w:t>每年一次</w:t>
                  </w:r>
                </w:p>
              </w:tc>
              <w:tc>
                <w:tcPr>
                  <w:tcW w:w="1084" w:type="dxa"/>
                  <w:vMerge w:val="continue"/>
                  <w:shd w:val="clear" w:color="auto" w:fill="auto"/>
                  <w:vAlign w:val="center"/>
                </w:tcPr>
                <w:p w14:paraId="70AFCCC4">
                  <w:pPr>
                    <w:spacing w:line="240" w:lineRule="exact"/>
                    <w:jc w:val="center"/>
                    <w:rPr>
                      <w:rFonts w:hint="eastAsia" w:ascii="宋体" w:hAnsi="宋体" w:eastAsia="宋体" w:cs="宋体"/>
                      <w:color w:val="auto"/>
                      <w:w w:val="100"/>
                      <w:sz w:val="21"/>
                      <w:szCs w:val="21"/>
                    </w:rPr>
                  </w:pPr>
                </w:p>
              </w:tc>
            </w:tr>
          </w:tbl>
          <w:p w14:paraId="7F8D39C7">
            <w:pPr>
              <w:pStyle w:val="2"/>
              <w:spacing w:line="360" w:lineRule="auto"/>
              <w:ind w:firstLine="480" w:firstLineChars="200"/>
              <w:jc w:val="center"/>
              <w:rPr>
                <w:rFonts w:hint="eastAsia" w:ascii="宋体" w:hAnsi="宋体" w:eastAsia="宋体" w:cs="宋体"/>
                <w:color w:val="auto"/>
              </w:rPr>
            </w:pPr>
          </w:p>
          <w:p w14:paraId="26F3FFA3">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七</w:t>
            </w:r>
            <w:r>
              <w:rPr>
                <w:rFonts w:hint="eastAsia" w:ascii="宋体" w:hAnsi="宋体" w:eastAsia="宋体" w:cs="宋体"/>
                <w:color w:val="auto"/>
                <w:sz w:val="28"/>
                <w:szCs w:val="28"/>
              </w:rPr>
              <w:t>、环保投资估算</w:t>
            </w:r>
          </w:p>
          <w:p w14:paraId="50DEF2A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本项目建设总投资</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万元，环保投资约</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万元，占总投资的</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%。本项目环保设施及投资估算见表7-</w:t>
            </w: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w:t>
            </w:r>
          </w:p>
          <w:p w14:paraId="6D5DAEE8">
            <w:pPr>
              <w:spacing w:line="360" w:lineRule="auto"/>
              <w:ind w:firstLine="480"/>
              <w:jc w:val="center"/>
              <w:rPr>
                <w:rFonts w:hint="eastAsia" w:ascii="宋体" w:hAnsi="宋体" w:eastAsia="宋体" w:cs="宋体"/>
                <w:color w:val="auto"/>
                <w:szCs w:val="21"/>
              </w:rPr>
            </w:pPr>
            <w:r>
              <w:rPr>
                <w:rFonts w:hint="eastAsia" w:ascii="宋体" w:hAnsi="宋体" w:eastAsia="宋体" w:cs="宋体"/>
                <w:b/>
                <w:bCs/>
                <w:color w:val="auto"/>
                <w:sz w:val="21"/>
                <w:szCs w:val="21"/>
              </w:rPr>
              <w:t>表7-</w:t>
            </w:r>
            <w:r>
              <w:rPr>
                <w:rFonts w:hint="eastAsia" w:ascii="宋体" w:hAnsi="宋体" w:eastAsia="宋体" w:cs="宋体"/>
                <w:b/>
                <w:bCs/>
                <w:color w:val="auto"/>
                <w:sz w:val="21"/>
                <w:szCs w:val="21"/>
                <w:lang w:val="en-US" w:eastAsia="zh-CN"/>
              </w:rPr>
              <w:t>12</w:t>
            </w:r>
            <w:r>
              <w:rPr>
                <w:rFonts w:hint="eastAsia" w:ascii="宋体" w:hAnsi="宋体" w:eastAsia="宋体" w:cs="宋体"/>
                <w:b/>
                <w:bCs/>
                <w:color w:val="auto"/>
                <w:sz w:val="21"/>
                <w:szCs w:val="21"/>
              </w:rPr>
              <w:t xml:space="preserve">  环保投资估算一览表</w:t>
            </w:r>
          </w:p>
          <w:tbl>
            <w:tblPr>
              <w:tblStyle w:val="19"/>
              <w:tblW w:w="9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957"/>
              <w:gridCol w:w="5335"/>
              <w:gridCol w:w="1259"/>
              <w:gridCol w:w="1243"/>
            </w:tblGrid>
            <w:tr w14:paraId="3A4D9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shd w:val="clear" w:color="auto" w:fill="auto"/>
                  <w:vAlign w:val="center"/>
                </w:tcPr>
                <w:p w14:paraId="542DF75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w:t>
                  </w:r>
                </w:p>
              </w:tc>
              <w:tc>
                <w:tcPr>
                  <w:tcW w:w="6292" w:type="dxa"/>
                  <w:gridSpan w:val="2"/>
                  <w:shd w:val="clear" w:color="auto" w:fill="auto"/>
                  <w:vAlign w:val="center"/>
                </w:tcPr>
                <w:p w14:paraId="476D55A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内容</w:t>
                  </w:r>
                </w:p>
              </w:tc>
              <w:tc>
                <w:tcPr>
                  <w:tcW w:w="1259" w:type="dxa"/>
                  <w:shd w:val="clear" w:color="auto" w:fill="auto"/>
                  <w:vAlign w:val="center"/>
                </w:tcPr>
                <w:p w14:paraId="7248FEC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投资（万元）</w:t>
                  </w:r>
                </w:p>
              </w:tc>
              <w:tc>
                <w:tcPr>
                  <w:tcW w:w="1243" w:type="dxa"/>
                  <w:shd w:val="clear" w:color="auto" w:fill="auto"/>
                  <w:vAlign w:val="center"/>
                </w:tcPr>
                <w:p w14:paraId="76EB354E">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备注</w:t>
                  </w:r>
                </w:p>
              </w:tc>
            </w:tr>
            <w:tr w14:paraId="35BB6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3" w:type="dxa"/>
                  <w:shd w:val="clear" w:color="auto" w:fill="auto"/>
                  <w:vAlign w:val="center"/>
                </w:tcPr>
                <w:p w14:paraId="0AD8929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废气治理</w:t>
                  </w:r>
                </w:p>
              </w:tc>
              <w:tc>
                <w:tcPr>
                  <w:tcW w:w="957" w:type="dxa"/>
                  <w:shd w:val="clear" w:color="auto" w:fill="auto"/>
                  <w:vAlign w:val="center"/>
                </w:tcPr>
                <w:p w14:paraId="2C0EC55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营运期</w:t>
                  </w:r>
                </w:p>
              </w:tc>
              <w:tc>
                <w:tcPr>
                  <w:tcW w:w="5335" w:type="dxa"/>
                  <w:shd w:val="clear" w:color="auto" w:fill="auto"/>
                  <w:vAlign w:val="center"/>
                </w:tcPr>
                <w:p w14:paraId="7B3E537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新增</w:t>
                  </w:r>
                  <w:r>
                    <w:rPr>
                      <w:rFonts w:hint="eastAsia" w:ascii="宋体" w:hAnsi="宋体" w:eastAsia="宋体" w:cs="宋体"/>
                      <w:color w:val="auto"/>
                      <w:sz w:val="21"/>
                      <w:szCs w:val="21"/>
                      <w:lang w:val="en-US" w:eastAsia="zh-CN"/>
                    </w:rPr>
                    <w:t>1套</w:t>
                  </w:r>
                  <w:r>
                    <w:rPr>
                      <w:rFonts w:hint="eastAsia" w:ascii="宋体" w:hAnsi="宋体" w:eastAsia="宋体" w:cs="宋体"/>
                      <w:color w:val="auto"/>
                      <w:sz w:val="21"/>
                      <w:szCs w:val="21"/>
                      <w:lang w:eastAsia="zh-CN"/>
                    </w:rPr>
                    <w:t>脉冲袋式</w:t>
                  </w:r>
                  <w:r>
                    <w:rPr>
                      <w:rFonts w:hint="eastAsia" w:ascii="宋体" w:hAnsi="宋体" w:eastAsia="宋体" w:cs="宋体"/>
                      <w:color w:val="auto"/>
                      <w:sz w:val="21"/>
                      <w:szCs w:val="21"/>
                    </w:rPr>
                    <w:t>除尘器系统</w:t>
                  </w:r>
                  <w:r>
                    <w:rPr>
                      <w:rFonts w:hint="eastAsia" w:ascii="宋体" w:hAnsi="宋体" w:eastAsia="宋体" w:cs="宋体"/>
                      <w:color w:val="auto"/>
                      <w:sz w:val="21"/>
                      <w:szCs w:val="21"/>
                      <w:lang w:val="en-US" w:eastAsia="zh-CN"/>
                    </w:rPr>
                    <w:t>+1根15m高排气筒用于处理破碎工序产生的粉尘；食堂加装油烟净化系统用于处理食堂油烟；</w:t>
                  </w:r>
                </w:p>
              </w:tc>
              <w:tc>
                <w:tcPr>
                  <w:tcW w:w="1259" w:type="dxa"/>
                  <w:shd w:val="clear" w:color="auto" w:fill="auto"/>
                  <w:vAlign w:val="center"/>
                </w:tcPr>
                <w:p w14:paraId="25EB13BD">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6.0</w:t>
                  </w:r>
                </w:p>
              </w:tc>
              <w:tc>
                <w:tcPr>
                  <w:tcW w:w="1243" w:type="dxa"/>
                  <w:shd w:val="clear" w:color="auto" w:fill="auto"/>
                  <w:vAlign w:val="center"/>
                </w:tcPr>
                <w:p w14:paraId="4931B235">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部分整改新增</w:t>
                  </w:r>
                </w:p>
              </w:tc>
            </w:tr>
            <w:tr w14:paraId="299FC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1173" w:type="dxa"/>
                  <w:shd w:val="clear" w:color="auto" w:fill="auto"/>
                  <w:vAlign w:val="center"/>
                </w:tcPr>
                <w:p w14:paraId="5C64EDB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废水治理</w:t>
                  </w:r>
                </w:p>
              </w:tc>
              <w:tc>
                <w:tcPr>
                  <w:tcW w:w="957" w:type="dxa"/>
                  <w:shd w:val="clear" w:color="auto" w:fill="auto"/>
                  <w:vAlign w:val="center"/>
                </w:tcPr>
                <w:p w14:paraId="11CC9B1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营运期</w:t>
                  </w:r>
                </w:p>
              </w:tc>
              <w:tc>
                <w:tcPr>
                  <w:tcW w:w="5335" w:type="dxa"/>
                  <w:shd w:val="clear" w:color="auto" w:fill="auto"/>
                  <w:vAlign w:val="center"/>
                </w:tcPr>
                <w:p w14:paraId="630A35E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利用厂区已建</w:t>
                  </w:r>
                  <w:r>
                    <w:rPr>
                      <w:rFonts w:hint="eastAsia" w:ascii="宋体" w:hAnsi="宋体" w:eastAsia="宋体" w:cs="宋体"/>
                      <w:color w:val="auto"/>
                      <w:sz w:val="21"/>
                      <w:szCs w:val="21"/>
                      <w:lang w:eastAsia="zh-CN"/>
                    </w:rPr>
                    <w:t>化粪</w:t>
                  </w:r>
                  <w:r>
                    <w:rPr>
                      <w:rFonts w:hint="eastAsia" w:ascii="宋体" w:hAnsi="宋体" w:eastAsia="宋体" w:cs="宋体"/>
                      <w:color w:val="auto"/>
                      <w:sz w:val="21"/>
                      <w:szCs w:val="21"/>
                    </w:rPr>
                    <w:t>池（1个，</w:t>
                  </w: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，整改新增食堂隔油池（</w:t>
                  </w:r>
                  <w:r>
                    <w:rPr>
                      <w:rFonts w:hint="eastAsia" w:ascii="宋体" w:hAnsi="宋体" w:eastAsia="宋体" w:cs="宋体"/>
                      <w:color w:val="auto"/>
                      <w:sz w:val="21"/>
                      <w:szCs w:val="21"/>
                      <w:lang w:val="en-US" w:eastAsia="zh-CN"/>
                    </w:rPr>
                    <w:t>1个，处理能力1m</w:t>
                  </w:r>
                  <w:r>
                    <w:rPr>
                      <w:rFonts w:hint="eastAsia" w:ascii="宋体" w:hAnsi="宋体" w:eastAsia="宋体" w:cs="宋体"/>
                      <w:color w:val="auto"/>
                      <w:sz w:val="21"/>
                      <w:szCs w:val="21"/>
                      <w:vertAlign w:val="superscript"/>
                      <w:lang w:val="en-US" w:eastAsia="zh-CN"/>
                    </w:rPr>
                    <w:t>3</w:t>
                  </w:r>
                  <w:r>
                    <w:rPr>
                      <w:rFonts w:hint="eastAsia" w:ascii="宋体" w:hAnsi="宋体" w:eastAsia="宋体" w:cs="宋体"/>
                      <w:color w:val="auto"/>
                      <w:sz w:val="21"/>
                      <w:szCs w:val="21"/>
                      <w:vertAlign w:val="baseline"/>
                      <w:lang w:val="en-US" w:eastAsia="zh-CN"/>
                    </w:rPr>
                    <w:t>/h</w:t>
                  </w:r>
                  <w:r>
                    <w:rPr>
                      <w:rFonts w:hint="eastAsia" w:ascii="宋体" w:hAnsi="宋体" w:eastAsia="宋体" w:cs="宋体"/>
                      <w:color w:val="auto"/>
                      <w:sz w:val="21"/>
                      <w:szCs w:val="21"/>
                      <w:lang w:eastAsia="zh-CN"/>
                    </w:rPr>
                    <w:t>）用于预处理生活污水；</w:t>
                  </w:r>
                </w:p>
              </w:tc>
              <w:tc>
                <w:tcPr>
                  <w:tcW w:w="1259" w:type="dxa"/>
                  <w:shd w:val="clear" w:color="auto" w:fill="auto"/>
                  <w:vAlign w:val="center"/>
                </w:tcPr>
                <w:p w14:paraId="5AAC194B">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1243" w:type="dxa"/>
                  <w:shd w:val="clear" w:color="auto" w:fill="auto"/>
                  <w:vAlign w:val="center"/>
                </w:tcPr>
                <w:p w14:paraId="721ECD04">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部分整改新增</w:t>
                  </w:r>
                </w:p>
              </w:tc>
            </w:tr>
            <w:tr w14:paraId="2A7E0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173" w:type="dxa"/>
                  <w:shd w:val="clear" w:color="auto" w:fill="auto"/>
                  <w:vAlign w:val="center"/>
                </w:tcPr>
                <w:p w14:paraId="59761A69">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噪声治理</w:t>
                  </w:r>
                </w:p>
              </w:tc>
              <w:tc>
                <w:tcPr>
                  <w:tcW w:w="957" w:type="dxa"/>
                  <w:shd w:val="clear" w:color="auto" w:fill="auto"/>
                  <w:vAlign w:val="center"/>
                </w:tcPr>
                <w:p w14:paraId="22EC740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营运期</w:t>
                  </w:r>
                </w:p>
              </w:tc>
              <w:tc>
                <w:tcPr>
                  <w:tcW w:w="5335" w:type="dxa"/>
                  <w:shd w:val="clear" w:color="auto" w:fill="auto"/>
                  <w:vAlign w:val="center"/>
                </w:tcPr>
                <w:p w14:paraId="6174CEB6">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选用低噪声设备、厂房隔声，采取基础减振措施</w:t>
                  </w:r>
                  <w:r>
                    <w:rPr>
                      <w:rFonts w:hint="eastAsia" w:ascii="宋体" w:hAnsi="宋体" w:eastAsia="宋体" w:cs="宋体"/>
                      <w:color w:val="auto"/>
                      <w:sz w:val="21"/>
                      <w:szCs w:val="21"/>
                      <w:lang w:eastAsia="zh-CN"/>
                    </w:rPr>
                    <w:t>；</w:t>
                  </w:r>
                </w:p>
              </w:tc>
              <w:tc>
                <w:tcPr>
                  <w:tcW w:w="1259" w:type="dxa"/>
                  <w:shd w:val="clear" w:color="auto" w:fill="auto"/>
                  <w:vAlign w:val="center"/>
                </w:tcPr>
                <w:p w14:paraId="3E77397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1243" w:type="dxa"/>
                  <w:shd w:val="clear" w:color="auto" w:fill="auto"/>
                  <w:vAlign w:val="center"/>
                </w:tcPr>
                <w:p w14:paraId="35388935">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已建</w:t>
                  </w:r>
                </w:p>
              </w:tc>
            </w:tr>
            <w:tr w14:paraId="47177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Merge w:val="restart"/>
                  <w:shd w:val="clear" w:color="auto" w:fill="auto"/>
                  <w:vAlign w:val="center"/>
                </w:tcPr>
                <w:p w14:paraId="5BAF3BE9">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固废治理</w:t>
                  </w:r>
                </w:p>
              </w:tc>
              <w:tc>
                <w:tcPr>
                  <w:tcW w:w="957" w:type="dxa"/>
                  <w:vMerge w:val="restart"/>
                  <w:shd w:val="clear" w:color="auto" w:fill="auto"/>
                  <w:vAlign w:val="center"/>
                </w:tcPr>
                <w:p w14:paraId="074A3A7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营运期</w:t>
                  </w:r>
                </w:p>
              </w:tc>
              <w:tc>
                <w:tcPr>
                  <w:tcW w:w="5335" w:type="dxa"/>
                  <w:shd w:val="clear" w:color="auto" w:fill="auto"/>
                  <w:vAlign w:val="center"/>
                </w:tcPr>
                <w:p w14:paraId="04A7C8F5">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一般废物收集装置</w:t>
                  </w:r>
                  <w:r>
                    <w:rPr>
                      <w:rFonts w:hint="eastAsia" w:ascii="宋体" w:hAnsi="宋体" w:eastAsia="宋体" w:cs="宋体"/>
                      <w:color w:val="auto"/>
                      <w:sz w:val="21"/>
                      <w:szCs w:val="21"/>
                      <w:lang w:eastAsia="zh-CN"/>
                    </w:rPr>
                    <w:t>收集暂存生活垃圾、除尘器收尘灰等；</w:t>
                  </w:r>
                </w:p>
              </w:tc>
              <w:tc>
                <w:tcPr>
                  <w:tcW w:w="1259" w:type="dxa"/>
                  <w:shd w:val="clear" w:color="auto" w:fill="auto"/>
                  <w:vAlign w:val="center"/>
                </w:tcPr>
                <w:p w14:paraId="4581A029">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1243" w:type="dxa"/>
                  <w:shd w:val="clear" w:color="auto" w:fill="auto"/>
                  <w:vAlign w:val="center"/>
                </w:tcPr>
                <w:p w14:paraId="7EE232D8">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已有</w:t>
                  </w:r>
                </w:p>
              </w:tc>
            </w:tr>
            <w:tr w14:paraId="136AE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Merge w:val="continue"/>
                  <w:shd w:val="clear" w:color="auto" w:fill="auto"/>
                  <w:vAlign w:val="center"/>
                </w:tcPr>
                <w:p w14:paraId="1986B419">
                  <w:pPr>
                    <w:jc w:val="center"/>
                    <w:rPr>
                      <w:rFonts w:hint="eastAsia" w:ascii="宋体" w:hAnsi="宋体" w:eastAsia="宋体" w:cs="宋体"/>
                      <w:color w:val="auto"/>
                      <w:sz w:val="21"/>
                      <w:szCs w:val="21"/>
                    </w:rPr>
                  </w:pPr>
                </w:p>
              </w:tc>
              <w:tc>
                <w:tcPr>
                  <w:tcW w:w="957" w:type="dxa"/>
                  <w:vMerge w:val="continue"/>
                  <w:shd w:val="clear" w:color="auto" w:fill="auto"/>
                  <w:vAlign w:val="center"/>
                </w:tcPr>
                <w:p w14:paraId="358DA275">
                  <w:pPr>
                    <w:jc w:val="center"/>
                    <w:rPr>
                      <w:rFonts w:hint="eastAsia" w:ascii="宋体" w:hAnsi="宋体" w:eastAsia="宋体" w:cs="宋体"/>
                      <w:color w:val="auto"/>
                      <w:sz w:val="21"/>
                      <w:szCs w:val="21"/>
                    </w:rPr>
                  </w:pPr>
                </w:p>
              </w:tc>
              <w:tc>
                <w:tcPr>
                  <w:tcW w:w="5335" w:type="dxa"/>
                  <w:shd w:val="clear" w:color="auto" w:fill="auto"/>
                  <w:vAlign w:val="center"/>
                </w:tcPr>
                <w:p w14:paraId="295F8A66">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废</w:t>
                  </w:r>
                  <w:r>
                    <w:rPr>
                      <w:rFonts w:hint="eastAsia" w:ascii="宋体" w:hAnsi="宋体" w:eastAsia="宋体" w:cs="宋体"/>
                      <w:color w:val="auto"/>
                      <w:sz w:val="21"/>
                      <w:szCs w:val="21"/>
                      <w:lang w:eastAsia="zh-CN"/>
                    </w:rPr>
                    <w:t>液压油、含油抹布收套暂存危废暂存间，定期</w:t>
                  </w:r>
                  <w:r>
                    <w:rPr>
                      <w:rFonts w:hint="eastAsia" w:ascii="宋体" w:hAnsi="宋体" w:eastAsia="宋体" w:cs="宋体"/>
                      <w:color w:val="auto"/>
                      <w:sz w:val="21"/>
                      <w:szCs w:val="21"/>
                    </w:rPr>
                    <w:t>交由有资质的单位进行处理</w:t>
                  </w:r>
                  <w:r>
                    <w:rPr>
                      <w:rFonts w:hint="eastAsia" w:ascii="宋体" w:hAnsi="宋体" w:eastAsia="宋体" w:cs="宋体"/>
                      <w:color w:val="auto"/>
                      <w:sz w:val="21"/>
                      <w:szCs w:val="21"/>
                      <w:lang w:eastAsia="zh-CN"/>
                    </w:rPr>
                    <w:t>；</w:t>
                  </w:r>
                </w:p>
              </w:tc>
              <w:tc>
                <w:tcPr>
                  <w:tcW w:w="1259" w:type="dxa"/>
                  <w:shd w:val="clear" w:color="auto" w:fill="auto"/>
                  <w:vAlign w:val="center"/>
                </w:tcPr>
                <w:p w14:paraId="7C688F1E">
                  <w:pPr>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.0</w:t>
                  </w:r>
                </w:p>
              </w:tc>
              <w:tc>
                <w:tcPr>
                  <w:tcW w:w="1243" w:type="dxa"/>
                  <w:shd w:val="clear" w:color="auto" w:fill="auto"/>
                  <w:vAlign w:val="center"/>
                </w:tcPr>
                <w:p w14:paraId="2398F43F">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整改新增</w:t>
                  </w:r>
                </w:p>
              </w:tc>
            </w:tr>
            <w:tr w14:paraId="381F7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Merge w:val="restart"/>
                  <w:shd w:val="clear" w:color="auto" w:fill="auto"/>
                  <w:vAlign w:val="center"/>
                </w:tcPr>
                <w:p w14:paraId="6C9A631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地下水防渗措施</w:t>
                  </w:r>
                </w:p>
              </w:tc>
              <w:tc>
                <w:tcPr>
                  <w:tcW w:w="6292" w:type="dxa"/>
                  <w:gridSpan w:val="2"/>
                  <w:shd w:val="clear" w:color="auto" w:fill="auto"/>
                  <w:vAlign w:val="center"/>
                </w:tcPr>
                <w:p w14:paraId="2493884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危废暂存间采取重点防渗</w:t>
                  </w:r>
                  <w:r>
                    <w:rPr>
                      <w:rFonts w:hint="eastAsia" w:ascii="宋体" w:hAnsi="宋体" w:eastAsia="宋体" w:cs="宋体"/>
                      <w:color w:val="auto"/>
                      <w:sz w:val="21"/>
                      <w:szCs w:val="21"/>
                      <w:lang w:eastAsia="zh-CN"/>
                    </w:rPr>
                    <w:t>；化粪池已由出租方做好一般防渗工程，食堂隔油池采取一般防渗措施；</w:t>
                  </w:r>
                </w:p>
              </w:tc>
              <w:tc>
                <w:tcPr>
                  <w:tcW w:w="1259" w:type="dxa"/>
                  <w:shd w:val="clear" w:color="auto" w:fill="auto"/>
                  <w:vAlign w:val="center"/>
                </w:tcPr>
                <w:p w14:paraId="7B238D98">
                  <w:pPr>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.0</w:t>
                  </w:r>
                </w:p>
              </w:tc>
              <w:tc>
                <w:tcPr>
                  <w:tcW w:w="1243" w:type="dxa"/>
                  <w:shd w:val="clear" w:color="auto" w:fill="auto"/>
                  <w:vAlign w:val="center"/>
                </w:tcPr>
                <w:p w14:paraId="07D9F6C8">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部分整改新增</w:t>
                  </w:r>
                </w:p>
              </w:tc>
            </w:tr>
            <w:tr w14:paraId="3B91B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Merge w:val="continue"/>
                  <w:shd w:val="clear" w:color="auto" w:fill="auto"/>
                  <w:vAlign w:val="center"/>
                </w:tcPr>
                <w:p w14:paraId="08BC164F">
                  <w:pPr>
                    <w:jc w:val="center"/>
                    <w:rPr>
                      <w:rFonts w:hint="eastAsia" w:ascii="宋体" w:hAnsi="宋体" w:eastAsia="宋体" w:cs="宋体"/>
                      <w:color w:val="auto"/>
                      <w:sz w:val="21"/>
                      <w:szCs w:val="21"/>
                    </w:rPr>
                  </w:pPr>
                </w:p>
              </w:tc>
              <w:tc>
                <w:tcPr>
                  <w:tcW w:w="6292" w:type="dxa"/>
                  <w:gridSpan w:val="2"/>
                  <w:shd w:val="clear" w:color="auto" w:fill="auto"/>
                  <w:vAlign w:val="center"/>
                </w:tcPr>
                <w:p w14:paraId="1D34DC5D">
                  <w:pPr>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厂区其他区域简单防渗</w:t>
                  </w:r>
                  <w:r>
                    <w:rPr>
                      <w:rFonts w:hint="eastAsia" w:ascii="宋体" w:hAnsi="宋体" w:eastAsia="宋体" w:cs="宋体"/>
                      <w:color w:val="auto"/>
                      <w:sz w:val="21"/>
                      <w:szCs w:val="21"/>
                      <w:lang w:eastAsia="zh-CN"/>
                    </w:rPr>
                    <w:t>（已由出租房建设）</w:t>
                  </w:r>
                </w:p>
              </w:tc>
              <w:tc>
                <w:tcPr>
                  <w:tcW w:w="1259" w:type="dxa"/>
                  <w:shd w:val="clear" w:color="auto" w:fill="auto"/>
                  <w:vAlign w:val="center"/>
                </w:tcPr>
                <w:p w14:paraId="73B1866C">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243" w:type="dxa"/>
                  <w:shd w:val="clear" w:color="auto" w:fill="auto"/>
                  <w:vAlign w:val="center"/>
                </w:tcPr>
                <w:p w14:paraId="1EFC095F">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已建</w:t>
                  </w:r>
                </w:p>
              </w:tc>
            </w:tr>
            <w:tr w14:paraId="69A6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shd w:val="clear" w:color="auto" w:fill="auto"/>
                  <w:vAlign w:val="center"/>
                </w:tcPr>
                <w:p w14:paraId="536AD419">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风险管理</w:t>
                  </w:r>
                </w:p>
              </w:tc>
              <w:tc>
                <w:tcPr>
                  <w:tcW w:w="6292" w:type="dxa"/>
                  <w:gridSpan w:val="2"/>
                  <w:shd w:val="clear" w:color="auto" w:fill="auto"/>
                  <w:vAlign w:val="center"/>
                </w:tcPr>
                <w:p w14:paraId="194C754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建立环保机构，制定环境风险应急预案</w:t>
                  </w:r>
                  <w:r>
                    <w:rPr>
                      <w:rFonts w:hint="eastAsia" w:ascii="宋体" w:hAnsi="宋体" w:eastAsia="宋体" w:cs="宋体"/>
                      <w:color w:val="auto"/>
                      <w:sz w:val="21"/>
                      <w:szCs w:val="21"/>
                      <w:lang w:eastAsia="zh-CN"/>
                    </w:rPr>
                    <w:t>、定期进行环保监测</w:t>
                  </w:r>
                </w:p>
              </w:tc>
              <w:tc>
                <w:tcPr>
                  <w:tcW w:w="1259" w:type="dxa"/>
                  <w:shd w:val="clear" w:color="auto" w:fill="auto"/>
                  <w:vAlign w:val="center"/>
                </w:tcPr>
                <w:p w14:paraId="2E2B1AC5">
                  <w:pPr>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w:t>
                  </w:r>
                </w:p>
              </w:tc>
              <w:tc>
                <w:tcPr>
                  <w:tcW w:w="1243" w:type="dxa"/>
                  <w:shd w:val="clear" w:color="auto" w:fill="auto"/>
                  <w:vAlign w:val="center"/>
                </w:tcPr>
                <w:p w14:paraId="24306363">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新增</w:t>
                  </w:r>
                </w:p>
              </w:tc>
            </w:tr>
            <w:tr w14:paraId="5717B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shd w:val="clear" w:color="auto" w:fill="auto"/>
                  <w:vAlign w:val="center"/>
                </w:tcPr>
                <w:p w14:paraId="56E7E39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6292" w:type="dxa"/>
                  <w:gridSpan w:val="2"/>
                  <w:shd w:val="clear" w:color="auto" w:fill="auto"/>
                  <w:vAlign w:val="center"/>
                </w:tcPr>
                <w:p w14:paraId="34E24E2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259" w:type="dxa"/>
                  <w:shd w:val="clear" w:color="auto" w:fill="auto"/>
                  <w:vAlign w:val="center"/>
                </w:tcPr>
                <w:p w14:paraId="63820AE0">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16.0</w:t>
                  </w:r>
                </w:p>
              </w:tc>
              <w:tc>
                <w:tcPr>
                  <w:tcW w:w="1243" w:type="dxa"/>
                  <w:shd w:val="clear" w:color="auto" w:fill="auto"/>
                  <w:vAlign w:val="center"/>
                </w:tcPr>
                <w:p w14:paraId="040AB46D">
                  <w:pPr>
                    <w:jc w:val="center"/>
                    <w:rPr>
                      <w:rFonts w:hint="eastAsia" w:ascii="宋体" w:hAnsi="宋体" w:eastAsia="宋体" w:cs="宋体"/>
                      <w:color w:val="auto"/>
                      <w:sz w:val="21"/>
                      <w:szCs w:val="21"/>
                      <w:lang w:val="en-US" w:eastAsia="zh-CN"/>
                    </w:rPr>
                  </w:pPr>
                </w:p>
              </w:tc>
            </w:tr>
          </w:tbl>
          <w:p w14:paraId="02C57464">
            <w:pPr>
              <w:spacing w:line="360" w:lineRule="auto"/>
              <w:rPr>
                <w:rFonts w:hint="eastAsia" w:ascii="宋体" w:hAnsi="宋体" w:eastAsia="宋体" w:cs="宋体"/>
                <w:color w:val="auto"/>
                <w:sz w:val="24"/>
                <w:szCs w:val="24"/>
              </w:rPr>
            </w:pPr>
          </w:p>
          <w:p w14:paraId="6BE2383D">
            <w:pPr>
              <w:spacing w:line="360" w:lineRule="auto"/>
              <w:rPr>
                <w:rFonts w:hint="eastAsia" w:ascii="宋体" w:hAnsi="宋体" w:eastAsia="宋体" w:cs="宋体"/>
                <w:color w:val="auto"/>
                <w:sz w:val="24"/>
                <w:szCs w:val="24"/>
              </w:rPr>
            </w:pPr>
          </w:p>
        </w:tc>
      </w:tr>
    </w:tbl>
    <w:p w14:paraId="7B427F8C">
      <w:pPr>
        <w:pStyle w:val="3"/>
        <w:spacing w:before="0" w:after="0" w:line="576" w:lineRule="auto"/>
        <w:rPr>
          <w:rFonts w:hint="eastAsia" w:ascii="宋体" w:hAnsi="宋体" w:eastAsia="宋体" w:cs="宋体"/>
          <w:color w:val="auto"/>
          <w:sz w:val="28"/>
          <w:szCs w:val="28"/>
        </w:rPr>
      </w:pPr>
    </w:p>
    <w:p w14:paraId="75DF76AC">
      <w:pPr>
        <w:pStyle w:val="3"/>
        <w:spacing w:before="0" w:after="0" w:line="576" w:lineRule="auto"/>
        <w:rPr>
          <w:rFonts w:hint="eastAsia" w:ascii="宋体" w:hAnsi="宋体" w:eastAsia="宋体" w:cs="宋体"/>
          <w:color w:val="auto"/>
          <w:sz w:val="28"/>
          <w:szCs w:val="28"/>
        </w:rPr>
      </w:pPr>
    </w:p>
    <w:p w14:paraId="3256DE87">
      <w:pPr>
        <w:pStyle w:val="3"/>
        <w:spacing w:before="0" w:after="0" w:line="576" w:lineRule="auto"/>
        <w:rPr>
          <w:rFonts w:hint="eastAsia" w:ascii="宋体" w:hAnsi="宋体" w:eastAsia="宋体" w:cs="宋体"/>
          <w:color w:val="auto"/>
          <w:sz w:val="28"/>
          <w:szCs w:val="28"/>
        </w:rPr>
      </w:pPr>
    </w:p>
    <w:p w14:paraId="2FF4F9A4">
      <w:pPr>
        <w:pStyle w:val="3"/>
        <w:spacing w:before="0" w:after="0" w:line="576" w:lineRule="auto"/>
        <w:rPr>
          <w:rFonts w:hint="eastAsia" w:ascii="宋体" w:hAnsi="宋体" w:eastAsia="宋体" w:cs="宋体"/>
          <w:color w:val="auto"/>
          <w:sz w:val="28"/>
          <w:szCs w:val="28"/>
        </w:rPr>
        <w:sectPr>
          <w:footerReference r:id="rId3" w:type="default"/>
          <w:pgSz w:w="11906" w:h="16838"/>
          <w:pgMar w:top="1134" w:right="851" w:bottom="1134" w:left="851" w:header="851" w:footer="992" w:gutter="0"/>
          <w:pgNumType w:start="1"/>
          <w:cols w:space="425" w:num="1"/>
          <w:docGrid w:type="lines" w:linePitch="312" w:charSpace="0"/>
        </w:sectPr>
      </w:pPr>
    </w:p>
    <w:p w14:paraId="042760A1">
      <w:pPr>
        <w:jc w:val="center"/>
        <w:rPr>
          <w:rFonts w:hint="eastAsia" w:ascii="宋体" w:hAnsi="宋体" w:eastAsia="宋体" w:cs="宋体"/>
          <w:color w:val="auto"/>
        </w:rPr>
      </w:pPr>
      <w:r>
        <w:rPr>
          <w:rFonts w:hint="eastAsia" w:ascii="宋体" w:hAnsi="宋体" w:eastAsia="宋体" w:cs="宋体"/>
          <w:b/>
          <w:bCs/>
          <w:color w:val="auto"/>
          <w:sz w:val="21"/>
          <w:szCs w:val="21"/>
        </w:rPr>
        <w:t>表7-</w:t>
      </w:r>
      <w:r>
        <w:rPr>
          <w:rFonts w:hint="eastAsia" w:ascii="宋体" w:hAnsi="宋体" w:eastAsia="宋体" w:cs="宋体"/>
          <w:b/>
          <w:bCs/>
          <w:color w:val="auto"/>
          <w:sz w:val="21"/>
          <w:szCs w:val="21"/>
          <w:lang w:val="en-US" w:eastAsia="zh-CN"/>
        </w:rPr>
        <w:t>13</w:t>
      </w:r>
      <w:r>
        <w:rPr>
          <w:rFonts w:hint="eastAsia" w:ascii="宋体" w:hAnsi="宋体" w:eastAsia="宋体" w:cs="宋体"/>
          <w:b/>
          <w:bCs/>
          <w:color w:val="auto"/>
          <w:sz w:val="21"/>
          <w:szCs w:val="21"/>
        </w:rPr>
        <w:t xml:space="preserve">  建设项目污染物排放清单</w:t>
      </w:r>
    </w:p>
    <w:tbl>
      <w:tblPr>
        <w:tblStyle w:val="19"/>
        <w:tblW w:w="136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718"/>
        <w:gridCol w:w="1901"/>
        <w:gridCol w:w="1387"/>
        <w:gridCol w:w="2092"/>
        <w:gridCol w:w="327"/>
        <w:gridCol w:w="723"/>
        <w:gridCol w:w="1010"/>
        <w:gridCol w:w="681"/>
        <w:gridCol w:w="1064"/>
        <w:gridCol w:w="504"/>
        <w:gridCol w:w="914"/>
        <w:gridCol w:w="354"/>
        <w:gridCol w:w="2019"/>
      </w:tblGrid>
      <w:tr w14:paraId="2622FD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bottom w:val="single" w:color="auto" w:sz="2" w:space="0"/>
              <w:right w:val="single" w:color="auto" w:sz="2" w:space="0"/>
            </w:tcBorders>
            <w:tcMar>
              <w:left w:w="57" w:type="dxa"/>
              <w:right w:w="57" w:type="dxa"/>
            </w:tcMar>
            <w:vAlign w:val="center"/>
          </w:tcPr>
          <w:p w14:paraId="548DD34F">
            <w:pPr>
              <w:adjustRightInd w:val="0"/>
              <w:snapToGrid w:val="0"/>
              <w:spacing w:line="288"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序号</w:t>
            </w:r>
          </w:p>
        </w:tc>
        <w:tc>
          <w:tcPr>
            <w:tcW w:w="3288" w:type="dxa"/>
            <w:gridSpan w:val="2"/>
            <w:tcBorders>
              <w:left w:val="single" w:color="auto" w:sz="2" w:space="0"/>
              <w:bottom w:val="single" w:color="auto" w:sz="2" w:space="0"/>
              <w:right w:val="single" w:color="auto" w:sz="2" w:space="0"/>
            </w:tcBorders>
            <w:tcMar>
              <w:left w:w="57" w:type="dxa"/>
              <w:right w:w="57" w:type="dxa"/>
            </w:tcMar>
            <w:vAlign w:val="center"/>
          </w:tcPr>
          <w:p w14:paraId="61B53D11">
            <w:pPr>
              <w:adjustRightInd w:val="0"/>
              <w:snapToGrid w:val="0"/>
              <w:spacing w:line="288"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类型</w:t>
            </w:r>
          </w:p>
        </w:tc>
        <w:tc>
          <w:tcPr>
            <w:tcW w:w="9688" w:type="dxa"/>
            <w:gridSpan w:val="10"/>
            <w:tcBorders>
              <w:left w:val="single" w:color="auto" w:sz="2" w:space="0"/>
              <w:bottom w:val="single" w:color="auto" w:sz="2" w:space="0"/>
              <w:right w:val="nil"/>
            </w:tcBorders>
            <w:tcMar>
              <w:left w:w="57" w:type="dxa"/>
              <w:right w:w="57" w:type="dxa"/>
            </w:tcMar>
            <w:vAlign w:val="center"/>
          </w:tcPr>
          <w:p w14:paraId="0C9C85C8">
            <w:pPr>
              <w:adjustRightInd w:val="0"/>
              <w:snapToGrid w:val="0"/>
              <w:spacing w:line="288"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内容</w:t>
            </w:r>
          </w:p>
        </w:tc>
      </w:tr>
      <w:tr w14:paraId="045281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26DFC6F6">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1</w:t>
            </w:r>
          </w:p>
        </w:tc>
        <w:tc>
          <w:tcPr>
            <w:tcW w:w="3288" w:type="dxa"/>
            <w:gridSpan w:val="2"/>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3761AF92">
            <w:pPr>
              <w:adjustRightInd w:val="0"/>
              <w:snapToGrid w:val="0"/>
              <w:spacing w:line="288"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工程组成</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4B6FAE7F">
            <w:pPr>
              <w:adjustRightInd w:val="0"/>
              <w:snapToGrid w:val="0"/>
              <w:spacing w:line="288" w:lineRule="auto"/>
              <w:jc w:val="left"/>
              <w:rPr>
                <w:rFonts w:hint="eastAsia" w:ascii="宋体" w:hAnsi="宋体" w:eastAsia="宋体" w:cs="宋体"/>
                <w:color w:val="auto"/>
                <w:kern w:val="0"/>
                <w:szCs w:val="21"/>
              </w:rPr>
            </w:pPr>
            <w:r>
              <w:rPr>
                <w:rFonts w:hint="eastAsia" w:ascii="宋体" w:hAnsi="宋体" w:eastAsia="宋体" w:cs="宋体"/>
                <w:color w:val="auto"/>
                <w:szCs w:val="21"/>
              </w:rPr>
              <w:t>年产</w:t>
            </w:r>
            <w:r>
              <w:rPr>
                <w:rFonts w:hint="eastAsia" w:ascii="宋体" w:hAnsi="宋体" w:eastAsia="宋体" w:cs="宋体"/>
                <w:color w:val="auto"/>
                <w:szCs w:val="21"/>
                <w:lang w:eastAsia="zh-CN"/>
              </w:rPr>
              <w:t>加工</w:t>
            </w:r>
            <w:r>
              <w:rPr>
                <w:rFonts w:hint="eastAsia" w:ascii="宋体" w:hAnsi="宋体" w:eastAsia="宋体" w:cs="宋体"/>
                <w:color w:val="auto"/>
                <w:szCs w:val="21"/>
                <w:lang w:val="en-US" w:eastAsia="zh-CN"/>
              </w:rPr>
              <w:t>50000吨废钢材</w:t>
            </w:r>
            <w:r>
              <w:rPr>
                <w:rFonts w:hint="eastAsia" w:ascii="宋体" w:hAnsi="宋体" w:eastAsia="宋体" w:cs="宋体"/>
                <w:color w:val="auto"/>
                <w:szCs w:val="21"/>
              </w:rPr>
              <w:t>。</w:t>
            </w:r>
          </w:p>
        </w:tc>
      </w:tr>
      <w:tr w14:paraId="7312F9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369A2851">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2</w:t>
            </w:r>
          </w:p>
        </w:tc>
        <w:tc>
          <w:tcPr>
            <w:tcW w:w="3288" w:type="dxa"/>
            <w:gridSpan w:val="2"/>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2A6E7056">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原辅材料组分要求</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0253EECB">
            <w:pPr>
              <w:adjustRightInd w:val="0"/>
              <w:snapToGrid w:val="0"/>
              <w:spacing w:line="288" w:lineRule="auto"/>
              <w:jc w:val="left"/>
              <w:rPr>
                <w:rFonts w:hint="eastAsia" w:ascii="宋体" w:hAnsi="宋体" w:eastAsia="宋体" w:cs="宋体"/>
                <w:bCs/>
                <w:color w:val="auto"/>
                <w:szCs w:val="21"/>
              </w:rPr>
            </w:pPr>
            <w:r>
              <w:rPr>
                <w:rFonts w:hint="eastAsia" w:ascii="宋体" w:hAnsi="宋体" w:eastAsia="宋体" w:cs="宋体"/>
                <w:color w:val="auto"/>
                <w:kern w:val="0"/>
                <w:szCs w:val="21"/>
                <w:lang w:eastAsia="zh-CN"/>
              </w:rPr>
              <w:t>废钢材</w:t>
            </w:r>
            <w:r>
              <w:rPr>
                <w:rFonts w:hint="eastAsia" w:ascii="宋体" w:hAnsi="宋体" w:eastAsia="宋体" w:cs="宋体"/>
                <w:color w:val="auto"/>
                <w:kern w:val="0"/>
                <w:szCs w:val="21"/>
                <w:lang w:val="en-US" w:eastAsia="zh-CN"/>
              </w:rPr>
              <w:t>50</w:t>
            </w:r>
            <w:r>
              <w:rPr>
                <w:rFonts w:hint="eastAsia" w:ascii="宋体" w:hAnsi="宋体" w:eastAsia="宋体" w:cs="宋体"/>
                <w:color w:val="auto"/>
                <w:kern w:val="0"/>
                <w:szCs w:val="21"/>
              </w:rPr>
              <w:t>000t/a。</w:t>
            </w:r>
          </w:p>
        </w:tc>
      </w:tr>
      <w:tr w14:paraId="16466D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1D55205E">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3</w:t>
            </w:r>
          </w:p>
        </w:tc>
        <w:tc>
          <w:tcPr>
            <w:tcW w:w="12976" w:type="dxa"/>
            <w:gridSpan w:val="12"/>
            <w:tcBorders>
              <w:top w:val="single" w:color="auto" w:sz="2" w:space="0"/>
              <w:left w:val="single" w:color="auto" w:sz="2" w:space="0"/>
              <w:bottom w:val="single" w:color="auto" w:sz="2" w:space="0"/>
              <w:right w:val="nil"/>
            </w:tcBorders>
            <w:tcMar>
              <w:left w:w="57" w:type="dxa"/>
              <w:right w:w="57" w:type="dxa"/>
            </w:tcMar>
            <w:vAlign w:val="center"/>
          </w:tcPr>
          <w:p w14:paraId="343B1BA9">
            <w:pPr>
              <w:adjustRightInd w:val="0"/>
              <w:snapToGrid w:val="0"/>
              <w:spacing w:line="288" w:lineRule="auto"/>
              <w:rPr>
                <w:rFonts w:hint="eastAsia" w:ascii="宋体" w:hAnsi="宋体" w:eastAsia="宋体" w:cs="宋体"/>
                <w:bCs/>
                <w:color w:val="auto"/>
                <w:szCs w:val="21"/>
              </w:rPr>
            </w:pPr>
            <w:r>
              <w:rPr>
                <w:rFonts w:hint="eastAsia" w:ascii="宋体" w:hAnsi="宋体" w:eastAsia="宋体" w:cs="宋体"/>
                <w:bCs/>
                <w:color w:val="auto"/>
                <w:szCs w:val="21"/>
              </w:rPr>
              <w:t>拟采取的环保措施及主要运行参数</w:t>
            </w:r>
          </w:p>
        </w:tc>
      </w:tr>
      <w:tr w14:paraId="5522C5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restart"/>
            <w:tcBorders>
              <w:top w:val="single" w:color="auto" w:sz="2" w:space="0"/>
              <w:left w:val="nil"/>
              <w:bottom w:val="single" w:color="auto" w:sz="2" w:space="0"/>
              <w:right w:val="single" w:color="auto" w:sz="2" w:space="0"/>
            </w:tcBorders>
            <w:tcMar>
              <w:left w:w="57" w:type="dxa"/>
              <w:right w:w="57" w:type="dxa"/>
            </w:tcMar>
            <w:vAlign w:val="center"/>
          </w:tcPr>
          <w:p w14:paraId="06D3DE30">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3.1</w:t>
            </w:r>
          </w:p>
        </w:tc>
        <w:tc>
          <w:tcPr>
            <w:tcW w:w="1901" w:type="dxa"/>
            <w:vMerge w:val="restart"/>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08588E13">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废气</w:t>
            </w:r>
          </w:p>
        </w:tc>
        <w:tc>
          <w:tcPr>
            <w:tcW w:w="1387" w:type="dxa"/>
            <w:tcBorders>
              <w:top w:val="single" w:color="auto" w:sz="2" w:space="0"/>
              <w:left w:val="single" w:color="auto" w:sz="2" w:space="0"/>
              <w:bottom w:val="single" w:color="auto" w:sz="2" w:space="0"/>
              <w:right w:val="single" w:color="auto" w:sz="2" w:space="0"/>
            </w:tcBorders>
            <w:vAlign w:val="center"/>
          </w:tcPr>
          <w:p w14:paraId="2FE90833">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环保措施</w:t>
            </w:r>
          </w:p>
        </w:tc>
        <w:tc>
          <w:tcPr>
            <w:tcW w:w="9688" w:type="dxa"/>
            <w:gridSpan w:val="10"/>
            <w:vMerge w:val="restart"/>
            <w:tcBorders>
              <w:top w:val="single" w:color="auto" w:sz="2" w:space="0"/>
              <w:left w:val="single" w:color="auto" w:sz="2" w:space="0"/>
              <w:bottom w:val="single" w:color="auto" w:sz="2" w:space="0"/>
              <w:right w:val="nil"/>
            </w:tcBorders>
            <w:tcMar>
              <w:left w:w="57" w:type="dxa"/>
              <w:right w:w="57" w:type="dxa"/>
            </w:tcMar>
            <w:vAlign w:val="center"/>
          </w:tcPr>
          <w:p w14:paraId="3AFE5DEC">
            <w:pPr>
              <w:adjustRightInd w:val="0"/>
              <w:snapToGrid w:val="0"/>
              <w:spacing w:line="288" w:lineRule="auto"/>
              <w:jc w:val="center"/>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1套脉冲袋式除尘系统+1根15m高排气筒；食堂油烟采用1套油烟净化装置</w:t>
            </w:r>
          </w:p>
        </w:tc>
      </w:tr>
      <w:tr w14:paraId="6A6F00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5ABFC889">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3077B468">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58FFA6AC">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环保投资</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0A4B2323">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lang w:val="en-US" w:eastAsia="zh-CN"/>
              </w:rPr>
              <w:t>6</w:t>
            </w:r>
            <w:r>
              <w:rPr>
                <w:rFonts w:hint="eastAsia" w:ascii="宋体" w:hAnsi="宋体" w:eastAsia="宋体" w:cs="宋体"/>
                <w:bCs/>
                <w:color w:val="auto"/>
                <w:szCs w:val="21"/>
              </w:rPr>
              <w:t>万元</w:t>
            </w:r>
          </w:p>
        </w:tc>
      </w:tr>
      <w:tr w14:paraId="656BB7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restart"/>
            <w:tcBorders>
              <w:top w:val="single" w:color="auto" w:sz="2" w:space="0"/>
              <w:left w:val="nil"/>
              <w:bottom w:val="single" w:color="auto" w:sz="2" w:space="0"/>
              <w:right w:val="single" w:color="auto" w:sz="2" w:space="0"/>
            </w:tcBorders>
            <w:tcMar>
              <w:left w:w="57" w:type="dxa"/>
              <w:right w:w="57" w:type="dxa"/>
            </w:tcMar>
            <w:vAlign w:val="center"/>
          </w:tcPr>
          <w:p w14:paraId="1773B6FB">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3.2</w:t>
            </w:r>
          </w:p>
        </w:tc>
        <w:tc>
          <w:tcPr>
            <w:tcW w:w="1901" w:type="dxa"/>
            <w:vMerge w:val="restart"/>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658D5610">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废水</w:t>
            </w:r>
          </w:p>
        </w:tc>
        <w:tc>
          <w:tcPr>
            <w:tcW w:w="1387" w:type="dxa"/>
            <w:tcBorders>
              <w:top w:val="single" w:color="auto" w:sz="2" w:space="0"/>
              <w:left w:val="single" w:color="auto" w:sz="2" w:space="0"/>
              <w:bottom w:val="single" w:color="auto" w:sz="2" w:space="0"/>
              <w:right w:val="single" w:color="auto" w:sz="2" w:space="0"/>
            </w:tcBorders>
            <w:vAlign w:val="center"/>
          </w:tcPr>
          <w:p w14:paraId="5E4BC37D">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环保措施</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0E58025B">
            <w:pPr>
              <w:adjustRightInd w:val="0"/>
              <w:snapToGrid w:val="0"/>
              <w:spacing w:line="288" w:lineRule="auto"/>
              <w:jc w:val="center"/>
              <w:rPr>
                <w:rFonts w:hint="eastAsia" w:ascii="宋体" w:hAnsi="宋体" w:eastAsia="宋体" w:cs="宋体"/>
                <w:bCs/>
                <w:color w:val="auto"/>
                <w:szCs w:val="21"/>
                <w:lang w:eastAsia="zh-CN"/>
              </w:rPr>
            </w:pPr>
            <w:r>
              <w:rPr>
                <w:rFonts w:hint="eastAsia" w:ascii="宋体" w:hAnsi="宋体" w:eastAsia="宋体" w:cs="宋体"/>
                <w:bCs/>
                <w:color w:val="auto"/>
                <w:szCs w:val="21"/>
                <w:lang w:eastAsia="zh-CN"/>
              </w:rPr>
              <w:t>利用已建</w:t>
            </w:r>
            <w:r>
              <w:rPr>
                <w:rFonts w:hint="eastAsia" w:ascii="宋体" w:hAnsi="宋体" w:eastAsia="宋体" w:cs="宋体"/>
                <w:bCs/>
                <w:color w:val="auto"/>
                <w:szCs w:val="21"/>
                <w:lang w:val="en-US" w:eastAsia="zh-CN"/>
              </w:rPr>
              <w:t>1个有效容积为10m</w:t>
            </w:r>
            <w:r>
              <w:rPr>
                <w:rFonts w:hint="eastAsia" w:ascii="宋体" w:hAnsi="宋体" w:eastAsia="宋体" w:cs="宋体"/>
                <w:bCs/>
                <w:color w:val="auto"/>
                <w:szCs w:val="21"/>
                <w:vertAlign w:val="superscript"/>
                <w:lang w:val="en-US" w:eastAsia="zh-CN"/>
              </w:rPr>
              <w:t>3</w:t>
            </w:r>
            <w:r>
              <w:rPr>
                <w:rFonts w:hint="eastAsia" w:ascii="宋体" w:hAnsi="宋体" w:eastAsia="宋体" w:cs="宋体"/>
                <w:bCs/>
                <w:color w:val="auto"/>
                <w:szCs w:val="21"/>
                <w:vertAlign w:val="baseline"/>
                <w:lang w:val="en-US" w:eastAsia="zh-CN"/>
              </w:rPr>
              <w:t>化粪池和1个处理能力为</w:t>
            </w:r>
            <w:r>
              <w:rPr>
                <w:rFonts w:hint="eastAsia" w:ascii="宋体" w:hAnsi="宋体" w:eastAsia="宋体" w:cs="宋体"/>
                <w:color w:val="auto"/>
                <w:sz w:val="24"/>
                <w:szCs w:val="24"/>
                <w:lang w:eastAsia="zh-CN"/>
              </w:rPr>
              <w:t>1m</w:t>
            </w:r>
            <w:r>
              <w:rPr>
                <w:rFonts w:hint="eastAsia" w:ascii="宋体" w:hAnsi="宋体" w:eastAsia="宋体" w:cs="宋体"/>
                <w:color w:val="auto"/>
                <w:sz w:val="24"/>
                <w:szCs w:val="24"/>
                <w:vertAlign w:val="superscript"/>
                <w:lang w:eastAsia="zh-CN"/>
              </w:rPr>
              <w:t>3</w:t>
            </w:r>
            <w:r>
              <w:rPr>
                <w:rFonts w:hint="eastAsia" w:ascii="宋体" w:hAnsi="宋体" w:eastAsia="宋体" w:cs="宋体"/>
                <w:color w:val="auto"/>
                <w:sz w:val="24"/>
                <w:szCs w:val="24"/>
                <w:lang w:eastAsia="zh-CN"/>
              </w:rPr>
              <w:t>/h</w:t>
            </w:r>
            <w:r>
              <w:rPr>
                <w:rFonts w:hint="eastAsia" w:ascii="宋体" w:hAnsi="宋体" w:eastAsia="宋体" w:cs="宋体"/>
                <w:bCs/>
                <w:color w:val="auto"/>
                <w:szCs w:val="21"/>
                <w:vertAlign w:val="baseline"/>
                <w:lang w:val="en-US" w:eastAsia="zh-CN"/>
              </w:rPr>
              <w:t>隔油池</w:t>
            </w:r>
          </w:p>
        </w:tc>
      </w:tr>
      <w:tr w14:paraId="62DF8C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1A648E73">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21C311E6">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3D9CEC48">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环保投资</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39C5B477">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w:t>
            </w:r>
          </w:p>
        </w:tc>
      </w:tr>
      <w:tr w14:paraId="6789F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restart"/>
            <w:tcBorders>
              <w:top w:val="single" w:color="auto" w:sz="2" w:space="0"/>
              <w:left w:val="nil"/>
              <w:bottom w:val="single" w:color="auto" w:sz="2" w:space="0"/>
              <w:right w:val="single" w:color="auto" w:sz="2" w:space="0"/>
            </w:tcBorders>
            <w:tcMar>
              <w:left w:w="57" w:type="dxa"/>
              <w:right w:w="57" w:type="dxa"/>
            </w:tcMar>
            <w:vAlign w:val="center"/>
          </w:tcPr>
          <w:p w14:paraId="5D33F4CC">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3.3</w:t>
            </w:r>
          </w:p>
        </w:tc>
        <w:tc>
          <w:tcPr>
            <w:tcW w:w="1901" w:type="dxa"/>
            <w:vMerge w:val="restart"/>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73C660AC">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噪声</w:t>
            </w:r>
          </w:p>
        </w:tc>
        <w:tc>
          <w:tcPr>
            <w:tcW w:w="1387" w:type="dxa"/>
            <w:tcBorders>
              <w:top w:val="single" w:color="auto" w:sz="2" w:space="0"/>
              <w:left w:val="single" w:color="auto" w:sz="2" w:space="0"/>
              <w:bottom w:val="single" w:color="auto" w:sz="2" w:space="0"/>
              <w:right w:val="single" w:color="auto" w:sz="2" w:space="0"/>
            </w:tcBorders>
            <w:vAlign w:val="center"/>
          </w:tcPr>
          <w:p w14:paraId="5C871BCE">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防治措施</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4AD3F8CD">
            <w:pPr>
              <w:adjustRightInd w:val="0"/>
              <w:snapToGrid w:val="0"/>
              <w:spacing w:line="240" w:lineRule="auto"/>
              <w:jc w:val="center"/>
              <w:rPr>
                <w:rFonts w:hint="eastAsia" w:ascii="宋体" w:hAnsi="宋体" w:eastAsia="宋体" w:cs="宋体"/>
                <w:bCs/>
                <w:color w:val="auto"/>
                <w:sz w:val="21"/>
                <w:szCs w:val="21"/>
              </w:rPr>
            </w:pPr>
            <w:r>
              <w:rPr>
                <w:rFonts w:hint="eastAsia" w:ascii="宋体" w:hAnsi="宋体" w:eastAsia="宋体" w:cs="宋体"/>
                <w:color w:val="auto"/>
                <w:sz w:val="21"/>
                <w:szCs w:val="21"/>
              </w:rPr>
              <w:t>选用低噪声设备、厂房隔声，采取基础减振措施</w:t>
            </w:r>
          </w:p>
        </w:tc>
      </w:tr>
      <w:tr w14:paraId="187982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2FD09936">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71500188">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02D46FA9">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环保投资</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7CAFC268">
            <w:pPr>
              <w:adjustRightInd w:val="0"/>
              <w:snapToGrid w:val="0"/>
              <w:spacing w:line="240" w:lineRule="auto"/>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1万元</w:t>
            </w:r>
          </w:p>
        </w:tc>
      </w:tr>
      <w:tr w14:paraId="4C060D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restart"/>
            <w:tcBorders>
              <w:top w:val="single" w:color="auto" w:sz="2" w:space="0"/>
              <w:left w:val="nil"/>
              <w:bottom w:val="single" w:color="auto" w:sz="2" w:space="0"/>
              <w:right w:val="single" w:color="auto" w:sz="2" w:space="0"/>
            </w:tcBorders>
            <w:tcMar>
              <w:left w:w="57" w:type="dxa"/>
              <w:right w:w="57" w:type="dxa"/>
            </w:tcMar>
            <w:vAlign w:val="center"/>
          </w:tcPr>
          <w:p w14:paraId="1AD43B8F">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3.4</w:t>
            </w:r>
          </w:p>
        </w:tc>
        <w:tc>
          <w:tcPr>
            <w:tcW w:w="1901" w:type="dxa"/>
            <w:vMerge w:val="restart"/>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1C042C1B">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固体废物</w:t>
            </w:r>
          </w:p>
        </w:tc>
        <w:tc>
          <w:tcPr>
            <w:tcW w:w="1387" w:type="dxa"/>
            <w:tcBorders>
              <w:top w:val="single" w:color="auto" w:sz="2" w:space="0"/>
              <w:left w:val="single" w:color="auto" w:sz="2" w:space="0"/>
              <w:bottom w:val="single" w:color="auto" w:sz="2" w:space="0"/>
              <w:right w:val="single" w:color="auto" w:sz="2" w:space="0"/>
            </w:tcBorders>
            <w:vAlign w:val="center"/>
          </w:tcPr>
          <w:p w14:paraId="6A581E69">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防治措施</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48D877CF">
            <w:pPr>
              <w:pStyle w:val="2"/>
              <w:spacing w:line="240" w:lineRule="auto"/>
              <w:ind w:firstLine="420" w:firstLineChars="200"/>
              <w:rPr>
                <w:rFonts w:hint="eastAsia" w:ascii="宋体" w:hAnsi="宋体" w:eastAsia="宋体" w:cs="宋体"/>
                <w:bCs/>
                <w:color w:val="auto"/>
                <w:sz w:val="21"/>
                <w:szCs w:val="21"/>
              </w:rPr>
            </w:pPr>
            <w:r>
              <w:rPr>
                <w:rFonts w:hint="eastAsia" w:ascii="宋体" w:hAnsi="宋体" w:eastAsia="宋体" w:cs="宋体"/>
                <w:color w:val="auto"/>
                <w:sz w:val="21"/>
                <w:szCs w:val="21"/>
              </w:rPr>
              <w:t>餐厨垃圾单独设立餐厨垃圾收集场所，实现餐厨垃圾分类存放，并交由环卫部门收运、处理，确保餐厨垃圾产生后24小时内交其收运，并落实联单制度；隔油池废油脂定期交由取得经营许可的餐厨垃圾收运单位清运处理；废橡胶、废塑料、除尘器收尘灰及生活垃圾经收集后由当地环卫部门统一清运处理；废液压油暂存于危废暂存间定期交由有资质单位处理；废含油抹布手套混入生活垃圾一并由环卫部门清运处理。</w:t>
            </w:r>
          </w:p>
        </w:tc>
      </w:tr>
      <w:tr w14:paraId="4E79B8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7C8353D4">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636736D1">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59A4A5A2">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环保投资</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4CEA3F1B">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lang w:val="en-US" w:eastAsia="zh-CN"/>
              </w:rPr>
              <w:t>6</w:t>
            </w:r>
            <w:r>
              <w:rPr>
                <w:rFonts w:hint="eastAsia" w:ascii="宋体" w:hAnsi="宋体" w:eastAsia="宋体" w:cs="宋体"/>
                <w:bCs/>
                <w:color w:val="auto"/>
                <w:szCs w:val="21"/>
              </w:rPr>
              <w:t>万元</w:t>
            </w:r>
          </w:p>
        </w:tc>
      </w:tr>
      <w:tr w14:paraId="1B8249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1955AAD4">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4</w:t>
            </w:r>
          </w:p>
        </w:tc>
        <w:tc>
          <w:tcPr>
            <w:tcW w:w="12976" w:type="dxa"/>
            <w:gridSpan w:val="12"/>
            <w:tcBorders>
              <w:top w:val="single" w:color="auto" w:sz="2" w:space="0"/>
              <w:left w:val="single" w:color="auto" w:sz="2" w:space="0"/>
              <w:bottom w:val="single" w:color="auto" w:sz="2" w:space="0"/>
              <w:right w:val="nil"/>
            </w:tcBorders>
            <w:tcMar>
              <w:left w:w="57" w:type="dxa"/>
              <w:right w:w="57" w:type="dxa"/>
            </w:tcMar>
            <w:vAlign w:val="center"/>
          </w:tcPr>
          <w:p w14:paraId="5F670F53">
            <w:pPr>
              <w:adjustRightInd w:val="0"/>
              <w:snapToGrid w:val="0"/>
              <w:spacing w:line="288" w:lineRule="auto"/>
              <w:jc w:val="left"/>
              <w:rPr>
                <w:rFonts w:hint="eastAsia" w:ascii="宋体" w:hAnsi="宋体" w:eastAsia="宋体" w:cs="宋体"/>
                <w:color w:val="auto"/>
                <w:szCs w:val="21"/>
              </w:rPr>
            </w:pPr>
            <w:r>
              <w:rPr>
                <w:rFonts w:hint="eastAsia" w:ascii="宋体" w:hAnsi="宋体" w:eastAsia="宋体" w:cs="宋体"/>
                <w:color w:val="auto"/>
                <w:szCs w:val="21"/>
              </w:rPr>
              <w:t>污染物排放种类、浓度及执行标准</w:t>
            </w:r>
          </w:p>
        </w:tc>
      </w:tr>
      <w:tr w14:paraId="287EC2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30" w:hRule="atLeast"/>
          <w:jc w:val="center"/>
        </w:trPr>
        <w:tc>
          <w:tcPr>
            <w:tcW w:w="718" w:type="dxa"/>
            <w:vMerge w:val="restart"/>
            <w:tcBorders>
              <w:top w:val="single" w:color="auto" w:sz="2" w:space="0"/>
              <w:left w:val="nil"/>
              <w:bottom w:val="single" w:color="auto" w:sz="2" w:space="0"/>
              <w:right w:val="single" w:color="auto" w:sz="2" w:space="0"/>
            </w:tcBorders>
            <w:tcMar>
              <w:left w:w="57" w:type="dxa"/>
              <w:right w:w="57" w:type="dxa"/>
            </w:tcMar>
            <w:vAlign w:val="center"/>
          </w:tcPr>
          <w:p w14:paraId="40B2A816">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4.1</w:t>
            </w:r>
          </w:p>
        </w:tc>
        <w:tc>
          <w:tcPr>
            <w:tcW w:w="1901" w:type="dxa"/>
            <w:vMerge w:val="restart"/>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3BAA020F">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废气</w:t>
            </w:r>
          </w:p>
        </w:tc>
        <w:tc>
          <w:tcPr>
            <w:tcW w:w="1387" w:type="dxa"/>
            <w:tcBorders>
              <w:top w:val="single" w:color="auto" w:sz="2" w:space="0"/>
              <w:left w:val="single" w:color="auto" w:sz="2" w:space="0"/>
              <w:bottom w:val="single" w:color="auto" w:sz="2" w:space="0"/>
              <w:right w:val="single" w:color="auto" w:sz="2" w:space="0"/>
            </w:tcBorders>
            <w:vAlign w:val="center"/>
          </w:tcPr>
          <w:p w14:paraId="35B94B70">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污染物种类</w:t>
            </w:r>
          </w:p>
        </w:tc>
        <w:tc>
          <w:tcPr>
            <w:tcW w:w="3142" w:type="dxa"/>
            <w:gridSpan w:val="3"/>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2B0436CF">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颗粒物</w:t>
            </w:r>
          </w:p>
        </w:tc>
        <w:tc>
          <w:tcPr>
            <w:tcW w:w="3259" w:type="dxa"/>
            <w:gridSpan w:val="4"/>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79DE76BE">
            <w:pPr>
              <w:adjustRightInd w:val="0"/>
              <w:snapToGrid w:val="0"/>
              <w:spacing w:line="288" w:lineRule="auto"/>
              <w:jc w:val="center"/>
              <w:rPr>
                <w:rFonts w:hint="eastAsia" w:ascii="宋体" w:hAnsi="宋体" w:eastAsia="宋体" w:cs="宋体"/>
                <w:color w:val="auto"/>
                <w:kern w:val="0"/>
                <w:szCs w:val="21"/>
              </w:rPr>
            </w:pPr>
          </w:p>
        </w:tc>
        <w:tc>
          <w:tcPr>
            <w:tcW w:w="3287" w:type="dxa"/>
            <w:gridSpan w:val="3"/>
            <w:tcBorders>
              <w:top w:val="single" w:color="auto" w:sz="2" w:space="0"/>
              <w:left w:val="single" w:color="auto" w:sz="2" w:space="0"/>
              <w:bottom w:val="single" w:color="auto" w:sz="2" w:space="0"/>
              <w:right w:val="nil"/>
            </w:tcBorders>
            <w:tcMar>
              <w:left w:w="57" w:type="dxa"/>
              <w:right w:w="57" w:type="dxa"/>
            </w:tcMar>
            <w:vAlign w:val="center"/>
          </w:tcPr>
          <w:p w14:paraId="5AD48A51">
            <w:pPr>
              <w:adjustRightInd w:val="0"/>
              <w:snapToGrid w:val="0"/>
              <w:spacing w:line="288" w:lineRule="auto"/>
              <w:jc w:val="center"/>
              <w:rPr>
                <w:rFonts w:hint="eastAsia" w:ascii="宋体" w:hAnsi="宋体" w:eastAsia="宋体" w:cs="宋体"/>
                <w:bCs/>
                <w:color w:val="auto"/>
                <w:szCs w:val="21"/>
              </w:rPr>
            </w:pPr>
          </w:p>
        </w:tc>
      </w:tr>
      <w:tr w14:paraId="5D866A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3E204BB1">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59995B38">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7DDF3DD9">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预测排放情况</w:t>
            </w:r>
          </w:p>
        </w:tc>
        <w:tc>
          <w:tcPr>
            <w:tcW w:w="3142" w:type="dxa"/>
            <w:gridSpan w:val="3"/>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7BFA46A2">
            <w:pPr>
              <w:jc w:val="center"/>
              <w:rPr>
                <w:rFonts w:hint="eastAsia" w:ascii="宋体" w:hAnsi="宋体" w:eastAsia="宋体" w:cs="宋体"/>
                <w:bCs/>
                <w:color w:val="auto"/>
                <w:szCs w:val="21"/>
              </w:rPr>
            </w:pPr>
            <w:r>
              <w:rPr>
                <w:rFonts w:hint="eastAsia" w:ascii="宋体" w:hAnsi="宋体" w:eastAsia="宋体" w:cs="宋体"/>
                <w:bCs/>
                <w:color w:val="auto"/>
                <w:szCs w:val="21"/>
                <w:lang w:val="en-US" w:eastAsia="zh-CN"/>
              </w:rPr>
              <w:t>3.97</w:t>
            </w:r>
            <w:r>
              <w:rPr>
                <w:rFonts w:hint="eastAsia" w:ascii="宋体" w:hAnsi="宋体" w:eastAsia="宋体" w:cs="宋体"/>
                <w:bCs/>
                <w:color w:val="auto"/>
                <w:szCs w:val="21"/>
              </w:rPr>
              <w:t>mg/m</w:t>
            </w:r>
            <w:r>
              <w:rPr>
                <w:rFonts w:hint="eastAsia" w:ascii="宋体" w:hAnsi="宋体" w:eastAsia="宋体" w:cs="宋体"/>
                <w:bCs/>
                <w:color w:val="auto"/>
                <w:szCs w:val="21"/>
                <w:vertAlign w:val="superscript"/>
              </w:rPr>
              <w:t>3</w:t>
            </w:r>
            <w:r>
              <w:rPr>
                <w:rFonts w:hint="eastAsia" w:ascii="宋体" w:hAnsi="宋体" w:eastAsia="宋体" w:cs="宋体"/>
                <w:bCs/>
                <w:color w:val="auto"/>
                <w:szCs w:val="21"/>
              </w:rPr>
              <w:t>，</w:t>
            </w:r>
            <w:r>
              <w:rPr>
                <w:rFonts w:hint="eastAsia" w:ascii="宋体" w:hAnsi="宋体" w:eastAsia="宋体" w:cs="宋体"/>
                <w:bCs/>
                <w:color w:val="auto"/>
                <w:szCs w:val="21"/>
                <w:lang w:val="en-US" w:eastAsia="zh-CN"/>
              </w:rPr>
              <w:t>0.57</w:t>
            </w:r>
            <w:r>
              <w:rPr>
                <w:rFonts w:hint="eastAsia" w:ascii="宋体" w:hAnsi="宋体" w:eastAsia="宋体" w:cs="宋体"/>
                <w:bCs/>
                <w:color w:val="auto"/>
                <w:szCs w:val="21"/>
              </w:rPr>
              <w:t>t/a</w:t>
            </w:r>
          </w:p>
        </w:tc>
        <w:tc>
          <w:tcPr>
            <w:tcW w:w="3259" w:type="dxa"/>
            <w:gridSpan w:val="4"/>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5C7E9595">
            <w:pPr>
              <w:jc w:val="center"/>
              <w:rPr>
                <w:rFonts w:hint="eastAsia" w:ascii="宋体" w:hAnsi="宋体" w:eastAsia="宋体" w:cs="宋体"/>
                <w:color w:val="auto"/>
                <w:szCs w:val="21"/>
              </w:rPr>
            </w:pPr>
          </w:p>
        </w:tc>
        <w:tc>
          <w:tcPr>
            <w:tcW w:w="3287" w:type="dxa"/>
            <w:gridSpan w:val="3"/>
            <w:tcBorders>
              <w:top w:val="single" w:color="auto" w:sz="2" w:space="0"/>
              <w:left w:val="single" w:color="auto" w:sz="2" w:space="0"/>
              <w:bottom w:val="single" w:color="auto" w:sz="2" w:space="0"/>
              <w:right w:val="nil"/>
            </w:tcBorders>
            <w:tcMar>
              <w:left w:w="57" w:type="dxa"/>
              <w:right w:w="57" w:type="dxa"/>
            </w:tcMar>
            <w:vAlign w:val="center"/>
          </w:tcPr>
          <w:p w14:paraId="3586BC7D">
            <w:pPr>
              <w:spacing w:line="288" w:lineRule="auto"/>
              <w:jc w:val="center"/>
              <w:rPr>
                <w:rFonts w:hint="eastAsia" w:ascii="宋体" w:hAnsi="宋体" w:eastAsia="宋体" w:cs="宋体"/>
                <w:bCs/>
                <w:color w:val="auto"/>
                <w:szCs w:val="21"/>
              </w:rPr>
            </w:pPr>
          </w:p>
        </w:tc>
      </w:tr>
      <w:tr w14:paraId="1DBD33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18FCDA84">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5207C7E6">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40905DE9">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标准值</w:t>
            </w:r>
          </w:p>
        </w:tc>
        <w:tc>
          <w:tcPr>
            <w:tcW w:w="3142" w:type="dxa"/>
            <w:gridSpan w:val="3"/>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0FA7BC2E">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color w:val="auto"/>
                <w:szCs w:val="21"/>
                <w:lang w:val="en-US" w:eastAsia="zh-CN"/>
              </w:rPr>
              <w:t>1</w:t>
            </w:r>
            <w:r>
              <w:rPr>
                <w:rFonts w:hint="eastAsia" w:ascii="宋体" w:hAnsi="宋体" w:eastAsia="宋体" w:cs="宋体"/>
                <w:color w:val="auto"/>
                <w:szCs w:val="21"/>
              </w:rPr>
              <w:t>20mg/m</w:t>
            </w:r>
            <w:r>
              <w:rPr>
                <w:rFonts w:hint="eastAsia" w:ascii="宋体" w:hAnsi="宋体" w:eastAsia="宋体" w:cs="宋体"/>
                <w:color w:val="auto"/>
                <w:szCs w:val="21"/>
                <w:vertAlign w:val="superscript"/>
              </w:rPr>
              <w:t>3</w:t>
            </w:r>
          </w:p>
        </w:tc>
        <w:tc>
          <w:tcPr>
            <w:tcW w:w="3259" w:type="dxa"/>
            <w:gridSpan w:val="4"/>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28531EDB">
            <w:pPr>
              <w:adjustRightInd w:val="0"/>
              <w:snapToGrid w:val="0"/>
              <w:spacing w:line="288" w:lineRule="auto"/>
              <w:jc w:val="center"/>
              <w:rPr>
                <w:rFonts w:hint="eastAsia" w:ascii="宋体" w:hAnsi="宋体" w:eastAsia="宋体" w:cs="宋体"/>
                <w:bCs/>
                <w:color w:val="auto"/>
                <w:szCs w:val="21"/>
              </w:rPr>
            </w:pPr>
          </w:p>
        </w:tc>
        <w:tc>
          <w:tcPr>
            <w:tcW w:w="3287" w:type="dxa"/>
            <w:gridSpan w:val="3"/>
            <w:tcBorders>
              <w:top w:val="single" w:color="auto" w:sz="2" w:space="0"/>
              <w:left w:val="single" w:color="auto" w:sz="2" w:space="0"/>
              <w:bottom w:val="single" w:color="auto" w:sz="2" w:space="0"/>
              <w:right w:val="nil"/>
            </w:tcBorders>
            <w:tcMar>
              <w:left w:w="57" w:type="dxa"/>
              <w:right w:w="57" w:type="dxa"/>
            </w:tcMar>
            <w:vAlign w:val="center"/>
          </w:tcPr>
          <w:p w14:paraId="73BBC28B">
            <w:pPr>
              <w:adjustRightInd w:val="0"/>
              <w:snapToGrid w:val="0"/>
              <w:spacing w:line="288" w:lineRule="auto"/>
              <w:jc w:val="center"/>
              <w:rPr>
                <w:rFonts w:hint="eastAsia" w:ascii="宋体" w:hAnsi="宋体" w:eastAsia="宋体" w:cs="宋体"/>
                <w:bCs/>
                <w:color w:val="auto"/>
                <w:szCs w:val="21"/>
              </w:rPr>
            </w:pPr>
          </w:p>
        </w:tc>
      </w:tr>
      <w:tr w14:paraId="0EF2E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2A6D0DDA">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0CFF775D">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352C9E6A">
            <w:pPr>
              <w:adjustRightInd w:val="0"/>
              <w:snapToGrid w:val="0"/>
              <w:spacing w:line="288" w:lineRule="auto"/>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执行标准</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4908723D">
            <w:pPr>
              <w:adjustRightInd w:val="0"/>
              <w:snapToGrid w:val="0"/>
              <w:spacing w:line="288" w:lineRule="auto"/>
              <w:jc w:val="center"/>
              <w:rPr>
                <w:rFonts w:hint="eastAsia" w:ascii="宋体" w:hAnsi="宋体" w:eastAsia="宋体" w:cs="宋体"/>
                <w:bCs/>
                <w:color w:val="auto"/>
                <w:sz w:val="21"/>
                <w:szCs w:val="21"/>
              </w:rPr>
            </w:pPr>
            <w:r>
              <w:rPr>
                <w:rFonts w:hint="eastAsia" w:ascii="宋体" w:hAnsi="宋体" w:eastAsia="宋体" w:cs="宋体"/>
                <w:color w:val="auto"/>
                <w:sz w:val="21"/>
                <w:szCs w:val="21"/>
              </w:rPr>
              <w:t>《大气污染物综合排放标准》（GB16297-1996）</w:t>
            </w:r>
          </w:p>
        </w:tc>
      </w:tr>
      <w:tr w14:paraId="7B3875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restart"/>
            <w:tcBorders>
              <w:top w:val="single" w:color="auto" w:sz="2" w:space="0"/>
              <w:left w:val="nil"/>
              <w:right w:val="single" w:color="auto" w:sz="2" w:space="0"/>
            </w:tcBorders>
            <w:tcMar>
              <w:left w:w="57" w:type="dxa"/>
              <w:right w:w="57" w:type="dxa"/>
            </w:tcMar>
            <w:vAlign w:val="center"/>
          </w:tcPr>
          <w:p w14:paraId="4E710A63">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4.2</w:t>
            </w:r>
          </w:p>
        </w:tc>
        <w:tc>
          <w:tcPr>
            <w:tcW w:w="1901" w:type="dxa"/>
            <w:vMerge w:val="restart"/>
            <w:tcBorders>
              <w:top w:val="single" w:color="auto" w:sz="2" w:space="0"/>
              <w:left w:val="single" w:color="auto" w:sz="2" w:space="0"/>
              <w:right w:val="single" w:color="auto" w:sz="2" w:space="0"/>
            </w:tcBorders>
            <w:tcMar>
              <w:left w:w="57" w:type="dxa"/>
              <w:right w:w="57" w:type="dxa"/>
            </w:tcMar>
            <w:vAlign w:val="center"/>
          </w:tcPr>
          <w:p w14:paraId="44044181">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废水</w:t>
            </w:r>
          </w:p>
        </w:tc>
        <w:tc>
          <w:tcPr>
            <w:tcW w:w="1387" w:type="dxa"/>
            <w:tcBorders>
              <w:top w:val="single" w:color="auto" w:sz="2" w:space="0"/>
              <w:left w:val="single" w:color="auto" w:sz="2" w:space="0"/>
              <w:bottom w:val="single" w:color="auto" w:sz="2" w:space="0"/>
              <w:right w:val="single" w:color="auto" w:sz="2" w:space="0"/>
            </w:tcBorders>
            <w:vAlign w:val="center"/>
          </w:tcPr>
          <w:p w14:paraId="23E36E62">
            <w:pPr>
              <w:adjustRightInd w:val="0"/>
              <w:snapToGrid w:val="0"/>
              <w:spacing w:line="288" w:lineRule="auto"/>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污染物种类</w:t>
            </w:r>
          </w:p>
        </w:tc>
        <w:tc>
          <w:tcPr>
            <w:tcW w:w="2419" w:type="dxa"/>
            <w:gridSpan w:val="2"/>
            <w:tcBorders>
              <w:top w:val="single" w:color="auto" w:sz="2" w:space="0"/>
              <w:left w:val="single" w:color="auto" w:sz="2" w:space="0"/>
              <w:bottom w:val="single" w:color="auto" w:sz="2" w:space="0"/>
              <w:right w:val="single" w:color="auto" w:sz="4" w:space="0"/>
            </w:tcBorders>
            <w:tcMar>
              <w:left w:w="57" w:type="dxa"/>
              <w:right w:w="57" w:type="dxa"/>
            </w:tcMar>
            <w:vAlign w:val="center"/>
          </w:tcPr>
          <w:p w14:paraId="724CBC67">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COD</w:t>
            </w:r>
          </w:p>
        </w:tc>
        <w:tc>
          <w:tcPr>
            <w:tcW w:w="2414" w:type="dxa"/>
            <w:gridSpan w:val="3"/>
            <w:tcBorders>
              <w:top w:val="single" w:color="auto" w:sz="2" w:space="0"/>
              <w:left w:val="single" w:color="auto" w:sz="4" w:space="0"/>
              <w:bottom w:val="single" w:color="auto" w:sz="2" w:space="0"/>
              <w:right w:val="single" w:color="auto" w:sz="4" w:space="0"/>
            </w:tcBorders>
            <w:tcMar>
              <w:left w:w="57" w:type="dxa"/>
              <w:right w:w="57" w:type="dxa"/>
            </w:tcMar>
            <w:vAlign w:val="center"/>
          </w:tcPr>
          <w:p w14:paraId="72AD8531">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BOD</w:t>
            </w:r>
            <w:r>
              <w:rPr>
                <w:rFonts w:hint="eastAsia" w:ascii="宋体" w:hAnsi="宋体" w:eastAsia="宋体" w:cs="宋体"/>
                <w:color w:val="auto"/>
                <w:sz w:val="21"/>
                <w:szCs w:val="21"/>
                <w:vertAlign w:val="subscript"/>
                <w:lang w:val="en-US" w:eastAsia="zh-CN"/>
              </w:rPr>
              <w:t>5</w:t>
            </w:r>
          </w:p>
        </w:tc>
        <w:tc>
          <w:tcPr>
            <w:tcW w:w="2482" w:type="dxa"/>
            <w:gridSpan w:val="3"/>
            <w:tcBorders>
              <w:top w:val="single" w:color="auto" w:sz="2" w:space="0"/>
              <w:left w:val="single" w:color="auto" w:sz="4" w:space="0"/>
              <w:bottom w:val="single" w:color="auto" w:sz="2" w:space="0"/>
              <w:right w:val="single" w:color="auto" w:sz="4" w:space="0"/>
            </w:tcBorders>
            <w:tcMar>
              <w:left w:w="57" w:type="dxa"/>
              <w:right w:w="57" w:type="dxa"/>
            </w:tcMar>
            <w:vAlign w:val="center"/>
          </w:tcPr>
          <w:p w14:paraId="790F5741">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SS</w:t>
            </w:r>
          </w:p>
        </w:tc>
        <w:tc>
          <w:tcPr>
            <w:tcW w:w="2373" w:type="dxa"/>
            <w:gridSpan w:val="2"/>
            <w:tcBorders>
              <w:top w:val="single" w:color="auto" w:sz="2" w:space="0"/>
              <w:left w:val="single" w:color="auto" w:sz="4" w:space="0"/>
              <w:bottom w:val="single" w:color="auto" w:sz="2" w:space="0"/>
              <w:right w:val="nil"/>
            </w:tcBorders>
            <w:tcMar>
              <w:left w:w="57" w:type="dxa"/>
              <w:right w:w="57" w:type="dxa"/>
            </w:tcMar>
            <w:vAlign w:val="center"/>
          </w:tcPr>
          <w:p w14:paraId="1B730AB8">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氨氮</w:t>
            </w:r>
          </w:p>
        </w:tc>
      </w:tr>
      <w:tr w14:paraId="1C1C80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left w:val="nil"/>
              <w:right w:val="single" w:color="auto" w:sz="2" w:space="0"/>
            </w:tcBorders>
            <w:tcMar>
              <w:left w:w="57" w:type="dxa"/>
              <w:right w:w="57" w:type="dxa"/>
            </w:tcMar>
            <w:vAlign w:val="center"/>
          </w:tcPr>
          <w:p w14:paraId="5A3814F5">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left w:val="single" w:color="auto" w:sz="2" w:space="0"/>
              <w:right w:val="single" w:color="auto" w:sz="2" w:space="0"/>
            </w:tcBorders>
            <w:tcMar>
              <w:left w:w="57" w:type="dxa"/>
              <w:right w:w="57" w:type="dxa"/>
            </w:tcMar>
            <w:vAlign w:val="center"/>
          </w:tcPr>
          <w:p w14:paraId="7E255BC1">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4BFC7719">
            <w:pPr>
              <w:adjustRightInd w:val="0"/>
              <w:snapToGrid w:val="0"/>
              <w:spacing w:line="288" w:lineRule="auto"/>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排放情况</w:t>
            </w:r>
          </w:p>
        </w:tc>
        <w:tc>
          <w:tcPr>
            <w:tcW w:w="2419" w:type="dxa"/>
            <w:gridSpan w:val="2"/>
            <w:tcBorders>
              <w:top w:val="single" w:color="auto" w:sz="2" w:space="0"/>
              <w:left w:val="single" w:color="auto" w:sz="2" w:space="0"/>
              <w:bottom w:val="single" w:color="auto" w:sz="2" w:space="0"/>
              <w:right w:val="single" w:color="auto" w:sz="4" w:space="0"/>
            </w:tcBorders>
            <w:tcMar>
              <w:left w:w="57" w:type="dxa"/>
              <w:right w:w="57" w:type="dxa"/>
            </w:tcMar>
            <w:vAlign w:val="center"/>
          </w:tcPr>
          <w:p w14:paraId="4CEF939E">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0.432t/a</w:t>
            </w:r>
          </w:p>
        </w:tc>
        <w:tc>
          <w:tcPr>
            <w:tcW w:w="2414" w:type="dxa"/>
            <w:gridSpan w:val="3"/>
            <w:tcBorders>
              <w:top w:val="single" w:color="auto" w:sz="2" w:space="0"/>
              <w:left w:val="single" w:color="auto" w:sz="4" w:space="0"/>
              <w:bottom w:val="single" w:color="auto" w:sz="2" w:space="0"/>
              <w:right w:val="single" w:color="auto" w:sz="4" w:space="0"/>
            </w:tcBorders>
            <w:tcMar>
              <w:left w:w="57" w:type="dxa"/>
              <w:right w:w="57" w:type="dxa"/>
            </w:tcMar>
            <w:vAlign w:val="center"/>
          </w:tcPr>
          <w:p w14:paraId="7C23E2C3">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0.259t/a</w:t>
            </w:r>
          </w:p>
        </w:tc>
        <w:tc>
          <w:tcPr>
            <w:tcW w:w="2482" w:type="dxa"/>
            <w:gridSpan w:val="3"/>
            <w:tcBorders>
              <w:top w:val="single" w:color="auto" w:sz="2" w:space="0"/>
              <w:left w:val="single" w:color="auto" w:sz="4" w:space="0"/>
              <w:bottom w:val="single" w:color="auto" w:sz="2" w:space="0"/>
              <w:right w:val="single" w:color="auto" w:sz="4" w:space="0"/>
            </w:tcBorders>
            <w:tcMar>
              <w:left w:w="57" w:type="dxa"/>
              <w:right w:w="57" w:type="dxa"/>
            </w:tcMar>
            <w:vAlign w:val="center"/>
          </w:tcPr>
          <w:p w14:paraId="2934F1B3">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0.346t/a</w:t>
            </w:r>
          </w:p>
        </w:tc>
        <w:tc>
          <w:tcPr>
            <w:tcW w:w="2373" w:type="dxa"/>
            <w:gridSpan w:val="2"/>
            <w:tcBorders>
              <w:top w:val="single" w:color="auto" w:sz="2" w:space="0"/>
              <w:left w:val="single" w:color="auto" w:sz="4" w:space="0"/>
              <w:bottom w:val="single" w:color="auto" w:sz="2" w:space="0"/>
              <w:right w:val="nil"/>
            </w:tcBorders>
            <w:tcMar>
              <w:left w:w="57" w:type="dxa"/>
              <w:right w:w="57" w:type="dxa"/>
            </w:tcMar>
            <w:vAlign w:val="center"/>
          </w:tcPr>
          <w:p w14:paraId="020C4B42">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0.039t/a</w:t>
            </w:r>
          </w:p>
        </w:tc>
      </w:tr>
      <w:tr w14:paraId="7C78CA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left w:val="nil"/>
              <w:bottom w:val="single" w:color="auto" w:sz="2" w:space="0"/>
              <w:right w:val="single" w:color="auto" w:sz="2" w:space="0"/>
            </w:tcBorders>
            <w:tcMar>
              <w:left w:w="57" w:type="dxa"/>
              <w:right w:w="57" w:type="dxa"/>
            </w:tcMar>
            <w:vAlign w:val="center"/>
          </w:tcPr>
          <w:p w14:paraId="40EC170F">
            <w:pPr>
              <w:adjustRightInd w:val="0"/>
              <w:snapToGrid w:val="0"/>
              <w:spacing w:line="288" w:lineRule="auto"/>
              <w:jc w:val="center"/>
              <w:rPr>
                <w:rFonts w:hint="eastAsia" w:ascii="宋体" w:hAnsi="宋体" w:eastAsia="宋体" w:cs="宋体"/>
                <w:bCs/>
                <w:color w:val="auto"/>
                <w:szCs w:val="21"/>
              </w:rPr>
            </w:pPr>
          </w:p>
        </w:tc>
        <w:tc>
          <w:tcPr>
            <w:tcW w:w="1901" w:type="dxa"/>
            <w:vMerge w:val="continue"/>
            <w:tcBorders>
              <w:left w:val="single" w:color="auto" w:sz="2" w:space="0"/>
              <w:bottom w:val="single" w:color="auto" w:sz="2" w:space="0"/>
              <w:right w:val="single" w:color="auto" w:sz="2" w:space="0"/>
            </w:tcBorders>
            <w:tcMar>
              <w:left w:w="57" w:type="dxa"/>
              <w:right w:w="57" w:type="dxa"/>
            </w:tcMar>
            <w:vAlign w:val="center"/>
          </w:tcPr>
          <w:p w14:paraId="4BB33A3A">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14F960E7">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执行标准</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1C13CC7E">
            <w:pPr>
              <w:adjustRightInd w:val="0"/>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 w:val="21"/>
                <w:szCs w:val="21"/>
                <w:lang w:val="en-US" w:eastAsia="zh-CN"/>
              </w:rPr>
              <w:t>《污水综合排放标准》（GB8978-1996）表4中三级标准：COD：500mg/L；BOD</w:t>
            </w:r>
            <w:r>
              <w:rPr>
                <w:rFonts w:hint="eastAsia" w:ascii="宋体" w:hAnsi="宋体" w:eastAsia="宋体" w:cs="宋体"/>
                <w:color w:val="auto"/>
                <w:sz w:val="21"/>
                <w:szCs w:val="21"/>
                <w:vertAlign w:val="subscript"/>
                <w:lang w:val="en-US" w:eastAsia="zh-CN"/>
              </w:rPr>
              <w:t>5</w:t>
            </w:r>
            <w:r>
              <w:rPr>
                <w:rFonts w:hint="eastAsia" w:ascii="宋体" w:hAnsi="宋体" w:eastAsia="宋体" w:cs="宋体"/>
                <w:color w:val="auto"/>
                <w:sz w:val="21"/>
                <w:szCs w:val="21"/>
                <w:lang w:val="en-US" w:eastAsia="zh-CN"/>
              </w:rPr>
              <w:t>：300mg/L;SS：400mg/L。同时满足污水处理厂入厂水质控制指标：COD：500mg/L；SS：350mg/L；氨氮：40mg/L。</w:t>
            </w:r>
          </w:p>
        </w:tc>
      </w:tr>
      <w:tr w14:paraId="760ED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restart"/>
            <w:tcBorders>
              <w:top w:val="single" w:color="auto" w:sz="2" w:space="0"/>
              <w:left w:val="nil"/>
              <w:bottom w:val="single" w:color="auto" w:sz="2" w:space="0"/>
              <w:right w:val="single" w:color="auto" w:sz="2" w:space="0"/>
            </w:tcBorders>
            <w:tcMar>
              <w:left w:w="57" w:type="dxa"/>
              <w:right w:w="57" w:type="dxa"/>
            </w:tcMar>
            <w:vAlign w:val="center"/>
          </w:tcPr>
          <w:p w14:paraId="63AC4077">
            <w:pPr>
              <w:adjustRightInd w:val="0"/>
              <w:snapToGrid w:val="0"/>
              <w:jc w:val="center"/>
              <w:rPr>
                <w:rFonts w:hint="eastAsia" w:ascii="宋体" w:hAnsi="宋体" w:eastAsia="宋体" w:cs="宋体"/>
                <w:bCs/>
                <w:color w:val="auto"/>
                <w:szCs w:val="21"/>
              </w:rPr>
            </w:pPr>
            <w:r>
              <w:rPr>
                <w:rFonts w:hint="eastAsia" w:ascii="宋体" w:hAnsi="宋体" w:eastAsia="宋体" w:cs="宋体"/>
                <w:bCs/>
                <w:color w:val="auto"/>
                <w:szCs w:val="21"/>
              </w:rPr>
              <w:t>4.3</w:t>
            </w:r>
          </w:p>
        </w:tc>
        <w:tc>
          <w:tcPr>
            <w:tcW w:w="1901" w:type="dxa"/>
            <w:vMerge w:val="restart"/>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267BBF37">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噪声</w:t>
            </w:r>
          </w:p>
        </w:tc>
        <w:tc>
          <w:tcPr>
            <w:tcW w:w="1387" w:type="dxa"/>
            <w:tcBorders>
              <w:top w:val="single" w:color="auto" w:sz="2" w:space="0"/>
              <w:left w:val="single" w:color="auto" w:sz="2" w:space="0"/>
              <w:bottom w:val="single" w:color="auto" w:sz="2" w:space="0"/>
              <w:right w:val="single" w:color="auto" w:sz="2" w:space="0"/>
            </w:tcBorders>
            <w:vAlign w:val="center"/>
          </w:tcPr>
          <w:p w14:paraId="6D59A0F2">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污染物种类</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0907EC46">
            <w:pPr>
              <w:adjustRightInd w:val="0"/>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等效连续A声级</w:t>
            </w:r>
          </w:p>
        </w:tc>
      </w:tr>
      <w:tr w14:paraId="6056F4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03C00CF9">
            <w:pPr>
              <w:adjustRightInd w:val="0"/>
              <w:snapToGrid w:val="0"/>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2B38CB0C">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5A16EE4C">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执行标准</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165C6D53">
            <w:pPr>
              <w:adjustRightInd w:val="0"/>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《工业企业厂界环境噪声排放标准》（GB12348-2008）3类标准</w:t>
            </w:r>
          </w:p>
        </w:tc>
      </w:tr>
      <w:tr w14:paraId="01B459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vMerge w:val="continue"/>
            <w:tcBorders>
              <w:top w:val="single" w:color="auto" w:sz="2" w:space="0"/>
              <w:left w:val="nil"/>
              <w:bottom w:val="single" w:color="auto" w:sz="2" w:space="0"/>
              <w:right w:val="single" w:color="auto" w:sz="2" w:space="0"/>
            </w:tcBorders>
            <w:tcMar>
              <w:left w:w="57" w:type="dxa"/>
              <w:right w:w="57" w:type="dxa"/>
            </w:tcMar>
            <w:vAlign w:val="center"/>
          </w:tcPr>
          <w:p w14:paraId="574860CC">
            <w:pPr>
              <w:adjustRightInd w:val="0"/>
              <w:snapToGrid w:val="0"/>
              <w:jc w:val="center"/>
              <w:rPr>
                <w:rFonts w:hint="eastAsia" w:ascii="宋体" w:hAnsi="宋体" w:eastAsia="宋体" w:cs="宋体"/>
                <w:bCs/>
                <w:color w:val="auto"/>
                <w:szCs w:val="21"/>
              </w:rPr>
            </w:pPr>
          </w:p>
        </w:tc>
        <w:tc>
          <w:tcPr>
            <w:tcW w:w="1901" w:type="dxa"/>
            <w:vMerge w:val="continue"/>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3E0828E4">
            <w:pPr>
              <w:adjustRightInd w:val="0"/>
              <w:snapToGrid w:val="0"/>
              <w:spacing w:line="288" w:lineRule="auto"/>
              <w:jc w:val="center"/>
              <w:rPr>
                <w:rFonts w:hint="eastAsia" w:ascii="宋体" w:hAnsi="宋体" w:eastAsia="宋体" w:cs="宋体"/>
                <w:bCs/>
                <w:color w:val="auto"/>
                <w:szCs w:val="21"/>
              </w:rPr>
            </w:pPr>
          </w:p>
        </w:tc>
        <w:tc>
          <w:tcPr>
            <w:tcW w:w="1387" w:type="dxa"/>
            <w:tcBorders>
              <w:top w:val="single" w:color="auto" w:sz="2" w:space="0"/>
              <w:left w:val="single" w:color="auto" w:sz="2" w:space="0"/>
              <w:bottom w:val="single" w:color="auto" w:sz="2" w:space="0"/>
              <w:right w:val="single" w:color="auto" w:sz="2" w:space="0"/>
            </w:tcBorders>
            <w:vAlign w:val="center"/>
          </w:tcPr>
          <w:p w14:paraId="30B9C3CD">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标准值</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6CD4B62A">
            <w:pPr>
              <w:adjustRightInd w:val="0"/>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昼间65dB（A），夜间55dB（A）</w:t>
            </w:r>
          </w:p>
        </w:tc>
      </w:tr>
      <w:tr w14:paraId="748F35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2"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53337140">
            <w:pPr>
              <w:adjustRightInd w:val="0"/>
              <w:snapToGrid w:val="0"/>
              <w:spacing w:line="400" w:lineRule="exact"/>
              <w:jc w:val="center"/>
              <w:rPr>
                <w:rFonts w:hint="eastAsia" w:ascii="宋体" w:hAnsi="宋体" w:eastAsia="宋体" w:cs="宋体"/>
                <w:bCs/>
                <w:color w:val="auto"/>
                <w:szCs w:val="21"/>
              </w:rPr>
            </w:pPr>
            <w:r>
              <w:rPr>
                <w:rFonts w:hint="eastAsia" w:ascii="宋体" w:hAnsi="宋体" w:eastAsia="宋体" w:cs="宋体"/>
                <w:bCs/>
                <w:color w:val="auto"/>
                <w:szCs w:val="21"/>
              </w:rPr>
              <w:t>4.4</w:t>
            </w:r>
          </w:p>
        </w:tc>
        <w:tc>
          <w:tcPr>
            <w:tcW w:w="1901" w:type="dxa"/>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4BF2C267">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固体废物</w:t>
            </w:r>
          </w:p>
        </w:tc>
        <w:tc>
          <w:tcPr>
            <w:tcW w:w="1387" w:type="dxa"/>
            <w:tcBorders>
              <w:top w:val="single" w:color="auto" w:sz="2" w:space="0"/>
              <w:left w:val="single" w:color="auto" w:sz="2" w:space="0"/>
              <w:bottom w:val="single" w:color="auto" w:sz="2" w:space="0"/>
              <w:right w:val="single" w:color="auto" w:sz="2" w:space="0"/>
            </w:tcBorders>
            <w:vAlign w:val="center"/>
          </w:tcPr>
          <w:p w14:paraId="706C9EE8">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污染物种类</w:t>
            </w:r>
          </w:p>
          <w:p w14:paraId="304387DA">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及处置方式</w:t>
            </w:r>
          </w:p>
        </w:tc>
        <w:tc>
          <w:tcPr>
            <w:tcW w:w="9688" w:type="dxa"/>
            <w:gridSpan w:val="10"/>
            <w:tcBorders>
              <w:top w:val="single" w:color="auto" w:sz="2" w:space="0"/>
              <w:left w:val="single" w:color="auto" w:sz="2" w:space="0"/>
              <w:bottom w:val="single" w:color="auto" w:sz="2" w:space="0"/>
              <w:right w:val="nil"/>
            </w:tcBorders>
            <w:tcMar>
              <w:left w:w="57" w:type="dxa"/>
              <w:right w:w="57" w:type="dxa"/>
            </w:tcMar>
            <w:vAlign w:val="center"/>
          </w:tcPr>
          <w:p w14:paraId="50FCE36C">
            <w:pPr>
              <w:adjustRightInd w:val="0"/>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生活垃圾</w:t>
            </w:r>
            <w:r>
              <w:rPr>
                <w:rFonts w:hint="eastAsia" w:ascii="宋体" w:hAnsi="宋体" w:eastAsia="宋体" w:cs="宋体"/>
                <w:color w:val="auto"/>
                <w:szCs w:val="21"/>
                <w:lang w:eastAsia="zh-CN"/>
              </w:rPr>
              <w:t>、</w:t>
            </w:r>
            <w:r>
              <w:rPr>
                <w:rFonts w:hint="eastAsia" w:ascii="宋体" w:hAnsi="宋体" w:eastAsia="宋体" w:cs="宋体"/>
                <w:color w:val="auto"/>
                <w:sz w:val="21"/>
                <w:szCs w:val="21"/>
              </w:rPr>
              <w:t>废橡胶、废塑料、除尘器收尘灰</w:t>
            </w:r>
            <w:r>
              <w:rPr>
                <w:rFonts w:hint="eastAsia" w:ascii="宋体" w:hAnsi="宋体" w:eastAsia="宋体" w:cs="宋体"/>
                <w:color w:val="auto"/>
                <w:sz w:val="21"/>
                <w:szCs w:val="21"/>
                <w:lang w:eastAsia="zh-CN"/>
              </w:rPr>
              <w:t>、废含油抹布手套</w:t>
            </w:r>
            <w:r>
              <w:rPr>
                <w:rFonts w:hint="eastAsia" w:ascii="宋体" w:hAnsi="宋体" w:eastAsia="宋体" w:cs="宋体"/>
                <w:color w:val="auto"/>
                <w:szCs w:val="21"/>
              </w:rPr>
              <w:t>由环卫部门清运处理；</w:t>
            </w:r>
            <w:r>
              <w:rPr>
                <w:rFonts w:hint="eastAsia" w:ascii="宋体" w:hAnsi="宋体" w:eastAsia="宋体" w:cs="宋体"/>
                <w:color w:val="auto"/>
                <w:sz w:val="21"/>
                <w:szCs w:val="21"/>
              </w:rPr>
              <w:t>废液压油暂存于危废暂存间定期交由有资质单位处理</w:t>
            </w:r>
            <w:r>
              <w:rPr>
                <w:rFonts w:hint="eastAsia" w:ascii="宋体" w:hAnsi="宋体" w:eastAsia="宋体" w:cs="宋体"/>
                <w:color w:val="auto"/>
                <w:szCs w:val="21"/>
              </w:rPr>
              <w:t>；</w:t>
            </w:r>
            <w:r>
              <w:rPr>
                <w:rFonts w:hint="eastAsia" w:ascii="宋体" w:hAnsi="宋体" w:eastAsia="宋体" w:cs="宋体"/>
                <w:color w:val="auto"/>
                <w:sz w:val="21"/>
                <w:szCs w:val="21"/>
              </w:rPr>
              <w:t>隔油池废油脂定期交由取得经营许可的餐厨垃圾收运单位清运处理</w:t>
            </w:r>
            <w:r>
              <w:rPr>
                <w:rFonts w:hint="eastAsia" w:ascii="宋体" w:hAnsi="宋体" w:eastAsia="宋体" w:cs="宋体"/>
                <w:color w:val="auto"/>
                <w:sz w:val="21"/>
                <w:szCs w:val="21"/>
                <w:lang w:eastAsia="zh-CN"/>
              </w:rPr>
              <w:t>。</w:t>
            </w:r>
          </w:p>
        </w:tc>
      </w:tr>
      <w:tr w14:paraId="22E73F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49E97A9C">
            <w:pPr>
              <w:adjustRightInd w:val="0"/>
              <w:snapToGrid w:val="0"/>
              <w:spacing w:line="400" w:lineRule="exact"/>
              <w:jc w:val="center"/>
              <w:rPr>
                <w:rFonts w:hint="eastAsia" w:ascii="宋体" w:hAnsi="宋体" w:eastAsia="宋体" w:cs="宋体"/>
                <w:bCs/>
                <w:color w:val="auto"/>
                <w:szCs w:val="21"/>
              </w:rPr>
            </w:pPr>
            <w:r>
              <w:rPr>
                <w:rFonts w:hint="eastAsia" w:ascii="宋体" w:hAnsi="宋体" w:eastAsia="宋体" w:cs="宋体"/>
                <w:bCs/>
                <w:color w:val="auto"/>
                <w:szCs w:val="21"/>
              </w:rPr>
              <w:t>5</w:t>
            </w:r>
          </w:p>
        </w:tc>
        <w:tc>
          <w:tcPr>
            <w:tcW w:w="12976" w:type="dxa"/>
            <w:gridSpan w:val="12"/>
            <w:tcBorders>
              <w:top w:val="single" w:color="auto" w:sz="2" w:space="0"/>
              <w:left w:val="single" w:color="auto" w:sz="2" w:space="0"/>
              <w:bottom w:val="single" w:color="auto" w:sz="2" w:space="0"/>
              <w:right w:val="nil"/>
            </w:tcBorders>
            <w:tcMar>
              <w:left w:w="57" w:type="dxa"/>
              <w:right w:w="57" w:type="dxa"/>
            </w:tcMar>
            <w:vAlign w:val="center"/>
          </w:tcPr>
          <w:p w14:paraId="4380B4C8">
            <w:pPr>
              <w:adjustRightInd w:val="0"/>
              <w:snapToGrid w:val="0"/>
              <w:spacing w:line="288" w:lineRule="auto"/>
              <w:jc w:val="left"/>
              <w:rPr>
                <w:rFonts w:hint="eastAsia" w:ascii="宋体" w:hAnsi="宋体" w:eastAsia="宋体" w:cs="宋体"/>
                <w:color w:val="auto"/>
                <w:szCs w:val="21"/>
              </w:rPr>
            </w:pPr>
            <w:r>
              <w:rPr>
                <w:rFonts w:hint="eastAsia" w:ascii="宋体" w:hAnsi="宋体" w:eastAsia="宋体" w:cs="宋体"/>
                <w:color w:val="auto"/>
                <w:szCs w:val="21"/>
              </w:rPr>
              <w:t>污染物排放总量控制指标建议值</w:t>
            </w:r>
          </w:p>
        </w:tc>
      </w:tr>
      <w:tr w14:paraId="54FAC4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5394596E">
            <w:pPr>
              <w:adjustRightInd w:val="0"/>
              <w:snapToGrid w:val="0"/>
              <w:spacing w:line="400" w:lineRule="exact"/>
              <w:jc w:val="center"/>
              <w:rPr>
                <w:rFonts w:hint="eastAsia" w:ascii="宋体" w:hAnsi="宋体" w:eastAsia="宋体" w:cs="宋体"/>
                <w:bCs/>
                <w:color w:val="auto"/>
                <w:szCs w:val="21"/>
              </w:rPr>
            </w:pPr>
            <w:r>
              <w:rPr>
                <w:rFonts w:hint="eastAsia" w:ascii="宋体" w:hAnsi="宋体" w:eastAsia="宋体" w:cs="宋体"/>
                <w:bCs/>
                <w:color w:val="auto"/>
                <w:szCs w:val="21"/>
              </w:rPr>
              <w:t>5.1</w:t>
            </w:r>
          </w:p>
        </w:tc>
        <w:tc>
          <w:tcPr>
            <w:tcW w:w="3288" w:type="dxa"/>
            <w:gridSpan w:val="2"/>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65ECF2A3">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污染物</w:t>
            </w:r>
          </w:p>
        </w:tc>
        <w:tc>
          <w:tcPr>
            <w:tcW w:w="2092" w:type="dxa"/>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09A8A813">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bCs/>
                <w:color w:val="auto"/>
                <w:sz w:val="21"/>
                <w:szCs w:val="21"/>
              </w:rPr>
              <w:t>COD</w:t>
            </w:r>
          </w:p>
        </w:tc>
        <w:tc>
          <w:tcPr>
            <w:tcW w:w="2060" w:type="dxa"/>
            <w:gridSpan w:val="3"/>
            <w:tcBorders>
              <w:top w:val="single" w:color="auto" w:sz="2" w:space="0"/>
              <w:left w:val="single" w:color="auto" w:sz="2" w:space="0"/>
              <w:bottom w:val="single" w:color="auto" w:sz="2" w:space="0"/>
              <w:right w:val="single" w:color="auto" w:sz="2" w:space="0"/>
            </w:tcBorders>
            <w:vAlign w:val="center"/>
          </w:tcPr>
          <w:p w14:paraId="43FE6956">
            <w:pPr>
              <w:adjustRightInd w:val="0"/>
              <w:snapToGrid w:val="0"/>
              <w:spacing w:line="288" w:lineRule="auto"/>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氨氮</w:t>
            </w:r>
          </w:p>
        </w:tc>
        <w:tc>
          <w:tcPr>
            <w:tcW w:w="1745" w:type="dxa"/>
            <w:gridSpan w:val="2"/>
            <w:tcBorders>
              <w:top w:val="single" w:color="auto" w:sz="2" w:space="0"/>
              <w:left w:val="single" w:color="auto" w:sz="2" w:space="0"/>
              <w:bottom w:val="single" w:color="auto" w:sz="2" w:space="0"/>
              <w:right w:val="single" w:color="auto" w:sz="2" w:space="0"/>
            </w:tcBorders>
            <w:vAlign w:val="center"/>
          </w:tcPr>
          <w:p w14:paraId="6ACE3C35">
            <w:pPr>
              <w:adjustRightInd w:val="0"/>
              <w:snapToGrid w:val="0"/>
              <w:spacing w:line="288" w:lineRule="auto"/>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颗粒物</w:t>
            </w:r>
          </w:p>
        </w:tc>
        <w:tc>
          <w:tcPr>
            <w:tcW w:w="1772" w:type="dxa"/>
            <w:gridSpan w:val="3"/>
            <w:tcBorders>
              <w:top w:val="single" w:color="auto" w:sz="2" w:space="0"/>
              <w:left w:val="single" w:color="auto" w:sz="2" w:space="0"/>
              <w:bottom w:val="single" w:color="auto" w:sz="2" w:space="0"/>
              <w:right w:val="single" w:color="auto" w:sz="2" w:space="0"/>
            </w:tcBorders>
            <w:vAlign w:val="center"/>
          </w:tcPr>
          <w:p w14:paraId="20212647">
            <w:pPr>
              <w:adjustRightInd w:val="0"/>
              <w:snapToGrid w:val="0"/>
              <w:spacing w:line="288" w:lineRule="auto"/>
              <w:jc w:val="center"/>
              <w:rPr>
                <w:rFonts w:hint="eastAsia" w:ascii="宋体" w:hAnsi="宋体" w:eastAsia="宋体" w:cs="宋体"/>
                <w:bCs/>
                <w:color w:val="auto"/>
                <w:szCs w:val="21"/>
              </w:rPr>
            </w:pPr>
          </w:p>
        </w:tc>
        <w:tc>
          <w:tcPr>
            <w:tcW w:w="2019" w:type="dxa"/>
            <w:tcBorders>
              <w:top w:val="single" w:color="auto" w:sz="2" w:space="0"/>
              <w:left w:val="single" w:color="auto" w:sz="2" w:space="0"/>
              <w:bottom w:val="single" w:color="auto" w:sz="2" w:space="0"/>
              <w:right w:val="nil"/>
            </w:tcBorders>
            <w:vAlign w:val="center"/>
          </w:tcPr>
          <w:p w14:paraId="12D3B8F4">
            <w:pPr>
              <w:adjustRightInd w:val="0"/>
              <w:snapToGrid w:val="0"/>
              <w:spacing w:line="288" w:lineRule="auto"/>
              <w:jc w:val="center"/>
              <w:rPr>
                <w:rFonts w:hint="eastAsia" w:ascii="宋体" w:hAnsi="宋体" w:eastAsia="宋体" w:cs="宋体"/>
                <w:bCs/>
                <w:color w:val="auto"/>
                <w:szCs w:val="21"/>
              </w:rPr>
            </w:pPr>
          </w:p>
        </w:tc>
      </w:tr>
      <w:tr w14:paraId="7A9773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0BA0FFB0">
            <w:pPr>
              <w:adjustRightInd w:val="0"/>
              <w:snapToGrid w:val="0"/>
              <w:spacing w:line="400" w:lineRule="exact"/>
              <w:jc w:val="center"/>
              <w:rPr>
                <w:rFonts w:hint="eastAsia" w:ascii="宋体" w:hAnsi="宋体" w:eastAsia="宋体" w:cs="宋体"/>
                <w:bCs/>
                <w:color w:val="auto"/>
                <w:szCs w:val="21"/>
              </w:rPr>
            </w:pPr>
            <w:r>
              <w:rPr>
                <w:rFonts w:hint="eastAsia" w:ascii="宋体" w:hAnsi="宋体" w:eastAsia="宋体" w:cs="宋体"/>
                <w:bCs/>
                <w:color w:val="auto"/>
                <w:szCs w:val="21"/>
              </w:rPr>
              <w:t>5.2</w:t>
            </w:r>
          </w:p>
        </w:tc>
        <w:tc>
          <w:tcPr>
            <w:tcW w:w="3288" w:type="dxa"/>
            <w:gridSpan w:val="2"/>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60E20629">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全厂总量控制指标建议值</w:t>
            </w:r>
          </w:p>
        </w:tc>
        <w:tc>
          <w:tcPr>
            <w:tcW w:w="2092" w:type="dxa"/>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700A05F7">
            <w:pPr>
              <w:adjustRightInd w:val="0"/>
              <w:snapToGrid w:val="0"/>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0.432</w:t>
            </w:r>
            <w:r>
              <w:rPr>
                <w:rFonts w:hint="eastAsia" w:ascii="宋体" w:hAnsi="宋体" w:eastAsia="宋体" w:cs="宋体"/>
                <w:color w:val="auto"/>
                <w:sz w:val="21"/>
                <w:szCs w:val="21"/>
              </w:rPr>
              <w:t>t/a</w:t>
            </w:r>
          </w:p>
        </w:tc>
        <w:tc>
          <w:tcPr>
            <w:tcW w:w="2060" w:type="dxa"/>
            <w:gridSpan w:val="3"/>
            <w:tcBorders>
              <w:top w:val="single" w:color="auto" w:sz="2" w:space="0"/>
              <w:left w:val="single" w:color="auto" w:sz="2" w:space="0"/>
              <w:bottom w:val="single" w:color="auto" w:sz="2" w:space="0"/>
              <w:right w:val="single" w:color="auto" w:sz="2" w:space="0"/>
            </w:tcBorders>
            <w:vAlign w:val="center"/>
          </w:tcPr>
          <w:p w14:paraId="087D1F02">
            <w:pPr>
              <w:adjustRightInd w:val="0"/>
              <w:snapToGrid w:val="0"/>
              <w:spacing w:line="288" w:lineRule="auto"/>
              <w:jc w:val="center"/>
              <w:rPr>
                <w:rFonts w:hint="eastAsia" w:ascii="宋体" w:hAnsi="宋体" w:eastAsia="宋体" w:cs="宋体"/>
                <w:bCs/>
                <w:color w:val="auto"/>
                <w:sz w:val="21"/>
                <w:szCs w:val="21"/>
              </w:rPr>
            </w:pPr>
            <w:r>
              <w:rPr>
                <w:rFonts w:hint="eastAsia" w:ascii="宋体" w:hAnsi="宋体" w:eastAsia="宋体" w:cs="宋体"/>
                <w:color w:val="auto"/>
                <w:sz w:val="21"/>
                <w:szCs w:val="21"/>
                <w:lang w:val="en-US" w:eastAsia="zh-CN"/>
              </w:rPr>
              <w:t>0.043t</w:t>
            </w:r>
            <w:r>
              <w:rPr>
                <w:rFonts w:hint="eastAsia" w:ascii="宋体" w:hAnsi="宋体" w:eastAsia="宋体" w:cs="宋体"/>
                <w:color w:val="auto"/>
                <w:sz w:val="21"/>
                <w:szCs w:val="21"/>
              </w:rPr>
              <w:t>/a</w:t>
            </w:r>
          </w:p>
        </w:tc>
        <w:tc>
          <w:tcPr>
            <w:tcW w:w="1745" w:type="dxa"/>
            <w:gridSpan w:val="2"/>
            <w:tcBorders>
              <w:top w:val="single" w:color="auto" w:sz="2" w:space="0"/>
              <w:left w:val="single" w:color="auto" w:sz="2" w:space="0"/>
              <w:bottom w:val="single" w:color="auto" w:sz="2" w:space="0"/>
              <w:right w:val="single" w:color="auto" w:sz="2" w:space="0"/>
            </w:tcBorders>
            <w:vAlign w:val="center"/>
          </w:tcPr>
          <w:p w14:paraId="3AEFC239">
            <w:pPr>
              <w:adjustRightInd w:val="0"/>
              <w:snapToGrid w:val="0"/>
              <w:spacing w:line="288" w:lineRule="auto"/>
              <w:jc w:val="center"/>
              <w:rPr>
                <w:rFonts w:hint="eastAsia" w:ascii="宋体" w:hAnsi="宋体" w:eastAsia="宋体" w:cs="宋体"/>
                <w:bCs/>
                <w:color w:val="auto"/>
                <w:sz w:val="21"/>
                <w:szCs w:val="21"/>
              </w:rPr>
            </w:pPr>
            <w:r>
              <w:rPr>
                <w:rFonts w:hint="eastAsia" w:ascii="宋体" w:hAnsi="宋体" w:eastAsia="宋体" w:cs="宋体"/>
                <w:color w:val="auto"/>
                <w:sz w:val="21"/>
                <w:szCs w:val="21"/>
                <w:lang w:val="en-US" w:eastAsia="zh-CN"/>
              </w:rPr>
              <w:t>0.57</w:t>
            </w:r>
            <w:r>
              <w:rPr>
                <w:rFonts w:hint="eastAsia" w:ascii="宋体" w:hAnsi="宋体" w:eastAsia="宋体" w:cs="宋体"/>
                <w:color w:val="auto"/>
                <w:sz w:val="21"/>
                <w:szCs w:val="21"/>
              </w:rPr>
              <w:t>t/a</w:t>
            </w:r>
          </w:p>
        </w:tc>
        <w:tc>
          <w:tcPr>
            <w:tcW w:w="1772" w:type="dxa"/>
            <w:gridSpan w:val="3"/>
            <w:tcBorders>
              <w:top w:val="single" w:color="auto" w:sz="2" w:space="0"/>
              <w:left w:val="single" w:color="auto" w:sz="2" w:space="0"/>
              <w:bottom w:val="single" w:color="auto" w:sz="2" w:space="0"/>
              <w:right w:val="single" w:color="auto" w:sz="2" w:space="0"/>
            </w:tcBorders>
            <w:vAlign w:val="center"/>
          </w:tcPr>
          <w:p w14:paraId="3682F872">
            <w:pPr>
              <w:adjustRightInd w:val="0"/>
              <w:snapToGrid w:val="0"/>
              <w:spacing w:line="288" w:lineRule="auto"/>
              <w:jc w:val="center"/>
              <w:rPr>
                <w:rFonts w:hint="eastAsia" w:ascii="宋体" w:hAnsi="宋体" w:eastAsia="宋体" w:cs="宋体"/>
                <w:bCs/>
                <w:color w:val="auto"/>
                <w:szCs w:val="21"/>
              </w:rPr>
            </w:pPr>
          </w:p>
        </w:tc>
        <w:tc>
          <w:tcPr>
            <w:tcW w:w="2019" w:type="dxa"/>
            <w:tcBorders>
              <w:top w:val="single" w:color="auto" w:sz="2" w:space="0"/>
              <w:left w:val="single" w:color="auto" w:sz="2" w:space="0"/>
              <w:bottom w:val="single" w:color="auto" w:sz="2" w:space="0"/>
              <w:right w:val="nil"/>
            </w:tcBorders>
            <w:vAlign w:val="center"/>
          </w:tcPr>
          <w:p w14:paraId="7AE345EF">
            <w:pPr>
              <w:adjustRightInd w:val="0"/>
              <w:snapToGrid w:val="0"/>
              <w:spacing w:line="288" w:lineRule="auto"/>
              <w:jc w:val="center"/>
              <w:rPr>
                <w:rFonts w:hint="eastAsia" w:ascii="宋体" w:hAnsi="宋体" w:eastAsia="宋体" w:cs="宋体"/>
                <w:bCs/>
                <w:color w:val="auto"/>
                <w:szCs w:val="21"/>
              </w:rPr>
            </w:pPr>
          </w:p>
        </w:tc>
      </w:tr>
      <w:tr w14:paraId="6118F8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0997AEA8">
            <w:pPr>
              <w:adjustRightInd w:val="0"/>
              <w:snapToGrid w:val="0"/>
              <w:spacing w:line="400" w:lineRule="exact"/>
              <w:jc w:val="center"/>
              <w:rPr>
                <w:rFonts w:hint="eastAsia" w:ascii="宋体" w:hAnsi="宋体" w:eastAsia="宋体" w:cs="宋体"/>
                <w:bCs/>
                <w:color w:val="auto"/>
                <w:szCs w:val="21"/>
              </w:rPr>
            </w:pPr>
            <w:r>
              <w:rPr>
                <w:rFonts w:hint="eastAsia" w:ascii="宋体" w:hAnsi="宋体" w:eastAsia="宋体" w:cs="宋体"/>
                <w:bCs/>
                <w:color w:val="auto"/>
                <w:szCs w:val="21"/>
              </w:rPr>
              <w:t>6</w:t>
            </w:r>
          </w:p>
        </w:tc>
        <w:tc>
          <w:tcPr>
            <w:tcW w:w="12976" w:type="dxa"/>
            <w:gridSpan w:val="12"/>
            <w:tcBorders>
              <w:top w:val="single" w:color="auto" w:sz="2" w:space="0"/>
              <w:left w:val="single" w:color="auto" w:sz="2" w:space="0"/>
              <w:bottom w:val="single" w:color="auto" w:sz="2" w:space="0"/>
              <w:right w:val="nil"/>
            </w:tcBorders>
            <w:tcMar>
              <w:left w:w="57" w:type="dxa"/>
              <w:right w:w="57" w:type="dxa"/>
            </w:tcMar>
            <w:vAlign w:val="center"/>
          </w:tcPr>
          <w:p w14:paraId="29914F98">
            <w:pPr>
              <w:adjustRightInd w:val="0"/>
              <w:snapToGrid w:val="0"/>
              <w:spacing w:line="288" w:lineRule="auto"/>
              <w:jc w:val="left"/>
              <w:rPr>
                <w:rFonts w:hint="eastAsia" w:ascii="宋体" w:hAnsi="宋体" w:eastAsia="宋体" w:cs="宋体"/>
                <w:color w:val="auto"/>
                <w:szCs w:val="21"/>
              </w:rPr>
            </w:pPr>
            <w:r>
              <w:rPr>
                <w:rFonts w:hint="eastAsia" w:ascii="宋体" w:hAnsi="宋体" w:eastAsia="宋体" w:cs="宋体"/>
                <w:color w:val="auto"/>
                <w:szCs w:val="21"/>
              </w:rPr>
              <w:t>企业环境信息公开</w:t>
            </w:r>
          </w:p>
        </w:tc>
      </w:tr>
      <w:tr w14:paraId="579411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bottom w:val="single" w:color="auto" w:sz="2" w:space="0"/>
              <w:right w:val="single" w:color="auto" w:sz="2" w:space="0"/>
            </w:tcBorders>
            <w:tcMar>
              <w:left w:w="57" w:type="dxa"/>
              <w:right w:w="57" w:type="dxa"/>
            </w:tcMar>
            <w:vAlign w:val="center"/>
          </w:tcPr>
          <w:p w14:paraId="2BE0ADDC">
            <w:pPr>
              <w:adjustRightInd w:val="0"/>
              <w:snapToGrid w:val="0"/>
              <w:spacing w:line="400" w:lineRule="exact"/>
              <w:jc w:val="center"/>
              <w:rPr>
                <w:rFonts w:hint="eastAsia" w:ascii="宋体" w:hAnsi="宋体" w:eastAsia="宋体" w:cs="宋体"/>
                <w:bCs/>
                <w:color w:val="auto"/>
                <w:szCs w:val="21"/>
              </w:rPr>
            </w:pPr>
            <w:r>
              <w:rPr>
                <w:rFonts w:hint="eastAsia" w:ascii="宋体" w:hAnsi="宋体" w:eastAsia="宋体" w:cs="宋体"/>
                <w:bCs/>
                <w:color w:val="auto"/>
                <w:szCs w:val="21"/>
              </w:rPr>
              <w:t>6.1</w:t>
            </w:r>
          </w:p>
        </w:tc>
        <w:tc>
          <w:tcPr>
            <w:tcW w:w="1901" w:type="dxa"/>
            <w:tcBorders>
              <w:top w:val="single" w:color="auto" w:sz="2" w:space="0"/>
              <w:left w:val="single" w:color="auto" w:sz="2" w:space="0"/>
              <w:bottom w:val="single" w:color="auto" w:sz="2" w:space="0"/>
              <w:right w:val="single" w:color="auto" w:sz="2" w:space="0"/>
            </w:tcBorders>
            <w:tcMar>
              <w:left w:w="57" w:type="dxa"/>
              <w:right w:w="57" w:type="dxa"/>
            </w:tcMar>
            <w:vAlign w:val="center"/>
          </w:tcPr>
          <w:p w14:paraId="19AD64D1">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公开内容</w:t>
            </w:r>
          </w:p>
        </w:tc>
        <w:tc>
          <w:tcPr>
            <w:tcW w:w="11075" w:type="dxa"/>
            <w:gridSpan w:val="11"/>
            <w:tcBorders>
              <w:top w:val="single" w:color="auto" w:sz="2" w:space="0"/>
              <w:left w:val="single" w:color="auto" w:sz="2" w:space="0"/>
              <w:bottom w:val="single" w:color="auto" w:sz="2" w:space="0"/>
              <w:right w:val="nil"/>
            </w:tcBorders>
            <w:tcMar>
              <w:left w:w="57" w:type="dxa"/>
              <w:right w:w="57" w:type="dxa"/>
            </w:tcMar>
            <w:vAlign w:val="center"/>
          </w:tcPr>
          <w:p w14:paraId="09B762C1">
            <w:pPr>
              <w:adjustRightInd w:val="0"/>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①基础信息，包括单位名称、法定代表人、生产地址、联系方式以及生产经营和管理服务的主要内容、产品及规模；②排污信息，包括主要污染物及特征污染物的名称、排放方式、排放口数量和分布情况、排放浓度和总量、超标情况以及执行的污染物排放标准、核定的排放总量；③污染防治设施的建设和运行情况；④建设项目环境影响评价及其他环境保护行政许可情况；⑤其他应当公开的环境信息。</w:t>
            </w:r>
          </w:p>
        </w:tc>
      </w:tr>
      <w:tr w14:paraId="274AEE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718" w:type="dxa"/>
            <w:tcBorders>
              <w:top w:val="single" w:color="auto" w:sz="2" w:space="0"/>
              <w:left w:val="nil"/>
              <w:right w:val="single" w:color="auto" w:sz="2" w:space="0"/>
            </w:tcBorders>
            <w:tcMar>
              <w:left w:w="57" w:type="dxa"/>
              <w:right w:w="57" w:type="dxa"/>
            </w:tcMar>
            <w:vAlign w:val="center"/>
          </w:tcPr>
          <w:p w14:paraId="6F8DB1C3">
            <w:pPr>
              <w:adjustRightInd w:val="0"/>
              <w:snapToGrid w:val="0"/>
              <w:spacing w:line="400" w:lineRule="exact"/>
              <w:jc w:val="center"/>
              <w:rPr>
                <w:rFonts w:hint="eastAsia" w:ascii="宋体" w:hAnsi="宋体" w:eastAsia="宋体" w:cs="宋体"/>
                <w:bCs/>
                <w:color w:val="auto"/>
                <w:szCs w:val="21"/>
              </w:rPr>
            </w:pPr>
            <w:r>
              <w:rPr>
                <w:rFonts w:hint="eastAsia" w:ascii="宋体" w:hAnsi="宋体" w:eastAsia="宋体" w:cs="宋体"/>
                <w:bCs/>
                <w:color w:val="auto"/>
                <w:szCs w:val="21"/>
              </w:rPr>
              <w:t>6.2</w:t>
            </w:r>
          </w:p>
        </w:tc>
        <w:tc>
          <w:tcPr>
            <w:tcW w:w="1901" w:type="dxa"/>
            <w:tcBorders>
              <w:top w:val="single" w:color="auto" w:sz="2" w:space="0"/>
              <w:left w:val="single" w:color="auto" w:sz="2" w:space="0"/>
              <w:right w:val="single" w:color="auto" w:sz="2" w:space="0"/>
            </w:tcBorders>
            <w:tcMar>
              <w:left w:w="57" w:type="dxa"/>
              <w:right w:w="57" w:type="dxa"/>
            </w:tcMar>
            <w:vAlign w:val="center"/>
          </w:tcPr>
          <w:p w14:paraId="3FD6CE56">
            <w:pPr>
              <w:adjustRightInd w:val="0"/>
              <w:snapToGrid w:val="0"/>
              <w:spacing w:line="288" w:lineRule="auto"/>
              <w:jc w:val="center"/>
              <w:rPr>
                <w:rFonts w:hint="eastAsia" w:ascii="宋体" w:hAnsi="宋体" w:eastAsia="宋体" w:cs="宋体"/>
                <w:bCs/>
                <w:color w:val="auto"/>
                <w:szCs w:val="21"/>
              </w:rPr>
            </w:pPr>
            <w:r>
              <w:rPr>
                <w:rFonts w:hint="eastAsia" w:ascii="宋体" w:hAnsi="宋体" w:eastAsia="宋体" w:cs="宋体"/>
                <w:bCs/>
                <w:color w:val="auto"/>
                <w:szCs w:val="21"/>
              </w:rPr>
              <w:t>公开方式</w:t>
            </w:r>
          </w:p>
        </w:tc>
        <w:tc>
          <w:tcPr>
            <w:tcW w:w="11075" w:type="dxa"/>
            <w:gridSpan w:val="11"/>
            <w:tcBorders>
              <w:top w:val="single" w:color="auto" w:sz="2" w:space="0"/>
              <w:left w:val="single" w:color="auto" w:sz="2" w:space="0"/>
              <w:right w:val="nil"/>
            </w:tcBorders>
            <w:tcMar>
              <w:left w:w="57" w:type="dxa"/>
              <w:right w:w="57" w:type="dxa"/>
            </w:tcMar>
            <w:vAlign w:val="center"/>
          </w:tcPr>
          <w:p w14:paraId="69C989FC">
            <w:pPr>
              <w:adjustRightInd w:val="0"/>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①公告或者公开发行的信息专刊；②广播、电视等新闻媒体；③信息公开服务、监督热线电话；④本单位的资料索取点、信息公开栏、信息亭、电子屏幕、电子触摸屏等场所或者设施；⑤其他便于公众及时、准确获得信息的方式。</w:t>
            </w:r>
          </w:p>
        </w:tc>
      </w:tr>
    </w:tbl>
    <w:p w14:paraId="7F2143A2">
      <w:pPr>
        <w:pStyle w:val="2"/>
        <w:rPr>
          <w:rFonts w:hint="eastAsia" w:ascii="宋体" w:hAnsi="宋体" w:eastAsia="宋体" w:cs="宋体"/>
          <w:color w:val="auto"/>
        </w:rPr>
        <w:sectPr>
          <w:pgSz w:w="16838" w:h="11906" w:orient="landscape"/>
          <w:pgMar w:top="851" w:right="1134" w:bottom="851" w:left="1134" w:header="851" w:footer="992" w:gutter="0"/>
          <w:pgNumType w:start="1"/>
          <w:cols w:space="425" w:num="1"/>
          <w:docGrid w:type="lines" w:linePitch="312" w:charSpace="0"/>
        </w:sectPr>
      </w:pPr>
    </w:p>
    <w:p w14:paraId="780D875B">
      <w:pPr>
        <w:pStyle w:val="3"/>
        <w:spacing w:before="0" w:after="0" w:line="576" w:lineRule="auto"/>
        <w:rPr>
          <w:rFonts w:hint="eastAsia" w:ascii="宋体" w:hAnsi="宋体" w:eastAsia="宋体" w:cs="宋体"/>
          <w:b/>
          <w:color w:val="auto"/>
          <w:szCs w:val="28"/>
        </w:rPr>
      </w:pPr>
      <w:r>
        <w:rPr>
          <w:rFonts w:hint="eastAsia" w:ascii="宋体" w:hAnsi="宋体" w:eastAsia="宋体" w:cs="宋体"/>
          <w:color w:val="auto"/>
          <w:sz w:val="28"/>
          <w:szCs w:val="28"/>
        </w:rPr>
        <w:t xml:space="preserve">建设项目拟采取的防治措施及预期治理效果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（表八）</w:t>
      </w:r>
    </w:p>
    <w:tbl>
      <w:tblPr>
        <w:tblStyle w:val="20"/>
        <w:tblW w:w="10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928"/>
        <w:gridCol w:w="1700"/>
        <w:gridCol w:w="1946"/>
        <w:gridCol w:w="3312"/>
        <w:gridCol w:w="1694"/>
      </w:tblGrid>
      <w:tr w14:paraId="00F95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2" w:type="dxa"/>
            <w:gridSpan w:val="2"/>
            <w:vAlign w:val="center"/>
          </w:tcPr>
          <w:p w14:paraId="748C774A">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 xml:space="preserve">       内容</w:t>
            </w:r>
          </w:p>
          <w:p w14:paraId="45F567DB">
            <w:pPr>
              <w:spacing w:line="276" w:lineRule="auto"/>
              <w:rPr>
                <w:rFonts w:hint="eastAsia" w:ascii="宋体" w:hAnsi="宋体" w:eastAsia="宋体" w:cs="宋体"/>
                <w:color w:val="auto"/>
                <w:szCs w:val="21"/>
              </w:rPr>
            </w:pPr>
            <w:r>
              <w:rPr>
                <w:rFonts w:hint="eastAsia" w:ascii="宋体" w:hAnsi="宋体" w:eastAsia="宋体" w:cs="宋体"/>
                <w:color w:val="auto"/>
                <w:szCs w:val="21"/>
              </w:rPr>
              <w:t>项目</w:t>
            </w:r>
          </w:p>
        </w:tc>
        <w:tc>
          <w:tcPr>
            <w:tcW w:w="1700" w:type="dxa"/>
            <w:vAlign w:val="center"/>
          </w:tcPr>
          <w:p w14:paraId="02687AA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排放源</w:t>
            </w:r>
          </w:p>
        </w:tc>
        <w:tc>
          <w:tcPr>
            <w:tcW w:w="1946" w:type="dxa"/>
            <w:vAlign w:val="center"/>
          </w:tcPr>
          <w:p w14:paraId="02D4814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污染物名称</w:t>
            </w:r>
          </w:p>
        </w:tc>
        <w:tc>
          <w:tcPr>
            <w:tcW w:w="3312" w:type="dxa"/>
            <w:vAlign w:val="center"/>
          </w:tcPr>
          <w:p w14:paraId="38CF4B2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防治措施</w:t>
            </w:r>
          </w:p>
        </w:tc>
        <w:tc>
          <w:tcPr>
            <w:tcW w:w="1694" w:type="dxa"/>
            <w:vAlign w:val="center"/>
          </w:tcPr>
          <w:p w14:paraId="4B01BBF2">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预期治理效果</w:t>
            </w:r>
          </w:p>
        </w:tc>
      </w:tr>
      <w:tr w14:paraId="6F841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614" w:type="dxa"/>
            <w:vMerge w:val="restart"/>
            <w:vAlign w:val="center"/>
          </w:tcPr>
          <w:p w14:paraId="0F4CCE7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废气</w:t>
            </w:r>
          </w:p>
        </w:tc>
        <w:tc>
          <w:tcPr>
            <w:tcW w:w="928" w:type="dxa"/>
            <w:vMerge w:val="restart"/>
            <w:vAlign w:val="center"/>
          </w:tcPr>
          <w:p w14:paraId="4557ACC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营运期</w:t>
            </w:r>
          </w:p>
        </w:tc>
        <w:tc>
          <w:tcPr>
            <w:tcW w:w="1700" w:type="dxa"/>
            <w:vAlign w:val="center"/>
          </w:tcPr>
          <w:p w14:paraId="0649102D">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破碎机、磁选机</w:t>
            </w:r>
          </w:p>
        </w:tc>
        <w:tc>
          <w:tcPr>
            <w:tcW w:w="1946" w:type="dxa"/>
            <w:vMerge w:val="restart"/>
            <w:vAlign w:val="center"/>
          </w:tcPr>
          <w:p w14:paraId="756E3B54">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破碎磁选粉尘</w:t>
            </w:r>
          </w:p>
        </w:tc>
        <w:tc>
          <w:tcPr>
            <w:tcW w:w="3312" w:type="dxa"/>
            <w:vAlign w:val="center"/>
          </w:tcPr>
          <w:p w14:paraId="113EE974">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eastAsia="zh-CN"/>
              </w:rPr>
              <w:t>脉冲</w:t>
            </w:r>
            <w:r>
              <w:rPr>
                <w:rFonts w:hint="eastAsia" w:ascii="宋体" w:hAnsi="宋体" w:eastAsia="宋体" w:cs="宋体"/>
                <w:color w:val="auto"/>
                <w:szCs w:val="21"/>
              </w:rPr>
              <w:t>除尘系统+1根15m高排气筒</w:t>
            </w:r>
          </w:p>
        </w:tc>
        <w:tc>
          <w:tcPr>
            <w:tcW w:w="1694" w:type="dxa"/>
            <w:vAlign w:val="center"/>
          </w:tcPr>
          <w:p w14:paraId="0B02F8C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25AA6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 w:type="dxa"/>
            <w:vMerge w:val="continue"/>
            <w:vAlign w:val="center"/>
          </w:tcPr>
          <w:p w14:paraId="3E21FB3C">
            <w:pPr>
              <w:spacing w:line="276" w:lineRule="auto"/>
              <w:jc w:val="center"/>
              <w:rPr>
                <w:rFonts w:hint="eastAsia" w:ascii="宋体" w:hAnsi="宋体" w:eastAsia="宋体" w:cs="宋体"/>
                <w:color w:val="auto"/>
                <w:szCs w:val="21"/>
              </w:rPr>
            </w:pPr>
          </w:p>
        </w:tc>
        <w:tc>
          <w:tcPr>
            <w:tcW w:w="928" w:type="dxa"/>
            <w:vMerge w:val="continue"/>
            <w:vAlign w:val="center"/>
          </w:tcPr>
          <w:p w14:paraId="7A49F398">
            <w:pPr>
              <w:spacing w:line="276" w:lineRule="auto"/>
              <w:jc w:val="center"/>
              <w:rPr>
                <w:rFonts w:hint="eastAsia" w:ascii="宋体" w:hAnsi="宋体" w:eastAsia="宋体" w:cs="宋体"/>
                <w:color w:val="auto"/>
                <w:szCs w:val="21"/>
              </w:rPr>
            </w:pPr>
          </w:p>
        </w:tc>
        <w:tc>
          <w:tcPr>
            <w:tcW w:w="1700" w:type="dxa"/>
            <w:vAlign w:val="center"/>
          </w:tcPr>
          <w:p w14:paraId="6AFD5BD8">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物料装卸</w:t>
            </w:r>
          </w:p>
        </w:tc>
        <w:tc>
          <w:tcPr>
            <w:tcW w:w="1946" w:type="dxa"/>
            <w:vAlign w:val="center"/>
          </w:tcPr>
          <w:p w14:paraId="06F95F7D">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扬尘</w:t>
            </w:r>
          </w:p>
        </w:tc>
        <w:tc>
          <w:tcPr>
            <w:tcW w:w="3312" w:type="dxa"/>
            <w:vAlign w:val="center"/>
          </w:tcPr>
          <w:p w14:paraId="51CB34B4">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加强管理</w:t>
            </w:r>
          </w:p>
        </w:tc>
        <w:tc>
          <w:tcPr>
            <w:tcW w:w="1694" w:type="dxa"/>
            <w:vAlign w:val="center"/>
          </w:tcPr>
          <w:p w14:paraId="6F48471A">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6585F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 w:type="dxa"/>
            <w:vMerge w:val="continue"/>
            <w:vAlign w:val="center"/>
          </w:tcPr>
          <w:p w14:paraId="5C7C73CA">
            <w:pPr>
              <w:spacing w:line="276" w:lineRule="auto"/>
              <w:jc w:val="center"/>
              <w:rPr>
                <w:rFonts w:hint="eastAsia" w:ascii="宋体" w:hAnsi="宋体" w:eastAsia="宋体" w:cs="宋体"/>
                <w:color w:val="auto"/>
                <w:szCs w:val="21"/>
              </w:rPr>
            </w:pPr>
          </w:p>
        </w:tc>
        <w:tc>
          <w:tcPr>
            <w:tcW w:w="928" w:type="dxa"/>
            <w:vMerge w:val="continue"/>
            <w:vAlign w:val="center"/>
          </w:tcPr>
          <w:p w14:paraId="5ED0D6B2">
            <w:pPr>
              <w:spacing w:line="276" w:lineRule="auto"/>
              <w:jc w:val="center"/>
              <w:rPr>
                <w:rFonts w:hint="eastAsia" w:ascii="宋体" w:hAnsi="宋体" w:eastAsia="宋体" w:cs="宋体"/>
                <w:color w:val="auto"/>
                <w:szCs w:val="21"/>
              </w:rPr>
            </w:pPr>
          </w:p>
        </w:tc>
        <w:tc>
          <w:tcPr>
            <w:tcW w:w="1700" w:type="dxa"/>
            <w:vAlign w:val="center"/>
          </w:tcPr>
          <w:p w14:paraId="47BEA07F">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车辆动力起扬尘</w:t>
            </w:r>
          </w:p>
        </w:tc>
        <w:tc>
          <w:tcPr>
            <w:tcW w:w="1946" w:type="dxa"/>
            <w:vAlign w:val="center"/>
          </w:tcPr>
          <w:p w14:paraId="5A7904BE">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扬尘</w:t>
            </w:r>
          </w:p>
        </w:tc>
        <w:tc>
          <w:tcPr>
            <w:tcW w:w="3312" w:type="dxa"/>
            <w:vAlign w:val="center"/>
          </w:tcPr>
          <w:p w14:paraId="00D66BF1">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加强管理，洒水降尘</w:t>
            </w:r>
          </w:p>
        </w:tc>
        <w:tc>
          <w:tcPr>
            <w:tcW w:w="1694" w:type="dxa"/>
            <w:vAlign w:val="center"/>
          </w:tcPr>
          <w:p w14:paraId="2C7B254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0F8C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 w:type="dxa"/>
            <w:vMerge w:val="continue"/>
            <w:vAlign w:val="center"/>
          </w:tcPr>
          <w:p w14:paraId="2FAC7156">
            <w:pPr>
              <w:spacing w:line="276" w:lineRule="auto"/>
              <w:jc w:val="center"/>
              <w:rPr>
                <w:rFonts w:hint="eastAsia" w:ascii="宋体" w:hAnsi="宋体" w:eastAsia="宋体" w:cs="宋体"/>
                <w:color w:val="auto"/>
                <w:szCs w:val="21"/>
              </w:rPr>
            </w:pPr>
          </w:p>
        </w:tc>
        <w:tc>
          <w:tcPr>
            <w:tcW w:w="928" w:type="dxa"/>
            <w:vMerge w:val="continue"/>
            <w:vAlign w:val="center"/>
          </w:tcPr>
          <w:p w14:paraId="645DFD60">
            <w:pPr>
              <w:spacing w:line="276" w:lineRule="auto"/>
              <w:jc w:val="center"/>
              <w:rPr>
                <w:rFonts w:hint="eastAsia" w:ascii="宋体" w:hAnsi="宋体" w:eastAsia="宋体" w:cs="宋体"/>
                <w:color w:val="auto"/>
                <w:szCs w:val="21"/>
              </w:rPr>
            </w:pPr>
          </w:p>
        </w:tc>
        <w:tc>
          <w:tcPr>
            <w:tcW w:w="1700" w:type="dxa"/>
            <w:vAlign w:val="center"/>
          </w:tcPr>
          <w:p w14:paraId="58108A9B">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食堂油烟</w:t>
            </w:r>
          </w:p>
        </w:tc>
        <w:tc>
          <w:tcPr>
            <w:tcW w:w="1946" w:type="dxa"/>
            <w:vAlign w:val="center"/>
          </w:tcPr>
          <w:p w14:paraId="7EE4CC8F">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油烟废气</w:t>
            </w:r>
          </w:p>
        </w:tc>
        <w:tc>
          <w:tcPr>
            <w:tcW w:w="3312" w:type="dxa"/>
            <w:vAlign w:val="center"/>
          </w:tcPr>
          <w:p w14:paraId="4BFCD5F4">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油烟净化装置</w:t>
            </w:r>
          </w:p>
        </w:tc>
        <w:tc>
          <w:tcPr>
            <w:tcW w:w="1694" w:type="dxa"/>
            <w:vAlign w:val="center"/>
          </w:tcPr>
          <w:p w14:paraId="3CA34E7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414D1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4" w:type="dxa"/>
            <w:vAlign w:val="center"/>
          </w:tcPr>
          <w:p w14:paraId="62AA0D1D">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废水</w:t>
            </w:r>
          </w:p>
        </w:tc>
        <w:tc>
          <w:tcPr>
            <w:tcW w:w="928" w:type="dxa"/>
            <w:vAlign w:val="center"/>
          </w:tcPr>
          <w:p w14:paraId="2A49208D">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营运期</w:t>
            </w:r>
          </w:p>
        </w:tc>
        <w:tc>
          <w:tcPr>
            <w:tcW w:w="1700" w:type="dxa"/>
            <w:vAlign w:val="center"/>
          </w:tcPr>
          <w:p w14:paraId="26726C62">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生活污水</w:t>
            </w:r>
          </w:p>
        </w:tc>
        <w:tc>
          <w:tcPr>
            <w:tcW w:w="1946" w:type="dxa"/>
            <w:vAlign w:val="center"/>
          </w:tcPr>
          <w:p w14:paraId="738BF410">
            <w:pPr>
              <w:spacing w:line="276" w:lineRule="auto"/>
              <w:rPr>
                <w:rFonts w:hint="eastAsia" w:ascii="宋体" w:hAnsi="宋体" w:eastAsia="宋体" w:cs="宋体"/>
                <w:color w:val="auto"/>
                <w:szCs w:val="21"/>
              </w:rPr>
            </w:pPr>
            <w:r>
              <w:rPr>
                <w:rFonts w:hint="eastAsia" w:ascii="宋体" w:hAnsi="宋体" w:eastAsia="宋体" w:cs="宋体"/>
                <w:color w:val="auto"/>
                <w:szCs w:val="21"/>
              </w:rPr>
              <w:t>COD、BOD</w:t>
            </w:r>
            <w:r>
              <w:rPr>
                <w:rFonts w:hint="eastAsia" w:ascii="宋体" w:hAnsi="宋体" w:eastAsia="宋体" w:cs="宋体"/>
                <w:color w:val="auto"/>
                <w:szCs w:val="21"/>
                <w:vertAlign w:val="subscript"/>
              </w:rPr>
              <w:t>5</w:t>
            </w:r>
            <w:r>
              <w:rPr>
                <w:rFonts w:hint="eastAsia" w:ascii="宋体" w:hAnsi="宋体" w:eastAsia="宋体" w:cs="宋体"/>
                <w:color w:val="auto"/>
                <w:szCs w:val="21"/>
              </w:rPr>
              <w:t>、SS、NH</w:t>
            </w:r>
            <w:r>
              <w:rPr>
                <w:rFonts w:hint="eastAsia" w:ascii="宋体" w:hAnsi="宋体" w:eastAsia="宋体" w:cs="宋体"/>
                <w:color w:val="auto"/>
                <w:szCs w:val="21"/>
                <w:vertAlign w:val="subscript"/>
              </w:rPr>
              <w:t>3</w:t>
            </w:r>
            <w:r>
              <w:rPr>
                <w:rFonts w:hint="eastAsia" w:ascii="宋体" w:hAnsi="宋体" w:eastAsia="宋体" w:cs="宋体"/>
                <w:color w:val="auto"/>
                <w:szCs w:val="21"/>
              </w:rPr>
              <w:t>-N</w:t>
            </w:r>
          </w:p>
        </w:tc>
        <w:tc>
          <w:tcPr>
            <w:tcW w:w="3312" w:type="dxa"/>
            <w:vAlign w:val="center"/>
          </w:tcPr>
          <w:p w14:paraId="580AF332">
            <w:pPr>
              <w:spacing w:line="276" w:lineRule="auto"/>
              <w:rPr>
                <w:rFonts w:hint="eastAsia" w:ascii="宋体" w:hAnsi="宋体" w:eastAsia="宋体" w:cs="宋体"/>
                <w:color w:val="auto"/>
                <w:szCs w:val="21"/>
              </w:rPr>
            </w:pPr>
            <w:r>
              <w:rPr>
                <w:rFonts w:hint="eastAsia" w:ascii="宋体" w:hAnsi="宋体" w:eastAsia="宋体" w:cs="宋体"/>
                <w:color w:val="auto"/>
                <w:szCs w:val="21"/>
              </w:rPr>
              <w:t>生活污水经</w:t>
            </w:r>
            <w:r>
              <w:rPr>
                <w:rFonts w:hint="eastAsia" w:ascii="宋体" w:hAnsi="宋体" w:eastAsia="宋体" w:cs="宋体"/>
                <w:color w:val="auto"/>
                <w:szCs w:val="21"/>
                <w:lang w:eastAsia="zh-CN"/>
              </w:rPr>
              <w:t>化粪</w:t>
            </w:r>
            <w:r>
              <w:rPr>
                <w:rFonts w:hint="eastAsia" w:ascii="宋体" w:hAnsi="宋体" w:eastAsia="宋体" w:cs="宋体"/>
                <w:color w:val="auto"/>
                <w:szCs w:val="21"/>
              </w:rPr>
              <w:t>池</w:t>
            </w:r>
            <w:r>
              <w:rPr>
                <w:rFonts w:hint="eastAsia" w:ascii="宋体" w:hAnsi="宋体" w:eastAsia="宋体" w:cs="宋体"/>
                <w:color w:val="auto"/>
                <w:szCs w:val="21"/>
                <w:lang w:eastAsia="zh-CN"/>
              </w:rPr>
              <w:t>、食堂隔油池</w:t>
            </w:r>
            <w:r>
              <w:rPr>
                <w:rFonts w:hint="eastAsia" w:ascii="宋体" w:hAnsi="宋体" w:eastAsia="宋体" w:cs="宋体"/>
                <w:color w:val="auto"/>
                <w:szCs w:val="21"/>
              </w:rPr>
              <w:t>处理后排入园区污水管网，经</w:t>
            </w:r>
            <w:r>
              <w:rPr>
                <w:rFonts w:hint="eastAsia" w:ascii="宋体" w:hAnsi="宋体" w:eastAsia="宋体" w:cs="宋体"/>
                <w:color w:val="auto"/>
                <w:szCs w:val="21"/>
                <w:lang w:eastAsia="zh-CN"/>
              </w:rPr>
              <w:t>龙眼井</w:t>
            </w:r>
            <w:r>
              <w:rPr>
                <w:rFonts w:hint="eastAsia" w:ascii="宋体" w:hAnsi="宋体" w:eastAsia="宋体" w:cs="宋体"/>
                <w:color w:val="auto"/>
                <w:szCs w:val="21"/>
              </w:rPr>
              <w:t>污水处理厂处理达标后排至</w:t>
            </w:r>
            <w:r>
              <w:rPr>
                <w:rFonts w:hint="eastAsia" w:ascii="宋体" w:hAnsi="宋体" w:eastAsia="宋体" w:cs="宋体"/>
                <w:color w:val="auto"/>
                <w:szCs w:val="21"/>
                <w:lang w:eastAsia="zh-CN"/>
              </w:rPr>
              <w:t>琼</w:t>
            </w:r>
            <w:r>
              <w:rPr>
                <w:rFonts w:hint="eastAsia" w:ascii="宋体" w:hAnsi="宋体" w:eastAsia="宋体" w:cs="宋体"/>
                <w:color w:val="auto"/>
                <w:szCs w:val="21"/>
              </w:rPr>
              <w:t>江</w:t>
            </w:r>
          </w:p>
        </w:tc>
        <w:tc>
          <w:tcPr>
            <w:tcW w:w="1694" w:type="dxa"/>
            <w:vAlign w:val="center"/>
          </w:tcPr>
          <w:p w14:paraId="188EEFA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6AF49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4" w:type="dxa"/>
            <w:vAlign w:val="center"/>
          </w:tcPr>
          <w:p w14:paraId="08DA6F2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噪声</w:t>
            </w:r>
          </w:p>
        </w:tc>
        <w:tc>
          <w:tcPr>
            <w:tcW w:w="928" w:type="dxa"/>
            <w:vAlign w:val="center"/>
          </w:tcPr>
          <w:p w14:paraId="11B806F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营运期</w:t>
            </w:r>
          </w:p>
        </w:tc>
        <w:tc>
          <w:tcPr>
            <w:tcW w:w="1700" w:type="dxa"/>
            <w:vAlign w:val="center"/>
          </w:tcPr>
          <w:p w14:paraId="3FDC3E96">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生产设备</w:t>
            </w:r>
          </w:p>
        </w:tc>
        <w:tc>
          <w:tcPr>
            <w:tcW w:w="1946" w:type="dxa"/>
            <w:vAlign w:val="center"/>
          </w:tcPr>
          <w:p w14:paraId="6627BCD6">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设备噪声</w:t>
            </w:r>
          </w:p>
        </w:tc>
        <w:tc>
          <w:tcPr>
            <w:tcW w:w="3312" w:type="dxa"/>
            <w:vAlign w:val="center"/>
          </w:tcPr>
          <w:p w14:paraId="751DA77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厂房隔声，采取减振、消音措施</w:t>
            </w:r>
          </w:p>
        </w:tc>
        <w:tc>
          <w:tcPr>
            <w:tcW w:w="1694" w:type="dxa"/>
            <w:vAlign w:val="center"/>
          </w:tcPr>
          <w:p w14:paraId="00A40C2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达标排放</w:t>
            </w:r>
          </w:p>
        </w:tc>
      </w:tr>
      <w:tr w14:paraId="3F98B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4" w:type="dxa"/>
            <w:vMerge w:val="restart"/>
            <w:vAlign w:val="center"/>
          </w:tcPr>
          <w:p w14:paraId="010F6B9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固体</w:t>
            </w:r>
          </w:p>
          <w:p w14:paraId="47099F6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废物</w:t>
            </w:r>
          </w:p>
        </w:tc>
        <w:tc>
          <w:tcPr>
            <w:tcW w:w="928" w:type="dxa"/>
            <w:vMerge w:val="restart"/>
            <w:vAlign w:val="center"/>
          </w:tcPr>
          <w:p w14:paraId="3834D71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营运期</w:t>
            </w:r>
          </w:p>
        </w:tc>
        <w:tc>
          <w:tcPr>
            <w:tcW w:w="1700" w:type="dxa"/>
            <w:vAlign w:val="center"/>
          </w:tcPr>
          <w:p w14:paraId="345747D3">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磁选工序</w:t>
            </w:r>
          </w:p>
        </w:tc>
        <w:tc>
          <w:tcPr>
            <w:tcW w:w="1946" w:type="dxa"/>
            <w:vAlign w:val="center"/>
          </w:tcPr>
          <w:p w14:paraId="0CB49BAA">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废</w:t>
            </w:r>
            <w:r>
              <w:rPr>
                <w:rFonts w:hint="eastAsia" w:ascii="宋体" w:hAnsi="宋体" w:eastAsia="宋体" w:cs="宋体"/>
                <w:color w:val="auto"/>
                <w:szCs w:val="21"/>
                <w:lang w:eastAsia="zh-CN"/>
              </w:rPr>
              <w:t>橡胶、塑料、土石等</w:t>
            </w:r>
          </w:p>
        </w:tc>
        <w:tc>
          <w:tcPr>
            <w:tcW w:w="3312" w:type="dxa"/>
            <w:vAlign w:val="center"/>
          </w:tcPr>
          <w:p w14:paraId="049B6EC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环卫部门清运处理</w:t>
            </w:r>
          </w:p>
        </w:tc>
        <w:tc>
          <w:tcPr>
            <w:tcW w:w="1694" w:type="dxa"/>
            <w:vAlign w:val="center"/>
          </w:tcPr>
          <w:p w14:paraId="5F02ADC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29125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614" w:type="dxa"/>
            <w:vMerge w:val="continue"/>
            <w:vAlign w:val="center"/>
          </w:tcPr>
          <w:p w14:paraId="5E47E158">
            <w:pPr>
              <w:spacing w:line="276" w:lineRule="auto"/>
              <w:jc w:val="center"/>
              <w:rPr>
                <w:rFonts w:hint="eastAsia" w:ascii="宋体" w:hAnsi="宋体" w:eastAsia="宋体" w:cs="宋体"/>
                <w:color w:val="auto"/>
                <w:szCs w:val="21"/>
              </w:rPr>
            </w:pPr>
          </w:p>
        </w:tc>
        <w:tc>
          <w:tcPr>
            <w:tcW w:w="928" w:type="dxa"/>
            <w:vMerge w:val="continue"/>
            <w:vAlign w:val="center"/>
          </w:tcPr>
          <w:p w14:paraId="59DD9AD9">
            <w:pPr>
              <w:spacing w:line="276" w:lineRule="auto"/>
              <w:jc w:val="center"/>
              <w:rPr>
                <w:rFonts w:hint="eastAsia" w:ascii="宋体" w:hAnsi="宋体" w:eastAsia="宋体" w:cs="宋体"/>
                <w:color w:val="auto"/>
                <w:szCs w:val="21"/>
              </w:rPr>
            </w:pPr>
          </w:p>
        </w:tc>
        <w:tc>
          <w:tcPr>
            <w:tcW w:w="1700" w:type="dxa"/>
            <w:vAlign w:val="center"/>
          </w:tcPr>
          <w:p w14:paraId="3ED8C964">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食堂隔油池</w:t>
            </w:r>
          </w:p>
        </w:tc>
        <w:tc>
          <w:tcPr>
            <w:tcW w:w="1946" w:type="dxa"/>
            <w:vAlign w:val="center"/>
          </w:tcPr>
          <w:p w14:paraId="5B614C43">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隔油池废油脂</w:t>
            </w:r>
          </w:p>
        </w:tc>
        <w:tc>
          <w:tcPr>
            <w:tcW w:w="3312" w:type="dxa"/>
            <w:vAlign w:val="center"/>
          </w:tcPr>
          <w:p w14:paraId="4BE963AF">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交有收运资质单位处理</w:t>
            </w:r>
          </w:p>
        </w:tc>
        <w:tc>
          <w:tcPr>
            <w:tcW w:w="1694" w:type="dxa"/>
            <w:vAlign w:val="center"/>
          </w:tcPr>
          <w:p w14:paraId="65DE98AC">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57911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 w:type="dxa"/>
            <w:vMerge w:val="continue"/>
            <w:vAlign w:val="center"/>
          </w:tcPr>
          <w:p w14:paraId="0593F595">
            <w:pPr>
              <w:spacing w:line="276" w:lineRule="auto"/>
              <w:jc w:val="center"/>
              <w:rPr>
                <w:rFonts w:hint="eastAsia" w:ascii="宋体" w:hAnsi="宋体" w:eastAsia="宋体" w:cs="宋体"/>
                <w:color w:val="auto"/>
                <w:szCs w:val="21"/>
              </w:rPr>
            </w:pPr>
          </w:p>
        </w:tc>
        <w:tc>
          <w:tcPr>
            <w:tcW w:w="928" w:type="dxa"/>
            <w:vMerge w:val="continue"/>
            <w:vAlign w:val="center"/>
          </w:tcPr>
          <w:p w14:paraId="57433B88">
            <w:pPr>
              <w:spacing w:line="276" w:lineRule="auto"/>
              <w:jc w:val="center"/>
              <w:rPr>
                <w:rFonts w:hint="eastAsia" w:ascii="宋体" w:hAnsi="宋体" w:eastAsia="宋体" w:cs="宋体"/>
                <w:color w:val="auto"/>
                <w:szCs w:val="21"/>
              </w:rPr>
            </w:pPr>
          </w:p>
        </w:tc>
        <w:tc>
          <w:tcPr>
            <w:tcW w:w="1700" w:type="dxa"/>
            <w:vAlign w:val="center"/>
          </w:tcPr>
          <w:p w14:paraId="73D1730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粉尘处理</w:t>
            </w:r>
          </w:p>
        </w:tc>
        <w:tc>
          <w:tcPr>
            <w:tcW w:w="1946" w:type="dxa"/>
            <w:vAlign w:val="center"/>
          </w:tcPr>
          <w:p w14:paraId="0E128B78">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除尘器收尘灰</w:t>
            </w:r>
          </w:p>
        </w:tc>
        <w:tc>
          <w:tcPr>
            <w:tcW w:w="3312" w:type="dxa"/>
            <w:vAlign w:val="center"/>
          </w:tcPr>
          <w:p w14:paraId="32A2AD97">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环卫部门清运处理</w:t>
            </w:r>
          </w:p>
        </w:tc>
        <w:tc>
          <w:tcPr>
            <w:tcW w:w="1694" w:type="dxa"/>
            <w:vAlign w:val="center"/>
          </w:tcPr>
          <w:p w14:paraId="3C1F98F6">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576C6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 w:type="dxa"/>
            <w:vMerge w:val="continue"/>
            <w:vAlign w:val="center"/>
          </w:tcPr>
          <w:p w14:paraId="59204685">
            <w:pPr>
              <w:spacing w:line="276" w:lineRule="auto"/>
              <w:jc w:val="center"/>
              <w:rPr>
                <w:rFonts w:hint="eastAsia" w:ascii="宋体" w:hAnsi="宋体" w:eastAsia="宋体" w:cs="宋体"/>
                <w:color w:val="auto"/>
                <w:szCs w:val="21"/>
              </w:rPr>
            </w:pPr>
          </w:p>
        </w:tc>
        <w:tc>
          <w:tcPr>
            <w:tcW w:w="928" w:type="dxa"/>
            <w:vMerge w:val="continue"/>
            <w:vAlign w:val="center"/>
          </w:tcPr>
          <w:p w14:paraId="6DF56979">
            <w:pPr>
              <w:spacing w:line="276" w:lineRule="auto"/>
              <w:jc w:val="center"/>
              <w:rPr>
                <w:rFonts w:hint="eastAsia" w:ascii="宋体" w:hAnsi="宋体" w:eastAsia="宋体" w:cs="宋体"/>
                <w:color w:val="auto"/>
                <w:szCs w:val="21"/>
              </w:rPr>
            </w:pPr>
          </w:p>
        </w:tc>
        <w:tc>
          <w:tcPr>
            <w:tcW w:w="1700" w:type="dxa"/>
            <w:vAlign w:val="center"/>
          </w:tcPr>
          <w:p w14:paraId="51C7BDD5">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厂区员工</w:t>
            </w:r>
          </w:p>
        </w:tc>
        <w:tc>
          <w:tcPr>
            <w:tcW w:w="1946" w:type="dxa"/>
            <w:vAlign w:val="center"/>
          </w:tcPr>
          <w:p w14:paraId="60F94F8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生活垃圾</w:t>
            </w:r>
          </w:p>
        </w:tc>
        <w:tc>
          <w:tcPr>
            <w:tcW w:w="3312" w:type="dxa"/>
            <w:vAlign w:val="center"/>
          </w:tcPr>
          <w:p w14:paraId="792E7600">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环卫部门清运处理</w:t>
            </w:r>
          </w:p>
        </w:tc>
        <w:tc>
          <w:tcPr>
            <w:tcW w:w="1694" w:type="dxa"/>
            <w:vAlign w:val="center"/>
          </w:tcPr>
          <w:p w14:paraId="1C6677B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64F79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 w:type="dxa"/>
            <w:vMerge w:val="continue"/>
            <w:vAlign w:val="center"/>
          </w:tcPr>
          <w:p w14:paraId="68821B06">
            <w:pPr>
              <w:spacing w:line="276" w:lineRule="auto"/>
              <w:jc w:val="center"/>
              <w:rPr>
                <w:rFonts w:hint="eastAsia" w:ascii="宋体" w:hAnsi="宋体" w:eastAsia="宋体" w:cs="宋体"/>
                <w:color w:val="auto"/>
                <w:szCs w:val="21"/>
              </w:rPr>
            </w:pPr>
          </w:p>
        </w:tc>
        <w:tc>
          <w:tcPr>
            <w:tcW w:w="928" w:type="dxa"/>
            <w:vMerge w:val="continue"/>
            <w:vAlign w:val="center"/>
          </w:tcPr>
          <w:p w14:paraId="30D1E0D3">
            <w:pPr>
              <w:spacing w:line="276" w:lineRule="auto"/>
              <w:jc w:val="center"/>
              <w:rPr>
                <w:rFonts w:hint="eastAsia" w:ascii="宋体" w:hAnsi="宋体" w:eastAsia="宋体" w:cs="宋体"/>
                <w:color w:val="auto"/>
                <w:szCs w:val="21"/>
              </w:rPr>
            </w:pPr>
          </w:p>
        </w:tc>
        <w:tc>
          <w:tcPr>
            <w:tcW w:w="1700" w:type="dxa"/>
            <w:vAlign w:val="center"/>
          </w:tcPr>
          <w:p w14:paraId="4B1445F3">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化粪池</w:t>
            </w:r>
          </w:p>
        </w:tc>
        <w:tc>
          <w:tcPr>
            <w:tcW w:w="1946" w:type="dxa"/>
            <w:vAlign w:val="center"/>
          </w:tcPr>
          <w:p w14:paraId="01512C93">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eastAsia="zh-CN"/>
              </w:rPr>
              <w:t>化粪池</w:t>
            </w:r>
            <w:r>
              <w:rPr>
                <w:rFonts w:hint="eastAsia" w:ascii="宋体" w:hAnsi="宋体" w:eastAsia="宋体" w:cs="宋体"/>
                <w:color w:val="auto"/>
                <w:szCs w:val="21"/>
              </w:rPr>
              <w:t>污泥</w:t>
            </w:r>
          </w:p>
        </w:tc>
        <w:tc>
          <w:tcPr>
            <w:tcW w:w="3312" w:type="dxa"/>
            <w:vAlign w:val="center"/>
          </w:tcPr>
          <w:p w14:paraId="6B55B0EF">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环卫部门清运处理</w:t>
            </w:r>
          </w:p>
        </w:tc>
        <w:tc>
          <w:tcPr>
            <w:tcW w:w="1694" w:type="dxa"/>
            <w:vAlign w:val="center"/>
          </w:tcPr>
          <w:p w14:paraId="17EA53A9">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579D8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 w:type="dxa"/>
            <w:vMerge w:val="continue"/>
            <w:vAlign w:val="center"/>
          </w:tcPr>
          <w:p w14:paraId="553D82BB">
            <w:pPr>
              <w:spacing w:line="276" w:lineRule="auto"/>
              <w:jc w:val="center"/>
              <w:rPr>
                <w:rFonts w:hint="eastAsia" w:ascii="宋体" w:hAnsi="宋体" w:eastAsia="宋体" w:cs="宋体"/>
                <w:color w:val="auto"/>
                <w:szCs w:val="21"/>
              </w:rPr>
            </w:pPr>
          </w:p>
        </w:tc>
        <w:tc>
          <w:tcPr>
            <w:tcW w:w="928" w:type="dxa"/>
            <w:vMerge w:val="continue"/>
            <w:vAlign w:val="center"/>
          </w:tcPr>
          <w:p w14:paraId="6C65B09A">
            <w:pPr>
              <w:spacing w:line="276" w:lineRule="auto"/>
              <w:jc w:val="center"/>
              <w:rPr>
                <w:rFonts w:hint="eastAsia" w:ascii="宋体" w:hAnsi="宋体" w:eastAsia="宋体" w:cs="宋体"/>
                <w:color w:val="auto"/>
                <w:szCs w:val="21"/>
              </w:rPr>
            </w:pPr>
          </w:p>
        </w:tc>
        <w:tc>
          <w:tcPr>
            <w:tcW w:w="1700" w:type="dxa"/>
            <w:vAlign w:val="center"/>
          </w:tcPr>
          <w:p w14:paraId="2F2D3391">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机械维护</w:t>
            </w:r>
          </w:p>
        </w:tc>
        <w:tc>
          <w:tcPr>
            <w:tcW w:w="1946" w:type="dxa"/>
            <w:vAlign w:val="center"/>
          </w:tcPr>
          <w:p w14:paraId="70FB3CBB">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废液压油</w:t>
            </w:r>
          </w:p>
        </w:tc>
        <w:tc>
          <w:tcPr>
            <w:tcW w:w="3312" w:type="dxa"/>
            <w:vMerge w:val="restart"/>
            <w:vAlign w:val="center"/>
          </w:tcPr>
          <w:p w14:paraId="60C57C9A">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lang w:eastAsia="zh-CN"/>
              </w:rPr>
              <w:t>暂存危废暂存间，最终</w:t>
            </w:r>
            <w:r>
              <w:rPr>
                <w:rFonts w:hint="eastAsia" w:ascii="宋体" w:hAnsi="宋体" w:eastAsia="宋体" w:cs="宋体"/>
                <w:color w:val="auto"/>
                <w:szCs w:val="21"/>
              </w:rPr>
              <w:t>交由有资质的单位进行处理</w:t>
            </w:r>
          </w:p>
        </w:tc>
        <w:tc>
          <w:tcPr>
            <w:tcW w:w="1694" w:type="dxa"/>
            <w:vAlign w:val="center"/>
          </w:tcPr>
          <w:p w14:paraId="6FBF4B9B">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485CE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 w:type="dxa"/>
            <w:vMerge w:val="continue"/>
            <w:vAlign w:val="center"/>
          </w:tcPr>
          <w:p w14:paraId="72135B79">
            <w:pPr>
              <w:spacing w:line="276" w:lineRule="auto"/>
              <w:jc w:val="center"/>
              <w:rPr>
                <w:rFonts w:hint="eastAsia" w:ascii="宋体" w:hAnsi="宋体" w:eastAsia="宋体" w:cs="宋体"/>
                <w:color w:val="auto"/>
                <w:szCs w:val="21"/>
              </w:rPr>
            </w:pPr>
          </w:p>
        </w:tc>
        <w:tc>
          <w:tcPr>
            <w:tcW w:w="928" w:type="dxa"/>
            <w:vMerge w:val="continue"/>
            <w:vAlign w:val="center"/>
          </w:tcPr>
          <w:p w14:paraId="0B8BE6D5">
            <w:pPr>
              <w:spacing w:line="276" w:lineRule="auto"/>
              <w:jc w:val="center"/>
              <w:rPr>
                <w:rFonts w:hint="eastAsia" w:ascii="宋体" w:hAnsi="宋体" w:eastAsia="宋体" w:cs="宋体"/>
                <w:color w:val="auto"/>
                <w:szCs w:val="21"/>
              </w:rPr>
            </w:pPr>
          </w:p>
        </w:tc>
        <w:tc>
          <w:tcPr>
            <w:tcW w:w="1700" w:type="dxa"/>
            <w:vAlign w:val="center"/>
          </w:tcPr>
          <w:p w14:paraId="1928694F">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机械维护</w:t>
            </w:r>
          </w:p>
        </w:tc>
        <w:tc>
          <w:tcPr>
            <w:tcW w:w="1946" w:type="dxa"/>
            <w:vAlign w:val="center"/>
          </w:tcPr>
          <w:p w14:paraId="005BC27D">
            <w:pPr>
              <w:spacing w:line="276"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废含油抹布手套</w:t>
            </w:r>
          </w:p>
        </w:tc>
        <w:tc>
          <w:tcPr>
            <w:tcW w:w="3312" w:type="dxa"/>
            <w:vMerge w:val="continue"/>
            <w:vAlign w:val="center"/>
          </w:tcPr>
          <w:p w14:paraId="7D2902EE">
            <w:pPr>
              <w:spacing w:line="276" w:lineRule="auto"/>
              <w:jc w:val="center"/>
              <w:rPr>
                <w:rFonts w:hint="eastAsia" w:ascii="宋体" w:hAnsi="宋体" w:eastAsia="宋体" w:cs="宋体"/>
                <w:color w:val="auto"/>
                <w:szCs w:val="21"/>
              </w:rPr>
            </w:pPr>
          </w:p>
        </w:tc>
        <w:tc>
          <w:tcPr>
            <w:tcW w:w="1694" w:type="dxa"/>
            <w:vAlign w:val="center"/>
          </w:tcPr>
          <w:p w14:paraId="17C10BD4">
            <w:pPr>
              <w:spacing w:line="276" w:lineRule="auto"/>
              <w:jc w:val="center"/>
              <w:rPr>
                <w:rFonts w:hint="eastAsia" w:ascii="宋体" w:hAnsi="宋体" w:eastAsia="宋体" w:cs="宋体"/>
                <w:color w:val="auto"/>
                <w:szCs w:val="21"/>
              </w:rPr>
            </w:pPr>
            <w:r>
              <w:rPr>
                <w:rFonts w:hint="eastAsia" w:ascii="宋体" w:hAnsi="宋体" w:eastAsia="宋体" w:cs="宋体"/>
                <w:color w:val="auto"/>
                <w:szCs w:val="21"/>
              </w:rPr>
              <w:t>无害化处置</w:t>
            </w:r>
          </w:p>
        </w:tc>
      </w:tr>
      <w:tr w14:paraId="1C672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gridSpan w:val="6"/>
            <w:vAlign w:val="center"/>
          </w:tcPr>
          <w:p w14:paraId="69BBB507">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主要生态影响、保护措施及预期效果</w:t>
            </w:r>
          </w:p>
          <w:p w14:paraId="55BC8E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本项目位于</w:t>
            </w:r>
            <w:r>
              <w:rPr>
                <w:rFonts w:hint="eastAsia" w:ascii="宋体" w:hAnsi="宋体" w:eastAsia="宋体" w:cs="宋体"/>
                <w:color w:val="auto"/>
                <w:sz w:val="24"/>
                <w:szCs w:val="24"/>
                <w:lang w:eastAsia="zh-CN"/>
              </w:rPr>
              <w:t>四川省维斯泰汽车零部件有限公司</w:t>
            </w:r>
            <w:r>
              <w:rPr>
                <w:rFonts w:hint="eastAsia" w:ascii="宋体" w:hAnsi="宋体" w:eastAsia="宋体" w:cs="宋体"/>
                <w:color w:val="auto"/>
                <w:sz w:val="24"/>
                <w:szCs w:val="24"/>
              </w:rPr>
              <w:t>内，项目所在区域为工业用地，周边均以生产企业为主，其自然生态环境已很大程度上受到人类的干扰，周围无生态敏感点，不涉及野生动植物。</w:t>
            </w:r>
          </w:p>
          <w:p w14:paraId="7BB985C2">
            <w:pPr>
              <w:spacing w:line="360" w:lineRule="auto"/>
              <w:ind w:firstLine="420" w:firstLineChars="200"/>
              <w:rPr>
                <w:rFonts w:hint="eastAsia" w:ascii="宋体" w:hAnsi="宋体" w:eastAsia="宋体" w:cs="宋体"/>
                <w:color w:val="auto"/>
                <w:szCs w:val="21"/>
              </w:rPr>
            </w:pPr>
          </w:p>
          <w:p w14:paraId="530D4815">
            <w:pPr>
              <w:spacing w:line="360" w:lineRule="auto"/>
              <w:ind w:firstLine="420" w:firstLineChars="200"/>
              <w:rPr>
                <w:rFonts w:hint="eastAsia" w:ascii="宋体" w:hAnsi="宋体" w:eastAsia="宋体" w:cs="宋体"/>
                <w:color w:val="auto"/>
                <w:szCs w:val="21"/>
              </w:rPr>
            </w:pPr>
          </w:p>
          <w:p w14:paraId="04113473">
            <w:pPr>
              <w:spacing w:line="360" w:lineRule="auto"/>
              <w:ind w:firstLine="420" w:firstLineChars="200"/>
              <w:rPr>
                <w:rFonts w:hint="eastAsia" w:ascii="宋体" w:hAnsi="宋体" w:eastAsia="宋体" w:cs="宋体"/>
                <w:color w:val="auto"/>
                <w:szCs w:val="21"/>
              </w:rPr>
            </w:pPr>
          </w:p>
          <w:p w14:paraId="4746E8D4">
            <w:pPr>
              <w:spacing w:line="360" w:lineRule="auto"/>
              <w:rPr>
                <w:rFonts w:hint="eastAsia" w:ascii="宋体" w:hAnsi="宋体" w:eastAsia="宋体" w:cs="宋体"/>
                <w:color w:val="auto"/>
                <w:szCs w:val="21"/>
              </w:rPr>
            </w:pPr>
          </w:p>
        </w:tc>
      </w:tr>
    </w:tbl>
    <w:p w14:paraId="5E4D950D">
      <w:pPr>
        <w:pStyle w:val="3"/>
        <w:spacing w:before="0" w:after="0" w:line="480" w:lineRule="auto"/>
        <w:rPr>
          <w:rFonts w:hint="eastAsia" w:ascii="宋体" w:hAnsi="宋体" w:eastAsia="宋体" w:cs="宋体"/>
          <w:color w:val="auto"/>
          <w:sz w:val="28"/>
          <w:szCs w:val="28"/>
        </w:rPr>
      </w:pPr>
    </w:p>
    <w:p w14:paraId="3BBFC4D9">
      <w:pPr>
        <w:pStyle w:val="3"/>
        <w:spacing w:before="0" w:after="0" w:line="480" w:lineRule="auto"/>
        <w:rPr>
          <w:rFonts w:hint="eastAsia" w:ascii="宋体" w:hAnsi="宋体" w:eastAsia="宋体" w:cs="宋体"/>
          <w:color w:val="auto"/>
          <w:sz w:val="28"/>
          <w:szCs w:val="28"/>
        </w:rPr>
      </w:pPr>
    </w:p>
    <w:p w14:paraId="192D28BC">
      <w:pPr>
        <w:pStyle w:val="3"/>
        <w:spacing w:before="0" w:after="0" w:line="480" w:lineRule="auto"/>
        <w:rPr>
          <w:rFonts w:hint="eastAsia" w:ascii="宋体" w:hAnsi="宋体" w:eastAsia="宋体" w:cs="宋体"/>
          <w:color w:val="auto"/>
          <w:szCs w:val="24"/>
        </w:rPr>
      </w:pPr>
      <w:r>
        <w:rPr>
          <w:rFonts w:hint="eastAsia" w:ascii="宋体" w:hAnsi="宋体" w:eastAsia="宋体" w:cs="宋体"/>
          <w:color w:val="auto"/>
          <w:sz w:val="28"/>
          <w:szCs w:val="28"/>
        </w:rPr>
        <w:t xml:space="preserve">结论与建议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（表九）</w:t>
      </w:r>
    </w:p>
    <w:tbl>
      <w:tblPr>
        <w:tblStyle w:val="19"/>
        <w:tblW w:w="10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14:paraId="4EDA8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57556EDD">
            <w:pPr>
              <w:spacing w:line="360" w:lineRule="auto"/>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一、结论</w:t>
            </w:r>
          </w:p>
          <w:p w14:paraId="14FADE9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安居区德润废旧物质经营中心“金属材料初加工项目”</w:t>
            </w:r>
            <w:r>
              <w:rPr>
                <w:rFonts w:hint="eastAsia" w:ascii="宋体" w:hAnsi="宋体" w:eastAsia="宋体" w:cs="宋体"/>
                <w:color w:val="auto"/>
                <w:sz w:val="24"/>
                <w:szCs w:val="24"/>
              </w:rPr>
              <w:t>位于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lang w:val="en-US" w:eastAsia="zh-CN"/>
              </w:rPr>
              <w:t>，项目系租用四川省维斯泰汽车零部件有限公司已建标准厂房</w:t>
            </w:r>
            <w:r>
              <w:rPr>
                <w:rFonts w:hint="eastAsia" w:ascii="宋体" w:hAnsi="宋体" w:eastAsia="宋体" w:cs="宋体"/>
                <w:color w:val="auto"/>
                <w:sz w:val="24"/>
                <w:szCs w:val="24"/>
              </w:rPr>
              <w:t>，用于</w:t>
            </w:r>
            <w:r>
              <w:rPr>
                <w:rFonts w:hint="eastAsia" w:ascii="宋体" w:hAnsi="宋体" w:eastAsia="宋体" w:cs="宋体"/>
                <w:color w:val="auto"/>
                <w:sz w:val="24"/>
                <w:szCs w:val="24"/>
                <w:lang w:eastAsia="zh-CN"/>
              </w:rPr>
              <w:t>加工破碎废钢材</w:t>
            </w:r>
            <w:r>
              <w:rPr>
                <w:rFonts w:hint="eastAsia" w:ascii="宋体" w:hAnsi="宋体" w:eastAsia="宋体" w:cs="宋体"/>
                <w:color w:val="auto"/>
                <w:sz w:val="24"/>
                <w:szCs w:val="24"/>
              </w:rPr>
              <w:t>，项目建成后，将达到</w:t>
            </w:r>
            <w:r>
              <w:rPr>
                <w:rFonts w:hint="eastAsia" w:ascii="宋体" w:hAnsi="宋体" w:eastAsia="宋体" w:cs="宋体"/>
                <w:color w:val="auto"/>
                <w:sz w:val="24"/>
                <w:szCs w:val="24"/>
                <w:lang w:eastAsia="zh-CN"/>
              </w:rPr>
              <w:t>年加工破碎废钢材</w:t>
            </w:r>
            <w:r>
              <w:rPr>
                <w:rFonts w:hint="eastAsia" w:ascii="宋体" w:hAnsi="宋体" w:eastAsia="宋体" w:cs="宋体"/>
                <w:color w:val="auto"/>
                <w:sz w:val="24"/>
                <w:szCs w:val="24"/>
                <w:lang w:val="en-US" w:eastAsia="zh-CN"/>
              </w:rPr>
              <w:t>50000吨</w:t>
            </w:r>
            <w:r>
              <w:rPr>
                <w:rFonts w:hint="eastAsia" w:ascii="宋体" w:hAnsi="宋体" w:eastAsia="宋体" w:cs="宋体"/>
                <w:color w:val="auto"/>
                <w:sz w:val="24"/>
                <w:szCs w:val="24"/>
              </w:rPr>
              <w:t>的生产能力。项目总投资</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万元，环保投资</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万元，占总投资的</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w:t>
            </w:r>
          </w:p>
          <w:p w14:paraId="02EC16D9">
            <w:pPr>
              <w:spacing w:line="360" w:lineRule="auto"/>
              <w:ind w:firstLine="480"/>
              <w:rPr>
                <w:rFonts w:hint="eastAsia" w:ascii="宋体" w:hAnsi="宋体" w:eastAsia="宋体" w:cs="宋体"/>
                <w:color w:val="auto"/>
                <w:sz w:val="24"/>
                <w:szCs w:val="24"/>
              </w:rPr>
            </w:pPr>
            <w:r>
              <w:rPr>
                <w:rFonts w:hint="eastAsia" w:ascii="宋体" w:hAnsi="宋体" w:eastAsia="宋体" w:cs="宋体"/>
                <w:b/>
                <w:bCs/>
                <w:color w:val="auto"/>
                <w:sz w:val="24"/>
                <w:szCs w:val="24"/>
              </w:rPr>
              <w:t>1、产业政策符合性</w:t>
            </w:r>
          </w:p>
          <w:p w14:paraId="706EDF5B">
            <w:pPr>
              <w:autoSpaceDE w:val="0"/>
              <w:autoSpaceDN w:val="0"/>
              <w:adjustRightInd w:val="0"/>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本项目为</w:t>
            </w:r>
            <w:r>
              <w:rPr>
                <w:rFonts w:hint="eastAsia" w:ascii="宋体" w:hAnsi="宋体" w:eastAsia="宋体" w:cs="宋体"/>
                <w:color w:val="auto"/>
                <w:sz w:val="24"/>
                <w:szCs w:val="24"/>
                <w:lang w:eastAsia="zh-CN"/>
              </w:rPr>
              <w:t>废钢材破碎</w:t>
            </w:r>
            <w:r>
              <w:rPr>
                <w:rFonts w:hint="eastAsia" w:ascii="宋体" w:hAnsi="宋体" w:eastAsia="宋体" w:cs="宋体"/>
                <w:color w:val="auto"/>
                <w:sz w:val="24"/>
                <w:szCs w:val="24"/>
              </w:rPr>
              <w:t>加工项目，主要是将收购回来的</w:t>
            </w:r>
            <w:r>
              <w:rPr>
                <w:rFonts w:hint="eastAsia" w:ascii="宋体" w:hAnsi="宋体" w:eastAsia="宋体" w:cs="宋体"/>
                <w:color w:val="auto"/>
                <w:sz w:val="24"/>
                <w:szCs w:val="24"/>
                <w:lang w:eastAsia="zh-CN"/>
              </w:rPr>
              <w:t>废钢材</w:t>
            </w:r>
            <w:r>
              <w:rPr>
                <w:rFonts w:hint="eastAsia" w:ascii="宋体" w:hAnsi="宋体" w:eastAsia="宋体" w:cs="宋体"/>
                <w:color w:val="auto"/>
                <w:sz w:val="24"/>
                <w:szCs w:val="24"/>
              </w:rPr>
              <w:t xml:space="preserve">进行简单加工（分拣除杂、破碎等），最终得到用于炼钢的炉料。该项目本身不涉及废电子电器产品、废电池、废汽车、废电机、废五金等的前端拆解工序，也不涉及后端的钢铁冶炼。因此，本项目属于中华人民共和国国家发展和改革委员会令第21号《产业结构调整指导目录（2011年本）修正》第一类鼓励类三十八、环境保护与资源节约综合利用第5条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区域性废旧汽车、废旧电器电子产品、废旧船舶、</w:t>
            </w:r>
            <w:r>
              <w:rPr>
                <w:rFonts w:hint="eastAsia" w:ascii="宋体" w:hAnsi="宋体" w:eastAsia="宋体" w:cs="宋体"/>
                <w:color w:val="auto"/>
                <w:sz w:val="24"/>
                <w:szCs w:val="24"/>
                <w:lang w:eastAsia="zh-CN"/>
              </w:rPr>
              <w:t>废钢材</w:t>
            </w:r>
            <w:r>
              <w:rPr>
                <w:rFonts w:hint="eastAsia" w:ascii="宋体" w:hAnsi="宋体" w:eastAsia="宋体" w:cs="宋体"/>
                <w:color w:val="auto"/>
                <w:sz w:val="24"/>
                <w:szCs w:val="24"/>
              </w:rPr>
              <w:t>、废旧木材等资源循环利用基地建设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，属于鼓励类产业。另外，项目采用的生产设备无淘汰类。项目经</w:t>
            </w:r>
            <w:r>
              <w:rPr>
                <w:rFonts w:hint="eastAsia" w:ascii="宋体" w:hAnsi="宋体" w:eastAsia="宋体" w:cs="宋体"/>
                <w:color w:val="auto"/>
                <w:sz w:val="24"/>
                <w:szCs w:val="24"/>
                <w:lang w:eastAsia="zh-CN"/>
              </w:rPr>
              <w:t>安居区</w:t>
            </w:r>
            <w:r>
              <w:rPr>
                <w:rFonts w:hint="eastAsia" w:ascii="宋体" w:hAnsi="宋体" w:eastAsia="宋体" w:cs="宋体"/>
                <w:color w:val="auto"/>
                <w:sz w:val="24"/>
                <w:szCs w:val="24"/>
              </w:rPr>
              <w:t>发展和改革局以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备案号：</w:t>
            </w:r>
            <w:r>
              <w:rPr>
                <w:rFonts w:hint="eastAsia" w:ascii="宋体" w:hAnsi="宋体" w:eastAsia="宋体" w:cs="宋体"/>
                <w:color w:val="auto"/>
                <w:sz w:val="24"/>
                <w:szCs w:val="24"/>
                <w:lang w:eastAsia="zh-CN"/>
              </w:rPr>
              <w:t>川投资备【2018-510904-42-03-257484】FGQB-0069号”</w:t>
            </w:r>
            <w:r>
              <w:rPr>
                <w:rFonts w:hint="eastAsia" w:ascii="宋体" w:hAnsi="宋体" w:eastAsia="宋体" w:cs="宋体"/>
                <w:color w:val="auto"/>
                <w:sz w:val="24"/>
                <w:szCs w:val="24"/>
              </w:rPr>
              <w:t>审核备案，符合国家当前产业政策。</w:t>
            </w:r>
          </w:p>
          <w:p w14:paraId="78F914E6">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规划符合性</w:t>
            </w:r>
          </w:p>
          <w:p w14:paraId="7E751933">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2.1、用地规划符合性</w:t>
            </w:r>
          </w:p>
          <w:p w14:paraId="4AB81BC2">
            <w:pPr>
              <w:numPr>
                <w:ilvl w:val="0"/>
                <w:numId w:val="0"/>
              </w:numPr>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本项目位于</w:t>
            </w:r>
            <w:r>
              <w:rPr>
                <w:rFonts w:hint="eastAsia" w:ascii="宋体" w:hAnsi="宋体" w:eastAsia="宋体" w:cs="宋体"/>
                <w:b w:val="0"/>
                <w:bCs w:val="0"/>
                <w:color w:val="auto"/>
                <w:sz w:val="24"/>
                <w:lang w:eastAsia="zh-CN"/>
              </w:rPr>
              <w:t>遂宁市安居区化工工业园四川维斯泰汽车零部件有限公司内</w:t>
            </w:r>
            <w:r>
              <w:rPr>
                <w:rFonts w:hint="eastAsia" w:ascii="宋体" w:hAnsi="宋体" w:eastAsia="宋体" w:cs="宋体"/>
                <w:b w:val="0"/>
                <w:bCs w:val="0"/>
                <w:color w:val="auto"/>
                <w:sz w:val="24"/>
                <w:szCs w:val="24"/>
                <w:lang w:val="en-US" w:eastAsia="zh-CN"/>
              </w:rPr>
              <w:t>，根据遂宁市安居区分区规划（2010-2030）可知项目地规划用途为“工业用地”，本项目为国民经济行业分类里C4210、金属废料和碎屑加工处理，属于机械加工项目，符合遂宁市安居区分区规划（2010-2030）中的用地性质规划。</w:t>
            </w:r>
          </w:p>
          <w:p w14:paraId="0B3A4597">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w:t>
            </w:r>
            <w:r>
              <w:rPr>
                <w:rFonts w:hint="eastAsia" w:ascii="宋体" w:hAnsi="宋体" w:cs="宋体"/>
                <w:b/>
                <w:bCs/>
                <w:color w:val="auto"/>
                <w:sz w:val="24"/>
                <w:szCs w:val="24"/>
                <w:lang w:val="en-US" w:eastAsia="zh-CN"/>
              </w:rPr>
              <w:t>.2</w:t>
            </w:r>
            <w:r>
              <w:rPr>
                <w:rFonts w:hint="eastAsia" w:ascii="宋体" w:hAnsi="宋体" w:eastAsia="宋体" w:cs="宋体"/>
                <w:b/>
                <w:bCs/>
                <w:color w:val="auto"/>
                <w:sz w:val="24"/>
                <w:szCs w:val="24"/>
                <w:lang w:val="en-US" w:eastAsia="zh-CN"/>
              </w:rPr>
              <w:t>、项目与《遂宁市安居区化工工业园规划环境影响报告书》环评符合性分析</w:t>
            </w:r>
          </w:p>
          <w:p w14:paraId="0E1EBD7A">
            <w:pPr>
              <w:numPr>
                <w:ilvl w:val="0"/>
                <w:numId w:val="0"/>
              </w:num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四川省环境保护科学研究院已编制《遂宁市安居区化工工业园规划环境影响报告书》，并经四川省环境保护厅（局）以川环建函【2008】941号文批复。 遂宁市安居区化工工业园简介：为推动安居区工业发展，解决第二产业在国民经济中所占的比重低、工业基础薄弱问题，安居区政府于2007年9月召开的政府工作常务会议中，将工业发展的推进列为重要内容进行讨论并形成会议纪要（区人民政府二届七次常务会议纪要），确定“设立安居区化工工业园（即龙眼井化工工业园），并要求相关部门启动化工工业园的前期工作”。2008年4月，重庆大学城市规划与设计研究院编制完成了“遂宁市安居区化工工业园控制性详细规划”，确定的规划区位于安居城区东南部，西靠琼江，北到遂内高速公路连接线，东部边缘有遂内高速公路斜穿基地，规划总用地面积5.75km</w:t>
            </w:r>
            <w:r>
              <w:rPr>
                <w:rFonts w:hint="eastAsia" w:ascii="宋体" w:hAnsi="宋体" w:eastAsia="宋体" w:cs="宋体"/>
                <w:b w:val="0"/>
                <w:bCs w:val="0"/>
                <w:color w:val="auto"/>
                <w:sz w:val="24"/>
                <w:szCs w:val="24"/>
                <w:vertAlign w:val="superscript"/>
                <w:lang w:val="en-US" w:eastAsia="zh-CN"/>
              </w:rPr>
              <w:t>2</w:t>
            </w:r>
            <w:r>
              <w:rPr>
                <w:rFonts w:hint="eastAsia" w:ascii="宋体" w:hAnsi="宋体" w:eastAsia="宋体" w:cs="宋体"/>
                <w:b w:val="0"/>
                <w:bCs w:val="0"/>
                <w:color w:val="auto"/>
                <w:sz w:val="24"/>
                <w:szCs w:val="24"/>
                <w:lang w:val="en-US" w:eastAsia="zh-CN"/>
              </w:rPr>
              <w:t>。遂宁市安居区化工工业园规划定位为：以大中型骨干化工企业为龙头，以发展天然气化工、盐化工及各类精细化工下游产品为主的化工工业园。</w:t>
            </w:r>
            <w:r>
              <w:rPr>
                <w:rFonts w:hint="eastAsia" w:ascii="宋体" w:hAnsi="宋体" w:eastAsia="宋体" w:cs="宋体"/>
                <w:b w:val="0"/>
                <w:bCs w:val="0"/>
                <w:color w:val="auto"/>
                <w:sz w:val="24"/>
                <w:szCs w:val="24"/>
              </w:rPr>
              <w:t>因此，本项目作为机械加工项目入驻该园区，符合遂宁市安居区化工工业园规划。</w:t>
            </w:r>
          </w:p>
          <w:p w14:paraId="5A908F90">
            <w:pPr>
              <w:pStyle w:val="5"/>
              <w:adjustRightInd/>
              <w:spacing w:before="0" w:after="156" w:afterLines="50" w:line="500" w:lineRule="exact"/>
              <w:ind w:firstLine="482"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2.3、</w:t>
            </w:r>
            <w:r>
              <w:rPr>
                <w:rFonts w:hint="eastAsia" w:ascii="宋体" w:hAnsi="宋体" w:eastAsia="宋体" w:cs="宋体"/>
                <w:color w:val="auto"/>
                <w:sz w:val="24"/>
                <w:szCs w:val="24"/>
              </w:rPr>
              <w:t>项目与琼江翘嘴红鲌省级水产种植资源保护区的相容性</w:t>
            </w:r>
          </w:p>
          <w:p w14:paraId="6A1925A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本项目的建设不涉及围湖造田、围海造地以及围填海工程；厂区内食堂废水经隔油池处理后与其余生活污水进入经</w:t>
            </w:r>
            <w:r>
              <w:rPr>
                <w:rFonts w:hint="eastAsia" w:ascii="宋体" w:hAnsi="宋体" w:eastAsia="宋体" w:cs="宋体"/>
                <w:color w:val="auto"/>
                <w:sz w:val="24"/>
                <w:szCs w:val="24"/>
                <w:lang w:eastAsia="zh-CN"/>
              </w:rPr>
              <w:t>化粪池</w:t>
            </w:r>
            <w:r>
              <w:rPr>
                <w:rFonts w:hint="eastAsia" w:ascii="宋体" w:hAnsi="宋体" w:eastAsia="宋体" w:cs="宋体"/>
                <w:color w:val="auto"/>
                <w:sz w:val="24"/>
                <w:szCs w:val="24"/>
              </w:rPr>
              <w:t>处理，达到三级标准后排放至园区污水管网；其生产废水先经厂区内污水处理站处理，达到三级标准后排放至园区污水管网，经龙眼井污水处理厂处理达到《城镇污水处理厂污染物排放标准》（GB18918-2002）中一级A标准排入琼江。</w:t>
            </w:r>
          </w:p>
          <w:p w14:paraId="480A980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项目依托的龙眼井污水处理厂尾水排口位于琼江翘嘴红鲌省级水产种植资源保护区实验区内。2008年11月，四川省环保厅以川环建[2008]941号文对四川省环境保护科学研究院编制的《遂宁市安居区化工工业园规划环境影响报告书》予以批复，其中明确规划建设园区污水处理厂（龙眼井污水处理厂），规模约1.6万m</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/d，用以处理入园项目的生产废水和生活污水。因此，龙眼井污水处理厂排口设立时间在琼江翘嘴红鲌省级水产种植资源保护区设立之前，不属于新建排污口。2010年12月，四川省环保厅以川环审批[2010]203</w:t>
            </w:r>
            <w:r>
              <w:rPr>
                <w:rFonts w:hint="eastAsia" w:ascii="宋体" w:hAnsi="宋体" w:eastAsia="宋体" w:cs="宋体"/>
                <w:color w:val="auto"/>
                <w:sz w:val="24"/>
                <w:szCs w:val="24"/>
                <w:lang w:eastAsia="zh-CN"/>
              </w:rPr>
              <w:t>号</w:t>
            </w:r>
            <w:r>
              <w:rPr>
                <w:rFonts w:hint="eastAsia" w:ascii="宋体" w:hAnsi="宋体" w:eastAsia="宋体" w:cs="宋体"/>
                <w:color w:val="auto"/>
                <w:sz w:val="24"/>
                <w:szCs w:val="24"/>
              </w:rPr>
              <w:t>文对龙眼井污水处理厂的环境影响报告予以批复。</w:t>
            </w:r>
          </w:p>
          <w:p w14:paraId="4F3CD113">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2.4、</w:t>
            </w:r>
            <w:r>
              <w:rPr>
                <w:rFonts w:hint="eastAsia" w:ascii="宋体" w:hAnsi="宋体" w:eastAsia="宋体" w:cs="宋体"/>
                <w:b/>
                <w:bCs/>
                <w:color w:val="auto"/>
                <w:sz w:val="24"/>
                <w:szCs w:val="24"/>
              </w:rPr>
              <w:t>本项目三线一单情况分析：</w:t>
            </w:r>
          </w:p>
          <w:p w14:paraId="51529BD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与生态保护红线符合性分析根据《四川省生态保护红线分布图》，本项目位于</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rPr>
              <w:t>，不在生态红线范围内。</w:t>
            </w:r>
          </w:p>
          <w:p w14:paraId="35509BFE">
            <w:pPr>
              <w:pStyle w:val="59"/>
              <w:numPr>
                <w:ilvl w:val="0"/>
                <w:numId w:val="0"/>
              </w:numPr>
              <w:tabs>
                <w:tab w:val="left" w:pos="1295"/>
              </w:tabs>
              <w:spacing w:before="5" w:after="0" w:line="360" w:lineRule="auto"/>
              <w:ind w:right="0" w:righ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环境质量底线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符合性分析</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四川</w:t>
            </w:r>
            <w:r>
              <w:rPr>
                <w:rFonts w:hint="eastAsia" w:ascii="宋体" w:hAnsi="宋体" w:eastAsia="宋体" w:cs="宋体"/>
                <w:color w:val="auto"/>
                <w:sz w:val="24"/>
                <w:szCs w:val="24"/>
                <w:lang w:eastAsia="zh-CN"/>
              </w:rPr>
              <w:t>衡测监测股份</w:t>
            </w:r>
            <w:r>
              <w:rPr>
                <w:rFonts w:hint="eastAsia" w:ascii="宋体" w:hAnsi="宋体" w:eastAsia="宋体" w:cs="宋体"/>
                <w:color w:val="auto"/>
                <w:sz w:val="24"/>
                <w:szCs w:val="24"/>
              </w:rPr>
              <w:t>有限公司于</w:t>
            </w:r>
            <w:r>
              <w:rPr>
                <w:rFonts w:hint="eastAsia" w:ascii="宋体" w:hAnsi="宋体" w:eastAsia="宋体" w:cs="宋体"/>
                <w:color w:val="auto"/>
                <w:sz w:val="24"/>
                <w:szCs w:val="24"/>
                <w:lang w:val="en-US" w:eastAsia="zh-CN"/>
              </w:rPr>
              <w:t>2018</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rPr>
              <w:t>日对项目所在地区进行的环境质量现状监测结果表明，项目区环境质量较好，不存在环境质量恶化的情况。</w:t>
            </w:r>
          </w:p>
          <w:p w14:paraId="6D2ED223">
            <w:pPr>
              <w:pStyle w:val="59"/>
              <w:numPr>
                <w:ilvl w:val="0"/>
                <w:numId w:val="0"/>
              </w:numPr>
              <w:tabs>
                <w:tab w:val="left" w:pos="1295"/>
              </w:tabs>
              <w:spacing w:before="5" w:after="0" w:line="360" w:lineRule="auto"/>
              <w:ind w:right="0" w:righ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资源利用上线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符合性分析本项目属于金属废料和碎屑加工处理项目，所用土地为工业用地，由于项目生产厂房用地属租用，因此未有新征用地。施工期涉及的水、电、原材料等材料均取自当地，不存在项目区资源过度使用的情况。</w:t>
            </w:r>
          </w:p>
          <w:p w14:paraId="1CD5D2D5">
            <w:pPr>
              <w:pStyle w:val="59"/>
              <w:numPr>
                <w:ilvl w:val="0"/>
                <w:numId w:val="0"/>
              </w:numPr>
              <w:tabs>
                <w:tab w:val="left" w:pos="1295"/>
              </w:tabs>
              <w:spacing w:before="0" w:after="0" w:line="360" w:lineRule="auto"/>
              <w:ind w:right="0" w:righ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环境准入负面清单</w:t>
            </w:r>
            <w:r>
              <w:rPr>
                <w:rFonts w:hint="eastAsia" w:cs="宋体"/>
                <w:color w:val="auto"/>
                <w:sz w:val="24"/>
                <w:szCs w:val="24"/>
                <w:lang w:eastAsia="zh-CN"/>
              </w:rPr>
              <w:t>：</w:t>
            </w:r>
            <w:r>
              <w:rPr>
                <w:rFonts w:hint="eastAsia" w:ascii="宋体" w:hAnsi="宋体" w:eastAsia="宋体" w:cs="宋体"/>
                <w:color w:val="auto"/>
                <w:sz w:val="24"/>
                <w:szCs w:val="24"/>
              </w:rPr>
              <w:t>本项目属于 C4210 金属废料和碎屑加工处理，</w:t>
            </w:r>
            <w:r>
              <w:rPr>
                <w:rFonts w:hint="eastAsia" w:ascii="宋体" w:hAnsi="宋体" w:eastAsia="宋体" w:cs="宋体"/>
                <w:color w:val="auto"/>
                <w:sz w:val="24"/>
                <w:szCs w:val="24"/>
                <w:lang w:eastAsia="zh-CN"/>
              </w:rPr>
              <w:t>项目</w:t>
            </w:r>
            <w:r>
              <w:rPr>
                <w:rFonts w:hint="eastAsia" w:ascii="宋体" w:hAnsi="宋体" w:eastAsia="宋体" w:cs="宋体"/>
                <w:color w:val="auto"/>
                <w:sz w:val="24"/>
                <w:szCs w:val="24"/>
              </w:rPr>
              <w:t>属于《产业结构调整目录（2011年本）（修正）》中的鼓励类，第三十八项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环境保护与资源节约综合利用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区域性废钢铁资源循环利用基地建设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。该行业不属于当地环境准入负面清单行业内容。</w:t>
            </w:r>
          </w:p>
          <w:p w14:paraId="0371E8A1">
            <w:pPr>
              <w:pStyle w:val="59"/>
              <w:numPr>
                <w:ilvl w:val="0"/>
                <w:numId w:val="0"/>
              </w:numPr>
              <w:tabs>
                <w:tab w:val="left" w:pos="1295"/>
              </w:tabs>
              <w:spacing w:before="0" w:after="0" w:line="360" w:lineRule="auto"/>
              <w:ind w:right="0" w:rightChars="0" w:firstLine="482" w:firstLineChars="200"/>
              <w:jc w:val="left"/>
              <w:rPr>
                <w:rFonts w:hint="eastAsia" w:ascii="宋体" w:hAnsi="宋体" w:eastAsia="宋体" w:cs="宋体"/>
                <w:b/>
                <w:bCs/>
                <w:color w:val="auto"/>
                <w:sz w:val="24"/>
                <w:szCs w:val="24"/>
              </w:rPr>
            </w:pPr>
            <w:r>
              <w:rPr>
                <w:rFonts w:hint="eastAsia" w:cs="宋体"/>
                <w:b/>
                <w:bCs/>
                <w:color w:val="auto"/>
                <w:sz w:val="24"/>
                <w:szCs w:val="24"/>
                <w:lang w:val="en-US" w:eastAsia="zh-CN"/>
              </w:rPr>
              <w:t>3、</w:t>
            </w:r>
            <w:r>
              <w:rPr>
                <w:rFonts w:hint="eastAsia" w:ascii="宋体" w:hAnsi="宋体" w:eastAsia="宋体" w:cs="宋体"/>
                <w:b/>
                <w:bCs/>
                <w:color w:val="auto"/>
                <w:sz w:val="24"/>
                <w:szCs w:val="24"/>
              </w:rPr>
              <w:t>选址合理性及外环境相容性</w:t>
            </w:r>
          </w:p>
          <w:p w14:paraId="346FC7A8">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1、用地合理性分析</w:t>
            </w:r>
          </w:p>
          <w:p w14:paraId="5A584E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根据遂宁市安居区人民政府出具的遂安府函[2013] 56号文件《关于调整遂宁市安居区工业集中发展区规划区域的通知》：本项目属于遂宁市安居区人民政府调规后的</w:t>
            </w:r>
            <w:r>
              <w:rPr>
                <w:rFonts w:hint="eastAsia" w:ascii="宋体" w:hAnsi="宋体" w:cs="宋体"/>
                <w:color w:val="auto"/>
                <w:sz w:val="24"/>
                <w:szCs w:val="24"/>
                <w:lang w:eastAsia="zh-CN"/>
              </w:rPr>
              <w:t>遂宁市安居区化工工业园四川维斯泰汽车零部件有限公司内</w:t>
            </w:r>
            <w:r>
              <w:rPr>
                <w:rFonts w:hint="eastAsia" w:ascii="宋体" w:hAnsi="宋体" w:eastAsia="宋体" w:cs="宋体"/>
                <w:color w:val="auto"/>
                <w:sz w:val="24"/>
                <w:szCs w:val="24"/>
              </w:rPr>
              <w:t>内。遂宁市安居区工业集中发展区主要发展汽摩机械、天然气化工、服装纺织、生物食品等产业，本项目作为</w:t>
            </w:r>
            <w:r>
              <w:rPr>
                <w:rFonts w:hint="eastAsia" w:ascii="宋体" w:hAnsi="宋体" w:eastAsia="宋体" w:cs="宋体"/>
                <w:color w:val="auto"/>
                <w:sz w:val="24"/>
                <w:szCs w:val="24"/>
                <w:lang w:eastAsia="zh-CN"/>
              </w:rPr>
              <w:t>机械加工类</w:t>
            </w:r>
            <w:r>
              <w:rPr>
                <w:rFonts w:hint="eastAsia" w:ascii="宋体" w:hAnsi="宋体" w:eastAsia="宋体" w:cs="宋体"/>
                <w:color w:val="auto"/>
                <w:sz w:val="24"/>
                <w:szCs w:val="24"/>
              </w:rPr>
              <w:t>项目入驻该园区，符合遂宁市安居区工业园区发展总体规划。</w:t>
            </w:r>
          </w:p>
          <w:p w14:paraId="5AF61660">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2、外环境关系及相容性分析</w:t>
            </w:r>
          </w:p>
          <w:p w14:paraId="7B84A35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根据现场踏勘，本项目位于遂宁市安居区人民政府调规后的遂宁市安居区工业集中发展区汽配产业园内。项目外环境关系为：项目北侧紧邻</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家企业（万吉科技，主要为生产线塑产品），西侧为紧邻园区道路；西侧900m处为琼江，属于琼江翘嘴红鲌省级水产种植资源保护区实验区。评价范围内无自然保护区、风景名胜区、文物保护单位等。</w:t>
            </w:r>
          </w:p>
          <w:p w14:paraId="0122CE0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目前除在项目北侧有一家企业外，周边500m范围内均为规划用地，为园区规划汽摩配件加工企业单位预留用地及机械加工企业单位。本项目</w:t>
            </w:r>
            <w:r>
              <w:rPr>
                <w:rFonts w:hint="eastAsia" w:ascii="宋体" w:hAnsi="宋体" w:eastAsia="宋体" w:cs="宋体"/>
                <w:color w:val="auto"/>
                <w:sz w:val="24"/>
                <w:szCs w:val="24"/>
                <w:lang w:eastAsia="zh-CN"/>
              </w:rPr>
              <w:t>无生产用水，</w:t>
            </w:r>
            <w:r>
              <w:rPr>
                <w:rFonts w:hint="eastAsia" w:ascii="宋体" w:hAnsi="宋体" w:eastAsia="宋体" w:cs="宋体"/>
                <w:color w:val="auto"/>
                <w:sz w:val="24"/>
                <w:szCs w:val="24"/>
              </w:rPr>
              <w:t>自建</w:t>
            </w:r>
            <w:r>
              <w:rPr>
                <w:rFonts w:hint="eastAsia" w:ascii="宋体" w:hAnsi="宋体" w:eastAsia="宋体" w:cs="宋体"/>
                <w:color w:val="auto"/>
                <w:sz w:val="24"/>
                <w:szCs w:val="24"/>
                <w:lang w:eastAsia="zh-CN"/>
              </w:rPr>
              <w:t>生活</w:t>
            </w:r>
            <w:r>
              <w:rPr>
                <w:rFonts w:hint="eastAsia" w:ascii="宋体" w:hAnsi="宋体" w:eastAsia="宋体" w:cs="宋体"/>
                <w:color w:val="auto"/>
                <w:sz w:val="24"/>
                <w:szCs w:val="24"/>
              </w:rPr>
              <w:t>污水处理设施处理</w:t>
            </w:r>
            <w:r>
              <w:rPr>
                <w:rFonts w:hint="eastAsia" w:ascii="宋体" w:hAnsi="宋体" w:eastAsia="宋体" w:cs="宋体"/>
                <w:color w:val="auto"/>
                <w:sz w:val="24"/>
                <w:szCs w:val="24"/>
                <w:lang w:eastAsia="zh-CN"/>
              </w:rPr>
              <w:t>生活</w:t>
            </w:r>
            <w:r>
              <w:rPr>
                <w:rFonts w:hint="eastAsia" w:ascii="宋体" w:hAnsi="宋体" w:eastAsia="宋体" w:cs="宋体"/>
                <w:color w:val="auto"/>
                <w:sz w:val="24"/>
                <w:szCs w:val="24"/>
              </w:rPr>
              <w:t>废水，处理后达到《污水综合排放标准》（GB8978-1996）中的三级排放标准后进入龙眼井污水处理厂处理达到《城镇污水处理厂污染物排放标准》（GB18918-2002）中一级A排放标准后进入琼江，对地表水环境影响较小；厂区设备噪声经减震衰减后，可实现厂界达标排放。</w:t>
            </w:r>
          </w:p>
          <w:p w14:paraId="6658FE3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综上所述，本项目在此建设与周边工业企业相容，外环境无明显制约因素，项目在此建设对周边环境不会造成明显影响。项目在此建设时合理的。</w:t>
            </w:r>
          </w:p>
          <w:p w14:paraId="75AB3142">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4、环境质量现状结论</w:t>
            </w:r>
          </w:p>
          <w:p w14:paraId="5B46F410">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（1）大气环境质量</w:t>
            </w:r>
          </w:p>
          <w:p w14:paraId="105455E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项目所在区域环境空气中SO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、NO</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TSP</w:t>
            </w:r>
            <w:r>
              <w:rPr>
                <w:rFonts w:hint="eastAsia" w:ascii="宋体" w:hAnsi="宋体" w:eastAsia="宋体" w:cs="宋体"/>
                <w:color w:val="auto"/>
                <w:sz w:val="24"/>
                <w:szCs w:val="24"/>
              </w:rPr>
              <w:t>标准指数均小于1.0，超标率为0，可以达到《环境空气质量标准》（GB3095-2012）二级标准。因此，项目所在地环境空气质量良好。</w:t>
            </w:r>
          </w:p>
          <w:p w14:paraId="74267A67">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（2）地表水环境质量</w:t>
            </w:r>
          </w:p>
          <w:p w14:paraId="591CBD0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评价河段各监测断面各监测项目均未出现超标，单项指数值均小于等于1，满足《地表水环境质量标准》（GB3838-2002）Ⅲ类水域标准。</w:t>
            </w:r>
          </w:p>
          <w:p w14:paraId="6474A8E0">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（3）声环境质量</w:t>
            </w:r>
          </w:p>
          <w:p w14:paraId="2D2F9B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本项目厂界噪声均能达到《工业企业厂界环境噪声排放标准》（GB12348-2008）3类标准，可以实现达标排放，项目所在地声环境质量良好。</w:t>
            </w:r>
          </w:p>
          <w:p w14:paraId="41CBE185">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5、污染治理措施的合理性和有效性</w:t>
            </w:r>
          </w:p>
          <w:p w14:paraId="2E0775D9">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（1）施工期</w:t>
            </w:r>
          </w:p>
          <w:p w14:paraId="31BC629B">
            <w:pPr>
              <w:spacing w:line="360" w:lineRule="auto"/>
              <w:ind w:firstLine="360" w:firstLineChars="15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本项目系租赁</w:t>
            </w:r>
            <w:r>
              <w:rPr>
                <w:rFonts w:hint="eastAsia" w:ascii="宋体" w:hAnsi="宋体" w:eastAsia="宋体" w:cs="宋体"/>
                <w:color w:val="auto"/>
                <w:sz w:val="24"/>
                <w:szCs w:val="24"/>
                <w:lang w:val="en-US" w:eastAsia="zh-CN"/>
              </w:rPr>
              <w:t>四川省维斯泰汽车零部件有限公司已建标准厂房</w:t>
            </w:r>
            <w:r>
              <w:rPr>
                <w:rFonts w:hint="eastAsia" w:ascii="宋体" w:hAnsi="宋体" w:eastAsia="宋体" w:cs="宋体"/>
                <w:color w:val="auto"/>
                <w:sz w:val="24"/>
                <w:szCs w:val="24"/>
              </w:rPr>
              <w:t>进行建设，不涉及基础开挖、土石方工程等，仅在本企业入驻时进行厂房隔断、设备安装和调试等。</w:t>
            </w:r>
            <w:r>
              <w:rPr>
                <w:rFonts w:hint="eastAsia" w:ascii="宋体" w:hAnsi="宋体" w:eastAsia="宋体" w:cs="宋体"/>
                <w:color w:val="auto"/>
                <w:sz w:val="24"/>
                <w:szCs w:val="24"/>
                <w:lang w:eastAsia="zh-CN"/>
              </w:rPr>
              <w:t>本项目为新建（补评）项目，项目施工期已建结束，通过对现场踏勘，施工期无遗留环境问题，施工期的各类污染物均已得到有效治理。</w:t>
            </w:r>
          </w:p>
          <w:p w14:paraId="73C4657D">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（2）营运期</w:t>
            </w:r>
          </w:p>
          <w:p w14:paraId="2ECB987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①大气污染物治理措施</w:t>
            </w:r>
          </w:p>
          <w:p w14:paraId="2CD11659">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本项目设置</w:t>
            </w:r>
            <w:r>
              <w:rPr>
                <w:rFonts w:hint="eastAsia" w:ascii="宋体" w:hAnsi="宋体" w:eastAsia="宋体" w:cs="宋体"/>
                <w:color w:val="auto"/>
                <w:sz w:val="24"/>
                <w:szCs w:val="24"/>
                <w:lang w:eastAsia="zh-CN"/>
              </w:rPr>
              <w:t>脉冲除尘器用于处理项目破碎产生的粉尘</w:t>
            </w:r>
            <w:r>
              <w:rPr>
                <w:rFonts w:hint="eastAsia" w:ascii="宋体" w:hAnsi="宋体" w:eastAsia="宋体" w:cs="宋体"/>
                <w:color w:val="auto"/>
                <w:sz w:val="24"/>
                <w:szCs w:val="24"/>
                <w:lang w:val="en-US" w:eastAsia="zh-CN"/>
              </w:rPr>
              <w:t>，处理后的粉尘经1根15m高排气筒达标排放；装卸扬尘及运输动力起扬尘通过加强管理规范员工操作可大大减低污染物的排放；食堂油烟采用油烟净化装置处理</w:t>
            </w:r>
            <w:r>
              <w:rPr>
                <w:rFonts w:hint="eastAsia" w:ascii="宋体" w:hAnsi="宋体" w:eastAsia="宋体" w:cs="宋体"/>
                <w:color w:val="auto"/>
                <w:sz w:val="24"/>
                <w:szCs w:val="24"/>
              </w:rPr>
              <w:t>。采取上述治理措施后，营运期大气污染物可实现达标排放，不会对区域大气环境造成影响。</w:t>
            </w:r>
          </w:p>
          <w:p w14:paraId="6E94B98D">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②水污染物治理措施</w:t>
            </w:r>
          </w:p>
          <w:p w14:paraId="49D35F36">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本项目排水采用雨、污分流制，</w:t>
            </w:r>
            <w:r>
              <w:rPr>
                <w:rFonts w:hint="eastAsia" w:ascii="宋体" w:hAnsi="宋体" w:eastAsia="宋体" w:cs="宋体"/>
                <w:color w:val="auto"/>
                <w:sz w:val="24"/>
                <w:szCs w:val="24"/>
                <w:lang w:eastAsia="zh-CN"/>
              </w:rPr>
              <w:t>生活</w:t>
            </w:r>
            <w:r>
              <w:rPr>
                <w:rFonts w:hint="eastAsia" w:ascii="宋体" w:hAnsi="宋体" w:eastAsia="宋体" w:cs="宋体"/>
                <w:color w:val="auto"/>
                <w:sz w:val="24"/>
                <w:szCs w:val="24"/>
              </w:rPr>
              <w:t>污水经</w:t>
            </w:r>
            <w:r>
              <w:rPr>
                <w:rFonts w:hint="eastAsia" w:ascii="宋体" w:hAnsi="宋体" w:eastAsia="宋体" w:cs="宋体"/>
                <w:color w:val="auto"/>
                <w:sz w:val="24"/>
                <w:szCs w:val="24"/>
                <w:lang w:eastAsia="zh-CN"/>
              </w:rPr>
              <w:t>化粪池、隔油池</w:t>
            </w:r>
            <w:r>
              <w:rPr>
                <w:rFonts w:hint="eastAsia" w:ascii="宋体" w:hAnsi="宋体" w:eastAsia="宋体" w:cs="宋体"/>
                <w:color w:val="auto"/>
                <w:sz w:val="24"/>
                <w:szCs w:val="24"/>
              </w:rPr>
              <w:t>处理达《污水综合排放标准》（GB8978-1996）三级标准后排入园区污水管网，经</w:t>
            </w:r>
            <w:r>
              <w:rPr>
                <w:rFonts w:hint="eastAsia" w:ascii="宋体" w:hAnsi="宋体" w:eastAsia="宋体" w:cs="宋体"/>
                <w:color w:val="auto"/>
                <w:sz w:val="24"/>
                <w:szCs w:val="24"/>
                <w:lang w:eastAsia="zh-CN"/>
              </w:rPr>
              <w:t>龙眼井污水处理厂</w:t>
            </w:r>
            <w:r>
              <w:rPr>
                <w:rFonts w:hint="eastAsia" w:ascii="宋体" w:hAnsi="宋体" w:eastAsia="宋体" w:cs="宋体"/>
                <w:color w:val="auto"/>
                <w:sz w:val="24"/>
                <w:szCs w:val="24"/>
              </w:rPr>
              <w:t>处理达《城镇污水处理厂污染物排放标准》（GB18918-2002）一级A标准后排至</w:t>
            </w:r>
            <w:r>
              <w:rPr>
                <w:rFonts w:hint="eastAsia" w:ascii="宋体" w:hAnsi="宋体" w:eastAsia="宋体" w:cs="宋体"/>
                <w:color w:val="auto"/>
                <w:sz w:val="24"/>
                <w:szCs w:val="24"/>
                <w:lang w:eastAsia="zh-CN"/>
              </w:rPr>
              <w:t>琼</w:t>
            </w:r>
            <w:r>
              <w:rPr>
                <w:rFonts w:hint="eastAsia" w:ascii="宋体" w:hAnsi="宋体" w:eastAsia="宋体" w:cs="宋体"/>
                <w:color w:val="auto"/>
                <w:sz w:val="24"/>
                <w:szCs w:val="24"/>
              </w:rPr>
              <w:t>江。</w:t>
            </w:r>
          </w:p>
          <w:p w14:paraId="2B09B699">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采取上述治理措施后，本项目外排废水可实现达标排放，不会对地表水环境造成影响。</w:t>
            </w:r>
          </w:p>
          <w:p w14:paraId="77C81F46">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③噪声治理措施</w:t>
            </w:r>
          </w:p>
          <w:p w14:paraId="3767CE86">
            <w:pPr>
              <w:spacing w:line="360" w:lineRule="auto"/>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本项目选用低噪声设备，各设备均布置在车间，利用墙体隔声，采取减振措施；定期进行调试和检修，维持设备运行在良好的状态下</w:t>
            </w:r>
            <w:r>
              <w:rPr>
                <w:rFonts w:hint="eastAsia" w:ascii="宋体" w:hAnsi="宋体" w:eastAsia="宋体" w:cs="宋体"/>
                <w:color w:val="auto"/>
                <w:sz w:val="24"/>
                <w:szCs w:val="24"/>
                <w:lang w:eastAsia="zh-CN"/>
              </w:rPr>
              <w:t>。</w:t>
            </w:r>
          </w:p>
          <w:p w14:paraId="0E4A881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采取上述治理措施后可实现噪声达标排放，治理措施有效。</w:t>
            </w:r>
          </w:p>
          <w:p w14:paraId="6A17A47C">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④固体废物治理措施</w:t>
            </w:r>
          </w:p>
          <w:p w14:paraId="0067C587">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本项目生活垃圾</w:t>
            </w:r>
            <w:r>
              <w:rPr>
                <w:rFonts w:hint="eastAsia" w:ascii="宋体" w:hAnsi="宋体" w:eastAsia="宋体" w:cs="宋体"/>
                <w:color w:val="auto"/>
                <w:sz w:val="24"/>
                <w:szCs w:val="24"/>
                <w:lang w:eastAsia="zh-CN"/>
              </w:rPr>
              <w:t>、废橡胶、废塑料、除尘器收尘灰</w:t>
            </w:r>
            <w:r>
              <w:rPr>
                <w:rFonts w:hint="eastAsia" w:ascii="宋体" w:hAnsi="宋体" w:eastAsia="宋体" w:cs="宋体"/>
                <w:color w:val="auto"/>
                <w:sz w:val="24"/>
                <w:szCs w:val="24"/>
              </w:rPr>
              <w:t>分类收集后存放于厂区内</w:t>
            </w:r>
            <w:r>
              <w:rPr>
                <w:rFonts w:hint="eastAsia" w:ascii="宋体" w:hAnsi="宋体" w:eastAsia="宋体" w:cs="宋体"/>
                <w:color w:val="auto"/>
                <w:sz w:val="24"/>
                <w:szCs w:val="24"/>
                <w:lang w:eastAsia="zh-CN"/>
              </w:rPr>
              <w:t>一般固废收集容器内</w:t>
            </w:r>
            <w:r>
              <w:rPr>
                <w:rFonts w:hint="eastAsia" w:ascii="宋体" w:hAnsi="宋体" w:eastAsia="宋体" w:cs="宋体"/>
                <w:color w:val="auto"/>
                <w:sz w:val="24"/>
                <w:szCs w:val="24"/>
              </w:rPr>
              <w:t>，交由环卫部门进行处理</w:t>
            </w:r>
            <w:r>
              <w:rPr>
                <w:rFonts w:hint="eastAsia" w:ascii="宋体" w:hAnsi="宋体" w:eastAsia="宋体" w:cs="宋体"/>
                <w:color w:val="auto"/>
                <w:sz w:val="24"/>
                <w:szCs w:val="24"/>
                <w:lang w:eastAsia="zh-CN"/>
              </w:rPr>
              <w:t>；隔油池废油脂交由有收运资质的单位处理；</w:t>
            </w:r>
            <w:r>
              <w:rPr>
                <w:rFonts w:hint="eastAsia" w:ascii="宋体" w:hAnsi="宋体" w:eastAsia="宋体" w:cs="宋体"/>
                <w:color w:val="auto"/>
                <w:sz w:val="24"/>
                <w:szCs w:val="24"/>
              </w:rPr>
              <w:t>营运期产生的废</w:t>
            </w:r>
            <w:r>
              <w:rPr>
                <w:rFonts w:hint="eastAsia" w:ascii="宋体" w:hAnsi="宋体" w:eastAsia="宋体" w:cs="宋体"/>
                <w:color w:val="auto"/>
                <w:sz w:val="24"/>
                <w:szCs w:val="24"/>
                <w:lang w:eastAsia="zh-CN"/>
              </w:rPr>
              <w:t>液压油、废含油抹布手套</w:t>
            </w:r>
            <w:r>
              <w:rPr>
                <w:rFonts w:hint="eastAsia" w:ascii="宋体" w:hAnsi="宋体" w:eastAsia="宋体" w:cs="宋体"/>
                <w:color w:val="auto"/>
                <w:sz w:val="24"/>
                <w:szCs w:val="24"/>
              </w:rPr>
              <w:t>收集后暂存于危废暂存间，交由有资质的单位进行处理</w:t>
            </w:r>
          </w:p>
          <w:p w14:paraId="12FADC6B">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综上所述，采取本环评提出的上述处置措施后，本项目产生的固体废物去向明确，可实现资源化或无害化处置，不会对环境造成二次污染采取以上治理措施后，各类固体废物处置得当，去向明确，可实现资源化利用或无害化处置，不会对环境造成二次污染。</w:t>
            </w:r>
          </w:p>
          <w:p w14:paraId="0331DEEB">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6、环境风险结论</w:t>
            </w:r>
          </w:p>
          <w:p w14:paraId="45B892F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本项目不构成重大危险源，在做好各项环境风险防范措施，建立环保机构，制定环境风险应急预案后，可将风险程度降至最低，达到可接受水平。</w:t>
            </w:r>
          </w:p>
          <w:p w14:paraId="3FBE35B2">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7、环境影响评价结论</w:t>
            </w:r>
          </w:p>
          <w:p w14:paraId="65AA2DF4">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本项目施工期和营运期提出的各项污染防治措施可行，采取本环评中提出的治理措施后，营运期废气、废水、噪声、固体废物可得到合理的处置，不会对环境造成影响。</w:t>
            </w:r>
          </w:p>
          <w:p w14:paraId="58BA4234">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8、建设项目环境可行性结论</w:t>
            </w:r>
          </w:p>
          <w:p w14:paraId="4670E8A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项目建设符合国家产业政策，符合</w:t>
            </w:r>
            <w:ins w:id="0" w:author="123" w:date="2018-06-13T16:07:41Z">
              <w:r>
                <w:rPr>
                  <w:rFonts w:hint="eastAsia" w:ascii="宋体" w:hAnsi="宋体" w:eastAsia="宋体" w:cs="宋体"/>
                  <w:color w:val="auto"/>
                  <w:sz w:val="24"/>
                  <w:szCs w:val="24"/>
                </w:rPr>
                <w:t>遂宁市安居区化工工业园</w:t>
              </w:r>
            </w:ins>
            <w:r>
              <w:rPr>
                <w:rFonts w:hint="eastAsia" w:ascii="宋体" w:hAnsi="宋体" w:eastAsia="宋体" w:cs="宋体"/>
                <w:color w:val="auto"/>
                <w:sz w:val="24"/>
                <w:szCs w:val="24"/>
              </w:rPr>
              <w:t>规划要求。项目选址合理，总图布置合理，满足清洁生产的要求。废水、废气、噪声、固体废物采取的污染防治措施技术可靠、经济可行。建设单位认真落实本报告中提出的各项污染防治措施和有关管理措施，保证环境保护措施的有效运行，可确保污染物稳定达标排放。从环保角度而言，本项目的建设是可行的。</w:t>
            </w:r>
          </w:p>
          <w:p w14:paraId="298F8D69">
            <w:pPr>
              <w:numPr>
                <w:ilvl w:val="0"/>
                <w:numId w:val="3"/>
              </w:numPr>
              <w:spacing w:line="360" w:lineRule="auto"/>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要求与建议</w:t>
            </w:r>
          </w:p>
          <w:p w14:paraId="0622DA5A">
            <w:pPr>
              <w:spacing w:line="360" w:lineRule="auto"/>
              <w:ind w:firstLine="0"/>
              <w:outlineLvl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1、项目在建设过程中应确保足够的环保资金，确保污染物治理措施落实到位，并定期对环保设施进行检修，保证其正常运转，若出现非正常情况，必须立即停止生产。</w:t>
            </w:r>
          </w:p>
          <w:p w14:paraId="24E349E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2、建设单位应认真贯彻执行国家和地方各项环保法规和方针政策，建立环保机构，制定一套完善的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环境管理手册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，落实环境管理规章制度，强化管理。</w:t>
            </w:r>
          </w:p>
          <w:p w14:paraId="4A1343FF">
            <w:pPr>
              <w:pStyle w:val="10"/>
              <w:spacing w:before="48"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、加强废气处理设备管理维护。</w:t>
            </w:r>
          </w:p>
          <w:p w14:paraId="5AC60C1A">
            <w:pPr>
              <w:pStyle w:val="10"/>
              <w:spacing w:before="48"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、严格执行项目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三同时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6C5D6C31">
            <w:pPr>
              <w:pStyle w:val="10"/>
              <w:spacing w:before="48"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、加强车间内的隔声处理，保证运营时噪声达标。</w:t>
            </w:r>
          </w:p>
          <w:p w14:paraId="5C6942B8">
            <w:pPr>
              <w:pStyle w:val="10"/>
              <w:spacing w:before="48"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、加强管理，健全各种生产环保规章制度，严格在岗人员操作管理，操作人员须 通过培训和定期考核，方可上岗，与此同时，加强设备、管道、各项治污措施的定期 检修和维护工作。</w:t>
            </w:r>
          </w:p>
          <w:p w14:paraId="041C80ED">
            <w:pPr>
              <w:pStyle w:val="10"/>
              <w:spacing w:before="48"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、该项目各项污染处理设施必须经当地环保部门验收合格后，建设单位方可正式投入生产。</w:t>
            </w:r>
          </w:p>
          <w:p w14:paraId="76D0C50D">
            <w:pPr>
              <w:pStyle w:val="10"/>
              <w:spacing w:before="109" w:line="360" w:lineRule="auto"/>
              <w:ind w:firstLine="210" w:firstLineChars="100"/>
              <w:rPr>
                <w:rFonts w:hint="eastAsia" w:ascii="宋体" w:hAnsi="宋体" w:eastAsia="宋体" w:cs="宋体"/>
                <w:color w:val="auto"/>
              </w:rPr>
            </w:pPr>
          </w:p>
          <w:p w14:paraId="356CEA25">
            <w:pPr>
              <w:spacing w:line="360" w:lineRule="auto"/>
              <w:rPr>
                <w:rFonts w:hint="eastAsia" w:ascii="宋体" w:hAnsi="宋体" w:eastAsia="宋体" w:cs="宋体"/>
                <w:color w:val="auto"/>
              </w:rPr>
            </w:pPr>
          </w:p>
          <w:p w14:paraId="4D31A0F4">
            <w:pPr>
              <w:spacing w:line="360" w:lineRule="auto"/>
              <w:rPr>
                <w:rFonts w:hint="eastAsia" w:ascii="宋体" w:hAnsi="宋体" w:eastAsia="宋体" w:cs="宋体"/>
                <w:color w:val="auto"/>
              </w:rPr>
            </w:pPr>
          </w:p>
          <w:p w14:paraId="538DE08D">
            <w:pPr>
              <w:pStyle w:val="3"/>
              <w:rPr>
                <w:rFonts w:hint="eastAsia" w:ascii="宋体" w:hAnsi="宋体" w:eastAsia="宋体" w:cs="宋体"/>
                <w:color w:val="auto"/>
              </w:rPr>
            </w:pPr>
          </w:p>
          <w:p w14:paraId="65809096">
            <w:pPr>
              <w:rPr>
                <w:rFonts w:hint="eastAsia" w:ascii="宋体" w:hAnsi="宋体" w:eastAsia="宋体" w:cs="宋体"/>
                <w:color w:val="auto"/>
              </w:rPr>
            </w:pPr>
          </w:p>
          <w:p w14:paraId="068E8F9F">
            <w:pPr>
              <w:pStyle w:val="3"/>
              <w:rPr>
                <w:rFonts w:hint="eastAsia" w:ascii="宋体" w:hAnsi="宋体" w:eastAsia="宋体" w:cs="宋体"/>
                <w:color w:val="auto"/>
              </w:rPr>
            </w:pPr>
          </w:p>
          <w:p w14:paraId="3005098E">
            <w:pPr>
              <w:rPr>
                <w:rFonts w:hint="eastAsia" w:ascii="宋体" w:hAnsi="宋体" w:eastAsia="宋体" w:cs="宋体"/>
                <w:color w:val="auto"/>
              </w:rPr>
            </w:pPr>
          </w:p>
          <w:p w14:paraId="70EBE32F">
            <w:pPr>
              <w:rPr>
                <w:rFonts w:hint="eastAsia" w:ascii="宋体" w:hAnsi="宋体" w:eastAsia="宋体" w:cs="宋体"/>
                <w:color w:val="auto"/>
              </w:rPr>
            </w:pPr>
          </w:p>
        </w:tc>
      </w:tr>
      <w:tr w14:paraId="7385B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4" w:type="dxa"/>
            <w:shd w:val="clear" w:color="auto" w:fill="auto"/>
          </w:tcPr>
          <w:p w14:paraId="346B9014">
            <w:pPr>
              <w:spacing w:line="360" w:lineRule="auto"/>
              <w:jc w:val="center"/>
              <w:rPr>
                <w:rFonts w:hint="eastAsia" w:ascii="宋体" w:hAnsi="宋体" w:eastAsia="宋体" w:cs="宋体"/>
                <w:color w:val="auto"/>
                <w:sz w:val="32"/>
                <w:szCs w:val="32"/>
              </w:rPr>
            </w:pPr>
          </w:p>
          <w:p w14:paraId="72C75C3B">
            <w:pPr>
              <w:spacing w:line="360" w:lineRule="auto"/>
              <w:jc w:val="center"/>
              <w:rPr>
                <w:rFonts w:hint="eastAsia" w:ascii="宋体" w:hAnsi="宋体" w:eastAsia="宋体" w:cs="宋体"/>
                <w:color w:val="auto"/>
                <w:sz w:val="32"/>
                <w:szCs w:val="32"/>
              </w:rPr>
            </w:pPr>
            <w:r>
              <w:rPr>
                <w:rFonts w:hint="eastAsia" w:ascii="宋体" w:hAnsi="宋体" w:eastAsia="宋体" w:cs="宋体"/>
                <w:color w:val="auto"/>
                <w:sz w:val="32"/>
                <w:szCs w:val="32"/>
              </w:rPr>
              <w:t>注 释</w:t>
            </w:r>
          </w:p>
          <w:p w14:paraId="2F59FF12">
            <w:pPr>
              <w:spacing w:line="360" w:lineRule="auto"/>
              <w:jc w:val="left"/>
              <w:rPr>
                <w:rFonts w:hint="eastAsia" w:ascii="宋体" w:hAnsi="宋体" w:eastAsia="宋体" w:cs="宋体"/>
                <w:b/>
                <w:color w:val="auto"/>
                <w:sz w:val="28"/>
                <w:szCs w:val="28"/>
              </w:rPr>
            </w:pPr>
          </w:p>
          <w:p w14:paraId="76FE081E">
            <w:pPr>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一、本报告表应附以下附图、附件：</w:t>
            </w:r>
          </w:p>
          <w:p w14:paraId="691DA9A1">
            <w:pPr>
              <w:spacing w:line="360" w:lineRule="auto"/>
              <w:ind w:firstLine="480"/>
              <w:jc w:val="left"/>
              <w:rPr>
                <w:rFonts w:hint="eastAsia" w:ascii="宋体" w:hAnsi="宋体" w:eastAsia="宋体" w:cs="宋体"/>
                <w:b/>
                <w:color w:val="auto"/>
                <w:sz w:val="24"/>
                <w:szCs w:val="24"/>
              </w:rPr>
            </w:pPr>
            <w:r>
              <w:rPr>
                <w:rFonts w:hint="eastAsia" w:ascii="宋体" w:hAnsi="宋体" w:eastAsia="宋体" w:cs="宋体"/>
                <w:b/>
                <w:color w:val="auto"/>
                <w:sz w:val="24"/>
                <w:szCs w:val="24"/>
              </w:rPr>
              <w:t>附图：</w:t>
            </w:r>
          </w:p>
          <w:p w14:paraId="67642E4F">
            <w:pPr>
              <w:spacing w:line="360" w:lineRule="auto"/>
              <w:ind w:firstLine="480"/>
              <w:jc w:val="left"/>
              <w:rPr>
                <w:rFonts w:hint="eastAsia" w:ascii="宋体" w:hAnsi="宋体" w:eastAsia="宋体" w:cs="宋体"/>
                <w:color w:val="auto"/>
                <w:sz w:val="24"/>
                <w:szCs w:val="24"/>
              </w:rPr>
            </w:pPr>
            <w:r>
              <w:rPr>
                <w:rFonts w:hint="eastAsia" w:ascii="宋体" w:hAnsi="宋体" w:eastAsia="宋体" w:cs="宋体"/>
                <w:color w:val="auto"/>
                <w:sz w:val="24"/>
                <w:szCs w:val="24"/>
              </w:rPr>
              <w:t>附图</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xml:space="preserve">  地理位置图</w:t>
            </w:r>
          </w:p>
          <w:p w14:paraId="70FDC17D">
            <w:pPr>
              <w:spacing w:line="360" w:lineRule="auto"/>
              <w:ind w:firstLine="480"/>
              <w:jc w:val="left"/>
              <w:rPr>
                <w:rFonts w:hint="eastAsia" w:ascii="宋体" w:hAnsi="宋体" w:eastAsia="宋体" w:cs="宋体"/>
                <w:color w:val="auto"/>
                <w:sz w:val="24"/>
                <w:szCs w:val="24"/>
              </w:rPr>
            </w:pPr>
            <w:r>
              <w:rPr>
                <w:rFonts w:hint="eastAsia" w:ascii="宋体" w:hAnsi="宋体" w:eastAsia="宋体" w:cs="宋体"/>
                <w:color w:val="auto"/>
                <w:sz w:val="24"/>
                <w:szCs w:val="24"/>
              </w:rPr>
              <w:t>附图2  与本项目有关的附图</w:t>
            </w:r>
          </w:p>
          <w:p w14:paraId="3B6E65FE">
            <w:pPr>
              <w:spacing w:line="360" w:lineRule="auto"/>
              <w:jc w:val="left"/>
              <w:rPr>
                <w:rFonts w:hint="eastAsia" w:ascii="宋体" w:hAnsi="宋体" w:eastAsia="宋体" w:cs="宋体"/>
                <w:color w:val="auto"/>
                <w:sz w:val="24"/>
                <w:szCs w:val="24"/>
              </w:rPr>
            </w:pPr>
          </w:p>
          <w:p w14:paraId="6DD31A41">
            <w:pPr>
              <w:spacing w:line="360" w:lineRule="auto"/>
              <w:jc w:val="left"/>
              <w:rPr>
                <w:rFonts w:hint="eastAsia" w:ascii="宋体" w:hAnsi="宋体" w:eastAsia="宋体" w:cs="宋体"/>
                <w:color w:val="auto"/>
                <w:sz w:val="24"/>
                <w:szCs w:val="24"/>
              </w:rPr>
            </w:pPr>
          </w:p>
          <w:p w14:paraId="4CC4E647">
            <w:pPr>
              <w:spacing w:line="360" w:lineRule="auto"/>
              <w:ind w:firstLine="480"/>
              <w:jc w:val="left"/>
              <w:rPr>
                <w:rFonts w:hint="eastAsia" w:ascii="宋体" w:hAnsi="宋体" w:eastAsia="宋体" w:cs="宋体"/>
                <w:b/>
                <w:color w:val="auto"/>
                <w:sz w:val="24"/>
                <w:szCs w:val="24"/>
              </w:rPr>
            </w:pPr>
            <w:r>
              <w:rPr>
                <w:rFonts w:hint="eastAsia" w:ascii="宋体" w:hAnsi="宋体" w:eastAsia="宋体" w:cs="宋体"/>
                <w:b/>
                <w:color w:val="auto"/>
                <w:sz w:val="24"/>
                <w:szCs w:val="24"/>
              </w:rPr>
              <w:t>附件：</w:t>
            </w:r>
          </w:p>
          <w:p w14:paraId="49232CA0">
            <w:pPr>
              <w:spacing w:line="360" w:lineRule="auto"/>
              <w:ind w:firstLine="480"/>
              <w:jc w:val="left"/>
              <w:rPr>
                <w:rFonts w:hint="eastAsia" w:ascii="宋体" w:hAnsi="宋体" w:eastAsia="宋体" w:cs="宋体"/>
                <w:color w:val="auto"/>
                <w:sz w:val="24"/>
                <w:szCs w:val="24"/>
              </w:rPr>
            </w:pPr>
            <w:r>
              <w:rPr>
                <w:rFonts w:hint="eastAsia" w:ascii="宋体" w:hAnsi="宋体" w:eastAsia="宋体" w:cs="宋体"/>
                <w:color w:val="auto"/>
                <w:sz w:val="24"/>
                <w:szCs w:val="24"/>
              </w:rPr>
              <w:t>附件1  立项文件</w:t>
            </w:r>
          </w:p>
          <w:p w14:paraId="0E47B068">
            <w:pPr>
              <w:spacing w:line="360" w:lineRule="auto"/>
              <w:ind w:firstLine="480"/>
              <w:jc w:val="left"/>
              <w:rPr>
                <w:rFonts w:hint="eastAsia" w:ascii="宋体" w:hAnsi="宋体" w:eastAsia="宋体" w:cs="宋体"/>
                <w:color w:val="auto"/>
                <w:sz w:val="24"/>
                <w:szCs w:val="24"/>
              </w:rPr>
            </w:pPr>
            <w:r>
              <w:rPr>
                <w:rFonts w:hint="eastAsia" w:ascii="宋体" w:hAnsi="宋体" w:eastAsia="宋体" w:cs="宋体"/>
                <w:color w:val="auto"/>
                <w:sz w:val="24"/>
                <w:szCs w:val="24"/>
              </w:rPr>
              <w:t>附件2  与本项目环评相关的其他文件</w:t>
            </w:r>
          </w:p>
          <w:p w14:paraId="7B566481">
            <w:pPr>
              <w:spacing w:line="360" w:lineRule="auto"/>
              <w:jc w:val="left"/>
              <w:rPr>
                <w:rFonts w:hint="eastAsia" w:ascii="宋体" w:hAnsi="宋体" w:eastAsia="宋体" w:cs="宋体"/>
                <w:color w:val="auto"/>
                <w:sz w:val="24"/>
                <w:szCs w:val="24"/>
              </w:rPr>
            </w:pPr>
          </w:p>
          <w:p w14:paraId="698635FD">
            <w:pPr>
              <w:spacing w:line="360" w:lineRule="auto"/>
              <w:jc w:val="left"/>
              <w:rPr>
                <w:rFonts w:hint="eastAsia" w:ascii="宋体" w:hAnsi="宋体" w:eastAsia="宋体" w:cs="宋体"/>
                <w:color w:val="auto"/>
                <w:sz w:val="24"/>
                <w:szCs w:val="24"/>
              </w:rPr>
            </w:pPr>
          </w:p>
          <w:p w14:paraId="45BD0C6C">
            <w:pPr>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二、如果本报告表不能说明项目产生的污染及对环境造成的影响，应进行专项评价。根据建设项目的特点和当地环境特征，应选下列1-2项进行专项评价。</w:t>
            </w:r>
          </w:p>
          <w:p w14:paraId="0653431E">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1、大气环境影响专项评价</w:t>
            </w:r>
          </w:p>
          <w:p w14:paraId="575C9F01">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2、水环境影响专项评价（包括地表水和地下水）</w:t>
            </w:r>
          </w:p>
          <w:p w14:paraId="62F73370">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3、生态环境影响专项评价</w:t>
            </w:r>
          </w:p>
          <w:p w14:paraId="31F84D5F">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4、声环境影响专项评价</w:t>
            </w:r>
          </w:p>
          <w:p w14:paraId="60288A0C">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5、土壤环境影响专项评价</w:t>
            </w:r>
          </w:p>
          <w:p w14:paraId="1A070849">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6、固体废弃物环境影响专项评价</w:t>
            </w:r>
          </w:p>
          <w:p w14:paraId="456413B5">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以上专项评价未包括的可另列专项，专项评价按照《环境影响评价技术导则》中的要求进行。</w:t>
            </w:r>
          </w:p>
          <w:p w14:paraId="236EBFDC">
            <w:pPr>
              <w:spacing w:line="360" w:lineRule="auto"/>
              <w:jc w:val="left"/>
              <w:rPr>
                <w:rFonts w:hint="eastAsia" w:ascii="宋体" w:hAnsi="宋体" w:eastAsia="宋体" w:cs="宋体"/>
                <w:color w:val="auto"/>
                <w:sz w:val="24"/>
                <w:szCs w:val="24"/>
              </w:rPr>
            </w:pPr>
          </w:p>
        </w:tc>
      </w:tr>
    </w:tbl>
    <w:p w14:paraId="24B16A6E">
      <w:pPr>
        <w:rPr>
          <w:rFonts w:hint="eastAsia" w:ascii="宋体" w:hAnsi="宋体" w:eastAsia="宋体" w:cs="宋体"/>
          <w:color w:val="auto"/>
          <w:sz w:val="24"/>
          <w:szCs w:val="24"/>
        </w:rPr>
      </w:pPr>
    </w:p>
    <w:sectPr>
      <w:pgSz w:w="11906" w:h="16838"/>
      <w:pgMar w:top="1134" w:right="851" w:bottom="1134" w:left="85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TimesNewRoman">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1374C">
    <w:pPr>
      <w:pStyle w:val="14"/>
      <w:jc w:val="center"/>
    </w:pPr>
    <w:r>
      <w:fldChar w:fldCharType="begin"/>
    </w:r>
    <w:r>
      <w:instrText xml:space="preserve">PAGE   \* MERGEFORMAT</w:instrText>
    </w:r>
    <w:r>
      <w:fldChar w:fldCharType="separate"/>
    </w:r>
    <w:r>
      <w:rPr>
        <w:lang w:val="zh-CN"/>
      </w:rPr>
      <w:t>55</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388DB8"/>
    <w:multiLevelType w:val="singleLevel"/>
    <w:tmpl w:val="88388DB8"/>
    <w:lvl w:ilvl="0" w:tentative="0">
      <w:start w:val="2"/>
      <w:numFmt w:val="decimal"/>
      <w:suff w:val="nothing"/>
      <w:lvlText w:val="%1、"/>
      <w:lvlJc w:val="left"/>
    </w:lvl>
  </w:abstractNum>
  <w:abstractNum w:abstractNumId="1">
    <w:nsid w:val="28394897"/>
    <w:multiLevelType w:val="multilevel"/>
    <w:tmpl w:val="28394897"/>
    <w:lvl w:ilvl="0" w:tentative="0">
      <w:start w:val="1"/>
      <w:numFmt w:val="decimal"/>
      <w:pStyle w:val="45"/>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402BFF11"/>
    <w:multiLevelType w:val="singleLevel"/>
    <w:tmpl w:val="402BFF11"/>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23">
    <w15:presenceInfo w15:providerId="WPS Office" w15:userId="40286653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3A9"/>
    <w:rsid w:val="0000145A"/>
    <w:rsid w:val="000017E0"/>
    <w:rsid w:val="00001D75"/>
    <w:rsid w:val="00004D41"/>
    <w:rsid w:val="00005C70"/>
    <w:rsid w:val="00005E76"/>
    <w:rsid w:val="00005FC4"/>
    <w:rsid w:val="00006994"/>
    <w:rsid w:val="00006AAE"/>
    <w:rsid w:val="00006F6D"/>
    <w:rsid w:val="0000705D"/>
    <w:rsid w:val="000103A1"/>
    <w:rsid w:val="00011133"/>
    <w:rsid w:val="00011661"/>
    <w:rsid w:val="00012A70"/>
    <w:rsid w:val="0001347D"/>
    <w:rsid w:val="000141F7"/>
    <w:rsid w:val="00014485"/>
    <w:rsid w:val="00014B36"/>
    <w:rsid w:val="00015932"/>
    <w:rsid w:val="00016DE9"/>
    <w:rsid w:val="00017773"/>
    <w:rsid w:val="00017C63"/>
    <w:rsid w:val="00020CD1"/>
    <w:rsid w:val="00020DB8"/>
    <w:rsid w:val="00020F83"/>
    <w:rsid w:val="00021C67"/>
    <w:rsid w:val="000223D9"/>
    <w:rsid w:val="00022E8D"/>
    <w:rsid w:val="00023C53"/>
    <w:rsid w:val="000254CD"/>
    <w:rsid w:val="00025684"/>
    <w:rsid w:val="0002579B"/>
    <w:rsid w:val="00025F59"/>
    <w:rsid w:val="000269D3"/>
    <w:rsid w:val="00026FAF"/>
    <w:rsid w:val="0003091B"/>
    <w:rsid w:val="00030FA0"/>
    <w:rsid w:val="000345AE"/>
    <w:rsid w:val="00034C0A"/>
    <w:rsid w:val="00034DCC"/>
    <w:rsid w:val="000351BF"/>
    <w:rsid w:val="00035B51"/>
    <w:rsid w:val="00036271"/>
    <w:rsid w:val="00036995"/>
    <w:rsid w:val="00036C39"/>
    <w:rsid w:val="00036CEE"/>
    <w:rsid w:val="00036DB4"/>
    <w:rsid w:val="0004013E"/>
    <w:rsid w:val="00040F01"/>
    <w:rsid w:val="00040F85"/>
    <w:rsid w:val="00042757"/>
    <w:rsid w:val="0004283A"/>
    <w:rsid w:val="00042AB0"/>
    <w:rsid w:val="00042C56"/>
    <w:rsid w:val="00042FCA"/>
    <w:rsid w:val="000438A9"/>
    <w:rsid w:val="00044598"/>
    <w:rsid w:val="000454EA"/>
    <w:rsid w:val="00045994"/>
    <w:rsid w:val="00045C69"/>
    <w:rsid w:val="000460CF"/>
    <w:rsid w:val="00046509"/>
    <w:rsid w:val="00046B9D"/>
    <w:rsid w:val="0004719A"/>
    <w:rsid w:val="000471D9"/>
    <w:rsid w:val="00050028"/>
    <w:rsid w:val="00051A5C"/>
    <w:rsid w:val="00051FC3"/>
    <w:rsid w:val="0005209E"/>
    <w:rsid w:val="00054D01"/>
    <w:rsid w:val="000557FA"/>
    <w:rsid w:val="00055D3C"/>
    <w:rsid w:val="00057CDF"/>
    <w:rsid w:val="0006111E"/>
    <w:rsid w:val="00062AA9"/>
    <w:rsid w:val="00062AD2"/>
    <w:rsid w:val="0006394C"/>
    <w:rsid w:val="00064195"/>
    <w:rsid w:val="00064532"/>
    <w:rsid w:val="000704BC"/>
    <w:rsid w:val="000716BB"/>
    <w:rsid w:val="00072C74"/>
    <w:rsid w:val="00074289"/>
    <w:rsid w:val="00074583"/>
    <w:rsid w:val="00074FAC"/>
    <w:rsid w:val="00075941"/>
    <w:rsid w:val="00075953"/>
    <w:rsid w:val="00075A4D"/>
    <w:rsid w:val="00076CFC"/>
    <w:rsid w:val="00076D5A"/>
    <w:rsid w:val="00077A47"/>
    <w:rsid w:val="00080179"/>
    <w:rsid w:val="00080ED2"/>
    <w:rsid w:val="00082237"/>
    <w:rsid w:val="00082789"/>
    <w:rsid w:val="000828D7"/>
    <w:rsid w:val="00082A95"/>
    <w:rsid w:val="00082C05"/>
    <w:rsid w:val="00083180"/>
    <w:rsid w:val="00083C11"/>
    <w:rsid w:val="000854C8"/>
    <w:rsid w:val="000856C5"/>
    <w:rsid w:val="000857FF"/>
    <w:rsid w:val="00085830"/>
    <w:rsid w:val="00086F1C"/>
    <w:rsid w:val="00086FF7"/>
    <w:rsid w:val="00087538"/>
    <w:rsid w:val="0008757A"/>
    <w:rsid w:val="00087CE7"/>
    <w:rsid w:val="00090038"/>
    <w:rsid w:val="000903FB"/>
    <w:rsid w:val="00091A1F"/>
    <w:rsid w:val="000925F9"/>
    <w:rsid w:val="0009304D"/>
    <w:rsid w:val="00093207"/>
    <w:rsid w:val="00094052"/>
    <w:rsid w:val="00094812"/>
    <w:rsid w:val="00095CED"/>
    <w:rsid w:val="0009675C"/>
    <w:rsid w:val="000A04D3"/>
    <w:rsid w:val="000A07F3"/>
    <w:rsid w:val="000A107E"/>
    <w:rsid w:val="000A1AFD"/>
    <w:rsid w:val="000A1F7B"/>
    <w:rsid w:val="000A2886"/>
    <w:rsid w:val="000A35F2"/>
    <w:rsid w:val="000A4DC5"/>
    <w:rsid w:val="000A6ED3"/>
    <w:rsid w:val="000A7E23"/>
    <w:rsid w:val="000B0EA8"/>
    <w:rsid w:val="000B1D02"/>
    <w:rsid w:val="000B22FC"/>
    <w:rsid w:val="000B29A5"/>
    <w:rsid w:val="000B32A0"/>
    <w:rsid w:val="000B4240"/>
    <w:rsid w:val="000B4E03"/>
    <w:rsid w:val="000B514B"/>
    <w:rsid w:val="000B584D"/>
    <w:rsid w:val="000B7ADD"/>
    <w:rsid w:val="000C0548"/>
    <w:rsid w:val="000C0C1F"/>
    <w:rsid w:val="000C20D5"/>
    <w:rsid w:val="000C2B3B"/>
    <w:rsid w:val="000C5F14"/>
    <w:rsid w:val="000C652D"/>
    <w:rsid w:val="000C6988"/>
    <w:rsid w:val="000C762D"/>
    <w:rsid w:val="000D0D69"/>
    <w:rsid w:val="000D1D47"/>
    <w:rsid w:val="000D1EFB"/>
    <w:rsid w:val="000D254B"/>
    <w:rsid w:val="000D2DA5"/>
    <w:rsid w:val="000D3D7B"/>
    <w:rsid w:val="000D45DA"/>
    <w:rsid w:val="000D45F6"/>
    <w:rsid w:val="000D4822"/>
    <w:rsid w:val="000D4ED0"/>
    <w:rsid w:val="000D501E"/>
    <w:rsid w:val="000D5B04"/>
    <w:rsid w:val="000D63BA"/>
    <w:rsid w:val="000D67DF"/>
    <w:rsid w:val="000D6817"/>
    <w:rsid w:val="000D7548"/>
    <w:rsid w:val="000D75D4"/>
    <w:rsid w:val="000E0369"/>
    <w:rsid w:val="000E1159"/>
    <w:rsid w:val="000E203F"/>
    <w:rsid w:val="000E217B"/>
    <w:rsid w:val="000E3348"/>
    <w:rsid w:val="000E4649"/>
    <w:rsid w:val="000E4D3F"/>
    <w:rsid w:val="000E5678"/>
    <w:rsid w:val="000E56AA"/>
    <w:rsid w:val="000E5E7F"/>
    <w:rsid w:val="000E60A7"/>
    <w:rsid w:val="000E6368"/>
    <w:rsid w:val="000E67B3"/>
    <w:rsid w:val="000E6F77"/>
    <w:rsid w:val="000E7840"/>
    <w:rsid w:val="000F2FE6"/>
    <w:rsid w:val="000F3FCC"/>
    <w:rsid w:val="000F48F2"/>
    <w:rsid w:val="000F4E19"/>
    <w:rsid w:val="000F57C8"/>
    <w:rsid w:val="000F5CFD"/>
    <w:rsid w:val="000F64DA"/>
    <w:rsid w:val="000F7259"/>
    <w:rsid w:val="000F727D"/>
    <w:rsid w:val="000F740D"/>
    <w:rsid w:val="000F7BBF"/>
    <w:rsid w:val="00101306"/>
    <w:rsid w:val="001016FD"/>
    <w:rsid w:val="00102769"/>
    <w:rsid w:val="00103902"/>
    <w:rsid w:val="001039C6"/>
    <w:rsid w:val="00104754"/>
    <w:rsid w:val="00104855"/>
    <w:rsid w:val="001058B1"/>
    <w:rsid w:val="001063C7"/>
    <w:rsid w:val="001063E0"/>
    <w:rsid w:val="0010739C"/>
    <w:rsid w:val="00107A21"/>
    <w:rsid w:val="00111576"/>
    <w:rsid w:val="0011196F"/>
    <w:rsid w:val="00111C6B"/>
    <w:rsid w:val="00111D01"/>
    <w:rsid w:val="00112779"/>
    <w:rsid w:val="00112ED9"/>
    <w:rsid w:val="00115017"/>
    <w:rsid w:val="00115A13"/>
    <w:rsid w:val="00115AF8"/>
    <w:rsid w:val="001163BB"/>
    <w:rsid w:val="00116617"/>
    <w:rsid w:val="00117177"/>
    <w:rsid w:val="00117B04"/>
    <w:rsid w:val="0012069E"/>
    <w:rsid w:val="001216B6"/>
    <w:rsid w:val="001216F2"/>
    <w:rsid w:val="001217B6"/>
    <w:rsid w:val="001219EE"/>
    <w:rsid w:val="00121CF6"/>
    <w:rsid w:val="00121E1B"/>
    <w:rsid w:val="00122560"/>
    <w:rsid w:val="0012319E"/>
    <w:rsid w:val="0012332C"/>
    <w:rsid w:val="001234A6"/>
    <w:rsid w:val="001237A5"/>
    <w:rsid w:val="0012387C"/>
    <w:rsid w:val="00124673"/>
    <w:rsid w:val="00126192"/>
    <w:rsid w:val="0012703A"/>
    <w:rsid w:val="001273D8"/>
    <w:rsid w:val="00130AE2"/>
    <w:rsid w:val="00130F8E"/>
    <w:rsid w:val="00131998"/>
    <w:rsid w:val="00131B52"/>
    <w:rsid w:val="001328DE"/>
    <w:rsid w:val="00134083"/>
    <w:rsid w:val="00135254"/>
    <w:rsid w:val="001368FA"/>
    <w:rsid w:val="00137552"/>
    <w:rsid w:val="00137868"/>
    <w:rsid w:val="00141D4F"/>
    <w:rsid w:val="001420F3"/>
    <w:rsid w:val="001430E8"/>
    <w:rsid w:val="00143358"/>
    <w:rsid w:val="00143963"/>
    <w:rsid w:val="00144ABF"/>
    <w:rsid w:val="001456E8"/>
    <w:rsid w:val="00145C49"/>
    <w:rsid w:val="00145FD1"/>
    <w:rsid w:val="001467CC"/>
    <w:rsid w:val="00146B38"/>
    <w:rsid w:val="00150B21"/>
    <w:rsid w:val="001533D1"/>
    <w:rsid w:val="0015344E"/>
    <w:rsid w:val="0015410C"/>
    <w:rsid w:val="0015455D"/>
    <w:rsid w:val="001548E4"/>
    <w:rsid w:val="00154AE8"/>
    <w:rsid w:val="00154C14"/>
    <w:rsid w:val="0015512B"/>
    <w:rsid w:val="00155A79"/>
    <w:rsid w:val="0015675E"/>
    <w:rsid w:val="00156ABF"/>
    <w:rsid w:val="00156CED"/>
    <w:rsid w:val="00156F89"/>
    <w:rsid w:val="001570E4"/>
    <w:rsid w:val="00157434"/>
    <w:rsid w:val="00157618"/>
    <w:rsid w:val="00157973"/>
    <w:rsid w:val="00157D07"/>
    <w:rsid w:val="00160DED"/>
    <w:rsid w:val="00162619"/>
    <w:rsid w:val="00162D9D"/>
    <w:rsid w:val="00162EF9"/>
    <w:rsid w:val="00164850"/>
    <w:rsid w:val="00164EEA"/>
    <w:rsid w:val="00166F69"/>
    <w:rsid w:val="0017058A"/>
    <w:rsid w:val="00170DEB"/>
    <w:rsid w:val="001719C5"/>
    <w:rsid w:val="00174387"/>
    <w:rsid w:val="001743C2"/>
    <w:rsid w:val="0017445E"/>
    <w:rsid w:val="0017505E"/>
    <w:rsid w:val="00177F85"/>
    <w:rsid w:val="00177FA3"/>
    <w:rsid w:val="00180D66"/>
    <w:rsid w:val="00181485"/>
    <w:rsid w:val="00182C0A"/>
    <w:rsid w:val="00182F8C"/>
    <w:rsid w:val="00183003"/>
    <w:rsid w:val="001839D7"/>
    <w:rsid w:val="0018557D"/>
    <w:rsid w:val="001863AB"/>
    <w:rsid w:val="001867EA"/>
    <w:rsid w:val="001868C6"/>
    <w:rsid w:val="001900EA"/>
    <w:rsid w:val="0019027C"/>
    <w:rsid w:val="001910C7"/>
    <w:rsid w:val="001917E8"/>
    <w:rsid w:val="00192950"/>
    <w:rsid w:val="00192C27"/>
    <w:rsid w:val="001934A5"/>
    <w:rsid w:val="00194744"/>
    <w:rsid w:val="0019584C"/>
    <w:rsid w:val="00195F09"/>
    <w:rsid w:val="0019617E"/>
    <w:rsid w:val="00196584"/>
    <w:rsid w:val="00196E05"/>
    <w:rsid w:val="001A0FDE"/>
    <w:rsid w:val="001A16A8"/>
    <w:rsid w:val="001A21E9"/>
    <w:rsid w:val="001A2957"/>
    <w:rsid w:val="001A3215"/>
    <w:rsid w:val="001A35D7"/>
    <w:rsid w:val="001A3C26"/>
    <w:rsid w:val="001A494A"/>
    <w:rsid w:val="001A524A"/>
    <w:rsid w:val="001A5B64"/>
    <w:rsid w:val="001A6F4B"/>
    <w:rsid w:val="001A70F5"/>
    <w:rsid w:val="001A7542"/>
    <w:rsid w:val="001A7732"/>
    <w:rsid w:val="001B00D1"/>
    <w:rsid w:val="001B1071"/>
    <w:rsid w:val="001B1535"/>
    <w:rsid w:val="001B179F"/>
    <w:rsid w:val="001B1D96"/>
    <w:rsid w:val="001B1FA0"/>
    <w:rsid w:val="001B2C2C"/>
    <w:rsid w:val="001B300F"/>
    <w:rsid w:val="001B3944"/>
    <w:rsid w:val="001B3DD2"/>
    <w:rsid w:val="001B418F"/>
    <w:rsid w:val="001B463C"/>
    <w:rsid w:val="001B48DC"/>
    <w:rsid w:val="001B4AC6"/>
    <w:rsid w:val="001B6C94"/>
    <w:rsid w:val="001B6D7B"/>
    <w:rsid w:val="001B705F"/>
    <w:rsid w:val="001B71CB"/>
    <w:rsid w:val="001B7702"/>
    <w:rsid w:val="001C0CAA"/>
    <w:rsid w:val="001C2132"/>
    <w:rsid w:val="001C2775"/>
    <w:rsid w:val="001C27B1"/>
    <w:rsid w:val="001C3714"/>
    <w:rsid w:val="001C38D4"/>
    <w:rsid w:val="001C459E"/>
    <w:rsid w:val="001C4BDC"/>
    <w:rsid w:val="001C5E53"/>
    <w:rsid w:val="001C60FB"/>
    <w:rsid w:val="001C63DA"/>
    <w:rsid w:val="001C783A"/>
    <w:rsid w:val="001D0710"/>
    <w:rsid w:val="001D2608"/>
    <w:rsid w:val="001D2E9D"/>
    <w:rsid w:val="001D3174"/>
    <w:rsid w:val="001D33BE"/>
    <w:rsid w:val="001D3739"/>
    <w:rsid w:val="001D41AA"/>
    <w:rsid w:val="001D4692"/>
    <w:rsid w:val="001D5BA1"/>
    <w:rsid w:val="001D5E4B"/>
    <w:rsid w:val="001D5FC3"/>
    <w:rsid w:val="001D64F4"/>
    <w:rsid w:val="001D677B"/>
    <w:rsid w:val="001D6A78"/>
    <w:rsid w:val="001D752F"/>
    <w:rsid w:val="001E2B87"/>
    <w:rsid w:val="001E3384"/>
    <w:rsid w:val="001E34C4"/>
    <w:rsid w:val="001E3A23"/>
    <w:rsid w:val="001E4977"/>
    <w:rsid w:val="001E4E40"/>
    <w:rsid w:val="001E5DF4"/>
    <w:rsid w:val="001E637F"/>
    <w:rsid w:val="001E71E0"/>
    <w:rsid w:val="001E7B38"/>
    <w:rsid w:val="001F0468"/>
    <w:rsid w:val="001F0A4A"/>
    <w:rsid w:val="001F0F83"/>
    <w:rsid w:val="001F16AB"/>
    <w:rsid w:val="001F16C3"/>
    <w:rsid w:val="001F1BC7"/>
    <w:rsid w:val="001F1E2A"/>
    <w:rsid w:val="001F1F47"/>
    <w:rsid w:val="001F207C"/>
    <w:rsid w:val="001F27F4"/>
    <w:rsid w:val="001F3970"/>
    <w:rsid w:val="001F493A"/>
    <w:rsid w:val="001F5816"/>
    <w:rsid w:val="001F5E94"/>
    <w:rsid w:val="001F6051"/>
    <w:rsid w:val="001F6F47"/>
    <w:rsid w:val="00200A6C"/>
    <w:rsid w:val="00201AD6"/>
    <w:rsid w:val="00202C0D"/>
    <w:rsid w:val="0020383F"/>
    <w:rsid w:val="002048C8"/>
    <w:rsid w:val="00211394"/>
    <w:rsid w:val="00211434"/>
    <w:rsid w:val="00214C5A"/>
    <w:rsid w:val="00215F11"/>
    <w:rsid w:val="00217F06"/>
    <w:rsid w:val="00217FB0"/>
    <w:rsid w:val="00220E4A"/>
    <w:rsid w:val="00223AEE"/>
    <w:rsid w:val="002249DA"/>
    <w:rsid w:val="00225074"/>
    <w:rsid w:val="00225582"/>
    <w:rsid w:val="00226978"/>
    <w:rsid w:val="00226CB0"/>
    <w:rsid w:val="002275AC"/>
    <w:rsid w:val="00230920"/>
    <w:rsid w:val="00231404"/>
    <w:rsid w:val="00231D88"/>
    <w:rsid w:val="00232871"/>
    <w:rsid w:val="00232CB7"/>
    <w:rsid w:val="00232EF3"/>
    <w:rsid w:val="0023393B"/>
    <w:rsid w:val="0023476C"/>
    <w:rsid w:val="0023485D"/>
    <w:rsid w:val="002355D6"/>
    <w:rsid w:val="00235CE2"/>
    <w:rsid w:val="002361F6"/>
    <w:rsid w:val="002363C6"/>
    <w:rsid w:val="00236A51"/>
    <w:rsid w:val="00236B96"/>
    <w:rsid w:val="00237BE4"/>
    <w:rsid w:val="00237E1D"/>
    <w:rsid w:val="002414E7"/>
    <w:rsid w:val="00241BF7"/>
    <w:rsid w:val="00241F09"/>
    <w:rsid w:val="0024237A"/>
    <w:rsid w:val="002425EC"/>
    <w:rsid w:val="00242BFD"/>
    <w:rsid w:val="00242E7A"/>
    <w:rsid w:val="00243C8C"/>
    <w:rsid w:val="0024483E"/>
    <w:rsid w:val="00245224"/>
    <w:rsid w:val="00247EE6"/>
    <w:rsid w:val="0025022B"/>
    <w:rsid w:val="0025058D"/>
    <w:rsid w:val="002511AD"/>
    <w:rsid w:val="0025122C"/>
    <w:rsid w:val="00251355"/>
    <w:rsid w:val="00251839"/>
    <w:rsid w:val="00251B71"/>
    <w:rsid w:val="0025231E"/>
    <w:rsid w:val="00253583"/>
    <w:rsid w:val="00253989"/>
    <w:rsid w:val="002543D1"/>
    <w:rsid w:val="00254706"/>
    <w:rsid w:val="00254784"/>
    <w:rsid w:val="00254A40"/>
    <w:rsid w:val="00255450"/>
    <w:rsid w:val="00255844"/>
    <w:rsid w:val="00255C20"/>
    <w:rsid w:val="00255E19"/>
    <w:rsid w:val="00255F0F"/>
    <w:rsid w:val="00256008"/>
    <w:rsid w:val="00256857"/>
    <w:rsid w:val="00256AAC"/>
    <w:rsid w:val="00256D85"/>
    <w:rsid w:val="00257558"/>
    <w:rsid w:val="002578BB"/>
    <w:rsid w:val="00257B88"/>
    <w:rsid w:val="00257CD5"/>
    <w:rsid w:val="00260E55"/>
    <w:rsid w:val="002616CE"/>
    <w:rsid w:val="00261B4B"/>
    <w:rsid w:val="00262F44"/>
    <w:rsid w:val="0026320A"/>
    <w:rsid w:val="00265335"/>
    <w:rsid w:val="002653C1"/>
    <w:rsid w:val="0026601E"/>
    <w:rsid w:val="002669A3"/>
    <w:rsid w:val="00267154"/>
    <w:rsid w:val="00267A77"/>
    <w:rsid w:val="002702F9"/>
    <w:rsid w:val="002706F3"/>
    <w:rsid w:val="00271EC2"/>
    <w:rsid w:val="00272526"/>
    <w:rsid w:val="00273C80"/>
    <w:rsid w:val="00273F02"/>
    <w:rsid w:val="00274175"/>
    <w:rsid w:val="00274BFF"/>
    <w:rsid w:val="00274DD2"/>
    <w:rsid w:val="0027621B"/>
    <w:rsid w:val="0027665B"/>
    <w:rsid w:val="00276A00"/>
    <w:rsid w:val="00276E73"/>
    <w:rsid w:val="00276F51"/>
    <w:rsid w:val="00277FE3"/>
    <w:rsid w:val="00277FEC"/>
    <w:rsid w:val="00280849"/>
    <w:rsid w:val="00280B8D"/>
    <w:rsid w:val="002823FD"/>
    <w:rsid w:val="0028263D"/>
    <w:rsid w:val="002834AA"/>
    <w:rsid w:val="002847A4"/>
    <w:rsid w:val="00285325"/>
    <w:rsid w:val="00285DE5"/>
    <w:rsid w:val="00285E00"/>
    <w:rsid w:val="00285F8E"/>
    <w:rsid w:val="00287811"/>
    <w:rsid w:val="00287AF1"/>
    <w:rsid w:val="0029124B"/>
    <w:rsid w:val="00291477"/>
    <w:rsid w:val="002931C9"/>
    <w:rsid w:val="00293934"/>
    <w:rsid w:val="00293ACA"/>
    <w:rsid w:val="00294037"/>
    <w:rsid w:val="00294049"/>
    <w:rsid w:val="002940A7"/>
    <w:rsid w:val="00295053"/>
    <w:rsid w:val="00295387"/>
    <w:rsid w:val="00296A2D"/>
    <w:rsid w:val="00297383"/>
    <w:rsid w:val="00297974"/>
    <w:rsid w:val="002A0073"/>
    <w:rsid w:val="002A0978"/>
    <w:rsid w:val="002A37EB"/>
    <w:rsid w:val="002A49C2"/>
    <w:rsid w:val="002A581E"/>
    <w:rsid w:val="002A5E1F"/>
    <w:rsid w:val="002A6DDD"/>
    <w:rsid w:val="002A78AF"/>
    <w:rsid w:val="002B1277"/>
    <w:rsid w:val="002B1824"/>
    <w:rsid w:val="002B2FC4"/>
    <w:rsid w:val="002B4301"/>
    <w:rsid w:val="002B458F"/>
    <w:rsid w:val="002B4B65"/>
    <w:rsid w:val="002B57C6"/>
    <w:rsid w:val="002B608D"/>
    <w:rsid w:val="002B6E62"/>
    <w:rsid w:val="002B770C"/>
    <w:rsid w:val="002C0AEF"/>
    <w:rsid w:val="002C12A0"/>
    <w:rsid w:val="002C1353"/>
    <w:rsid w:val="002C1576"/>
    <w:rsid w:val="002C3340"/>
    <w:rsid w:val="002C38A4"/>
    <w:rsid w:val="002C3DED"/>
    <w:rsid w:val="002C502C"/>
    <w:rsid w:val="002C5271"/>
    <w:rsid w:val="002C5284"/>
    <w:rsid w:val="002C543F"/>
    <w:rsid w:val="002C5470"/>
    <w:rsid w:val="002C58EE"/>
    <w:rsid w:val="002C6489"/>
    <w:rsid w:val="002C68D9"/>
    <w:rsid w:val="002C78C3"/>
    <w:rsid w:val="002D17F8"/>
    <w:rsid w:val="002D19F2"/>
    <w:rsid w:val="002D1AD5"/>
    <w:rsid w:val="002D2F6E"/>
    <w:rsid w:val="002D5AB8"/>
    <w:rsid w:val="002D63CE"/>
    <w:rsid w:val="002D6D37"/>
    <w:rsid w:val="002D7C89"/>
    <w:rsid w:val="002E008F"/>
    <w:rsid w:val="002E010E"/>
    <w:rsid w:val="002E0DFF"/>
    <w:rsid w:val="002E171D"/>
    <w:rsid w:val="002E2F8D"/>
    <w:rsid w:val="002E39BC"/>
    <w:rsid w:val="002E4638"/>
    <w:rsid w:val="002E469F"/>
    <w:rsid w:val="002E578D"/>
    <w:rsid w:val="002E6AC7"/>
    <w:rsid w:val="002E7EBC"/>
    <w:rsid w:val="002F15AA"/>
    <w:rsid w:val="002F1BD2"/>
    <w:rsid w:val="002F1E06"/>
    <w:rsid w:val="002F3122"/>
    <w:rsid w:val="002F34CA"/>
    <w:rsid w:val="002F4CDB"/>
    <w:rsid w:val="002F54E0"/>
    <w:rsid w:val="002F59B0"/>
    <w:rsid w:val="002F5E68"/>
    <w:rsid w:val="002F6151"/>
    <w:rsid w:val="002F6A1D"/>
    <w:rsid w:val="002F6DFE"/>
    <w:rsid w:val="00300378"/>
    <w:rsid w:val="003008DA"/>
    <w:rsid w:val="00300F7B"/>
    <w:rsid w:val="0030114C"/>
    <w:rsid w:val="00301996"/>
    <w:rsid w:val="00301A67"/>
    <w:rsid w:val="003033F0"/>
    <w:rsid w:val="003045F0"/>
    <w:rsid w:val="00306027"/>
    <w:rsid w:val="003067AE"/>
    <w:rsid w:val="00306E38"/>
    <w:rsid w:val="00307644"/>
    <w:rsid w:val="00307698"/>
    <w:rsid w:val="003078BB"/>
    <w:rsid w:val="00307D57"/>
    <w:rsid w:val="0031082A"/>
    <w:rsid w:val="0031085B"/>
    <w:rsid w:val="00310C4A"/>
    <w:rsid w:val="00311EA7"/>
    <w:rsid w:val="003138AB"/>
    <w:rsid w:val="00313928"/>
    <w:rsid w:val="00313D33"/>
    <w:rsid w:val="0031576E"/>
    <w:rsid w:val="00315FC6"/>
    <w:rsid w:val="0032058E"/>
    <w:rsid w:val="003211D5"/>
    <w:rsid w:val="00323250"/>
    <w:rsid w:val="00323C33"/>
    <w:rsid w:val="00324785"/>
    <w:rsid w:val="00324FDE"/>
    <w:rsid w:val="0032577B"/>
    <w:rsid w:val="00326626"/>
    <w:rsid w:val="00330591"/>
    <w:rsid w:val="00330777"/>
    <w:rsid w:val="00330806"/>
    <w:rsid w:val="00330819"/>
    <w:rsid w:val="00330ABC"/>
    <w:rsid w:val="0033228B"/>
    <w:rsid w:val="0033390D"/>
    <w:rsid w:val="00334ECC"/>
    <w:rsid w:val="00334F17"/>
    <w:rsid w:val="00335D37"/>
    <w:rsid w:val="003366F1"/>
    <w:rsid w:val="00341548"/>
    <w:rsid w:val="00343208"/>
    <w:rsid w:val="003456BC"/>
    <w:rsid w:val="00346D3D"/>
    <w:rsid w:val="003473C0"/>
    <w:rsid w:val="003476A3"/>
    <w:rsid w:val="003477CA"/>
    <w:rsid w:val="0034787A"/>
    <w:rsid w:val="00347972"/>
    <w:rsid w:val="003500A2"/>
    <w:rsid w:val="003500D7"/>
    <w:rsid w:val="0035039B"/>
    <w:rsid w:val="0035044A"/>
    <w:rsid w:val="0035173A"/>
    <w:rsid w:val="00351C13"/>
    <w:rsid w:val="0035286F"/>
    <w:rsid w:val="00354239"/>
    <w:rsid w:val="003545A0"/>
    <w:rsid w:val="00354892"/>
    <w:rsid w:val="003548EB"/>
    <w:rsid w:val="00354924"/>
    <w:rsid w:val="00355843"/>
    <w:rsid w:val="003571FE"/>
    <w:rsid w:val="00357340"/>
    <w:rsid w:val="00360EC9"/>
    <w:rsid w:val="00361D9E"/>
    <w:rsid w:val="00362030"/>
    <w:rsid w:val="00362F61"/>
    <w:rsid w:val="0036364D"/>
    <w:rsid w:val="00363674"/>
    <w:rsid w:val="00363F68"/>
    <w:rsid w:val="00365346"/>
    <w:rsid w:val="00366537"/>
    <w:rsid w:val="003675A8"/>
    <w:rsid w:val="00371012"/>
    <w:rsid w:val="0037103A"/>
    <w:rsid w:val="00371500"/>
    <w:rsid w:val="00372262"/>
    <w:rsid w:val="0037239A"/>
    <w:rsid w:val="00372841"/>
    <w:rsid w:val="003729AF"/>
    <w:rsid w:val="00373771"/>
    <w:rsid w:val="003739E8"/>
    <w:rsid w:val="00373F20"/>
    <w:rsid w:val="00374820"/>
    <w:rsid w:val="00375271"/>
    <w:rsid w:val="003753A5"/>
    <w:rsid w:val="003758D6"/>
    <w:rsid w:val="00375FFB"/>
    <w:rsid w:val="00377F91"/>
    <w:rsid w:val="0038135A"/>
    <w:rsid w:val="00382388"/>
    <w:rsid w:val="00382760"/>
    <w:rsid w:val="00382CEC"/>
    <w:rsid w:val="00383106"/>
    <w:rsid w:val="00383B39"/>
    <w:rsid w:val="00383E7C"/>
    <w:rsid w:val="0038512D"/>
    <w:rsid w:val="003851DA"/>
    <w:rsid w:val="00385226"/>
    <w:rsid w:val="00385665"/>
    <w:rsid w:val="00385E55"/>
    <w:rsid w:val="003868D5"/>
    <w:rsid w:val="00386EF9"/>
    <w:rsid w:val="003872FE"/>
    <w:rsid w:val="00387CCD"/>
    <w:rsid w:val="00390020"/>
    <w:rsid w:val="0039008E"/>
    <w:rsid w:val="00390100"/>
    <w:rsid w:val="00390117"/>
    <w:rsid w:val="003901BC"/>
    <w:rsid w:val="003905D9"/>
    <w:rsid w:val="00390F94"/>
    <w:rsid w:val="00391C07"/>
    <w:rsid w:val="00392EA7"/>
    <w:rsid w:val="0039326C"/>
    <w:rsid w:val="003942EC"/>
    <w:rsid w:val="0039626E"/>
    <w:rsid w:val="00396944"/>
    <w:rsid w:val="003A037A"/>
    <w:rsid w:val="003A11F2"/>
    <w:rsid w:val="003A1CE1"/>
    <w:rsid w:val="003A31E5"/>
    <w:rsid w:val="003A3BFD"/>
    <w:rsid w:val="003A4C65"/>
    <w:rsid w:val="003A6B7D"/>
    <w:rsid w:val="003A7574"/>
    <w:rsid w:val="003A7777"/>
    <w:rsid w:val="003A7B1A"/>
    <w:rsid w:val="003A7DD5"/>
    <w:rsid w:val="003B0420"/>
    <w:rsid w:val="003B0460"/>
    <w:rsid w:val="003B08C7"/>
    <w:rsid w:val="003B0C06"/>
    <w:rsid w:val="003B0E6C"/>
    <w:rsid w:val="003B10EA"/>
    <w:rsid w:val="003B20B9"/>
    <w:rsid w:val="003B33C7"/>
    <w:rsid w:val="003B4607"/>
    <w:rsid w:val="003B565C"/>
    <w:rsid w:val="003B674A"/>
    <w:rsid w:val="003B7607"/>
    <w:rsid w:val="003B761E"/>
    <w:rsid w:val="003B78BB"/>
    <w:rsid w:val="003C00AA"/>
    <w:rsid w:val="003C067C"/>
    <w:rsid w:val="003C280B"/>
    <w:rsid w:val="003C3BA4"/>
    <w:rsid w:val="003C4238"/>
    <w:rsid w:val="003C5C32"/>
    <w:rsid w:val="003C62D7"/>
    <w:rsid w:val="003C6A4B"/>
    <w:rsid w:val="003C7C6F"/>
    <w:rsid w:val="003D063D"/>
    <w:rsid w:val="003D1176"/>
    <w:rsid w:val="003D153C"/>
    <w:rsid w:val="003D1CDF"/>
    <w:rsid w:val="003D2292"/>
    <w:rsid w:val="003D2455"/>
    <w:rsid w:val="003D3E40"/>
    <w:rsid w:val="003D43DC"/>
    <w:rsid w:val="003D44A9"/>
    <w:rsid w:val="003D5684"/>
    <w:rsid w:val="003D64F3"/>
    <w:rsid w:val="003D696B"/>
    <w:rsid w:val="003D7BCB"/>
    <w:rsid w:val="003D7C5A"/>
    <w:rsid w:val="003E0912"/>
    <w:rsid w:val="003E106D"/>
    <w:rsid w:val="003E16E4"/>
    <w:rsid w:val="003E2303"/>
    <w:rsid w:val="003E2469"/>
    <w:rsid w:val="003E261A"/>
    <w:rsid w:val="003E34B9"/>
    <w:rsid w:val="003E4371"/>
    <w:rsid w:val="003E4A64"/>
    <w:rsid w:val="003E57C2"/>
    <w:rsid w:val="003E5AB2"/>
    <w:rsid w:val="003E6111"/>
    <w:rsid w:val="003E6DDB"/>
    <w:rsid w:val="003E74E3"/>
    <w:rsid w:val="003E7F03"/>
    <w:rsid w:val="003E7F3E"/>
    <w:rsid w:val="003F0CFE"/>
    <w:rsid w:val="003F156D"/>
    <w:rsid w:val="003F2E6D"/>
    <w:rsid w:val="003F2E88"/>
    <w:rsid w:val="003F35D6"/>
    <w:rsid w:val="003F3B5F"/>
    <w:rsid w:val="003F56C0"/>
    <w:rsid w:val="003F570B"/>
    <w:rsid w:val="003F7270"/>
    <w:rsid w:val="00400A87"/>
    <w:rsid w:val="00400F3B"/>
    <w:rsid w:val="00401346"/>
    <w:rsid w:val="00401412"/>
    <w:rsid w:val="0040154F"/>
    <w:rsid w:val="004030D4"/>
    <w:rsid w:val="00403B42"/>
    <w:rsid w:val="004041FF"/>
    <w:rsid w:val="00404282"/>
    <w:rsid w:val="00405815"/>
    <w:rsid w:val="00405A3D"/>
    <w:rsid w:val="00405BE5"/>
    <w:rsid w:val="00407F80"/>
    <w:rsid w:val="0041014F"/>
    <w:rsid w:val="0041171E"/>
    <w:rsid w:val="004125F5"/>
    <w:rsid w:val="00412D70"/>
    <w:rsid w:val="0041374E"/>
    <w:rsid w:val="004138D5"/>
    <w:rsid w:val="004146FB"/>
    <w:rsid w:val="004149B1"/>
    <w:rsid w:val="00414EF4"/>
    <w:rsid w:val="00416163"/>
    <w:rsid w:val="0041687A"/>
    <w:rsid w:val="00416BC8"/>
    <w:rsid w:val="00417401"/>
    <w:rsid w:val="00420A08"/>
    <w:rsid w:val="00420AF8"/>
    <w:rsid w:val="00420C19"/>
    <w:rsid w:val="00420C3F"/>
    <w:rsid w:val="00421227"/>
    <w:rsid w:val="004214DC"/>
    <w:rsid w:val="00421683"/>
    <w:rsid w:val="00421815"/>
    <w:rsid w:val="004248F7"/>
    <w:rsid w:val="004259AC"/>
    <w:rsid w:val="00425A94"/>
    <w:rsid w:val="00425BAA"/>
    <w:rsid w:val="004275E4"/>
    <w:rsid w:val="00430AC2"/>
    <w:rsid w:val="00430EE7"/>
    <w:rsid w:val="00431188"/>
    <w:rsid w:val="00432999"/>
    <w:rsid w:val="00433B39"/>
    <w:rsid w:val="00435745"/>
    <w:rsid w:val="00437F7C"/>
    <w:rsid w:val="00441BBC"/>
    <w:rsid w:val="00441D80"/>
    <w:rsid w:val="00442891"/>
    <w:rsid w:val="0044461A"/>
    <w:rsid w:val="00444680"/>
    <w:rsid w:val="0044479F"/>
    <w:rsid w:val="00444E60"/>
    <w:rsid w:val="004456E3"/>
    <w:rsid w:val="004458D3"/>
    <w:rsid w:val="00445A55"/>
    <w:rsid w:val="00446183"/>
    <w:rsid w:val="0044654F"/>
    <w:rsid w:val="0044689A"/>
    <w:rsid w:val="00446B2F"/>
    <w:rsid w:val="00447287"/>
    <w:rsid w:val="00450499"/>
    <w:rsid w:val="00450E0A"/>
    <w:rsid w:val="00450EC4"/>
    <w:rsid w:val="004520A7"/>
    <w:rsid w:val="00452F68"/>
    <w:rsid w:val="0045364A"/>
    <w:rsid w:val="0045368B"/>
    <w:rsid w:val="00453C32"/>
    <w:rsid w:val="00453D52"/>
    <w:rsid w:val="004550DA"/>
    <w:rsid w:val="00455733"/>
    <w:rsid w:val="00457685"/>
    <w:rsid w:val="00457FAD"/>
    <w:rsid w:val="00461861"/>
    <w:rsid w:val="004639F6"/>
    <w:rsid w:val="00465489"/>
    <w:rsid w:val="004660DE"/>
    <w:rsid w:val="00466A20"/>
    <w:rsid w:val="004672A4"/>
    <w:rsid w:val="004675DC"/>
    <w:rsid w:val="00467682"/>
    <w:rsid w:val="004716B9"/>
    <w:rsid w:val="00473082"/>
    <w:rsid w:val="004737C1"/>
    <w:rsid w:val="00473890"/>
    <w:rsid w:val="004739F3"/>
    <w:rsid w:val="00475273"/>
    <w:rsid w:val="004771D3"/>
    <w:rsid w:val="004779A6"/>
    <w:rsid w:val="00477F09"/>
    <w:rsid w:val="00480639"/>
    <w:rsid w:val="004814AA"/>
    <w:rsid w:val="004825F1"/>
    <w:rsid w:val="00482B8B"/>
    <w:rsid w:val="00483F68"/>
    <w:rsid w:val="00486B85"/>
    <w:rsid w:val="00487989"/>
    <w:rsid w:val="00491459"/>
    <w:rsid w:val="0049145A"/>
    <w:rsid w:val="0049194B"/>
    <w:rsid w:val="00492C64"/>
    <w:rsid w:val="00493E8E"/>
    <w:rsid w:val="00494100"/>
    <w:rsid w:val="00494F57"/>
    <w:rsid w:val="00495142"/>
    <w:rsid w:val="00495D93"/>
    <w:rsid w:val="00496343"/>
    <w:rsid w:val="00496417"/>
    <w:rsid w:val="00496D48"/>
    <w:rsid w:val="00497213"/>
    <w:rsid w:val="004972AA"/>
    <w:rsid w:val="0049737E"/>
    <w:rsid w:val="004A0060"/>
    <w:rsid w:val="004A0C05"/>
    <w:rsid w:val="004A1940"/>
    <w:rsid w:val="004A2BB2"/>
    <w:rsid w:val="004A504B"/>
    <w:rsid w:val="004A5D9A"/>
    <w:rsid w:val="004A5FDB"/>
    <w:rsid w:val="004A64D0"/>
    <w:rsid w:val="004A67EC"/>
    <w:rsid w:val="004B1F7E"/>
    <w:rsid w:val="004B30B0"/>
    <w:rsid w:val="004B3FF3"/>
    <w:rsid w:val="004B52AC"/>
    <w:rsid w:val="004B54C9"/>
    <w:rsid w:val="004B7553"/>
    <w:rsid w:val="004C1857"/>
    <w:rsid w:val="004C1901"/>
    <w:rsid w:val="004C1BEE"/>
    <w:rsid w:val="004C2DAA"/>
    <w:rsid w:val="004C5370"/>
    <w:rsid w:val="004C5EB3"/>
    <w:rsid w:val="004C64B6"/>
    <w:rsid w:val="004C64B9"/>
    <w:rsid w:val="004C794A"/>
    <w:rsid w:val="004D06D0"/>
    <w:rsid w:val="004D0851"/>
    <w:rsid w:val="004D1CDB"/>
    <w:rsid w:val="004D1EC6"/>
    <w:rsid w:val="004D21D4"/>
    <w:rsid w:val="004D27BC"/>
    <w:rsid w:val="004D5200"/>
    <w:rsid w:val="004D61AD"/>
    <w:rsid w:val="004D61B6"/>
    <w:rsid w:val="004D626D"/>
    <w:rsid w:val="004D76E7"/>
    <w:rsid w:val="004D7E0E"/>
    <w:rsid w:val="004E0797"/>
    <w:rsid w:val="004E1C28"/>
    <w:rsid w:val="004E490E"/>
    <w:rsid w:val="004E52B4"/>
    <w:rsid w:val="004E52DB"/>
    <w:rsid w:val="004E6A2B"/>
    <w:rsid w:val="004E6DDC"/>
    <w:rsid w:val="004F048F"/>
    <w:rsid w:val="004F08BA"/>
    <w:rsid w:val="004F0958"/>
    <w:rsid w:val="004F1E43"/>
    <w:rsid w:val="004F21A6"/>
    <w:rsid w:val="004F2235"/>
    <w:rsid w:val="004F238E"/>
    <w:rsid w:val="004F2405"/>
    <w:rsid w:val="004F32C9"/>
    <w:rsid w:val="004F32F3"/>
    <w:rsid w:val="004F50A2"/>
    <w:rsid w:val="004F527A"/>
    <w:rsid w:val="004F6460"/>
    <w:rsid w:val="004F7EF9"/>
    <w:rsid w:val="005003E2"/>
    <w:rsid w:val="005005E3"/>
    <w:rsid w:val="005010BC"/>
    <w:rsid w:val="005016A3"/>
    <w:rsid w:val="005029BA"/>
    <w:rsid w:val="00502FAD"/>
    <w:rsid w:val="005038FB"/>
    <w:rsid w:val="00503EB6"/>
    <w:rsid w:val="00504034"/>
    <w:rsid w:val="005044BC"/>
    <w:rsid w:val="0050641A"/>
    <w:rsid w:val="00507495"/>
    <w:rsid w:val="00510586"/>
    <w:rsid w:val="00510A7D"/>
    <w:rsid w:val="00510C39"/>
    <w:rsid w:val="00511FE5"/>
    <w:rsid w:val="00513887"/>
    <w:rsid w:val="00513EFD"/>
    <w:rsid w:val="00514FF2"/>
    <w:rsid w:val="00515C65"/>
    <w:rsid w:val="00515D0F"/>
    <w:rsid w:val="0051603D"/>
    <w:rsid w:val="005202BB"/>
    <w:rsid w:val="0052248F"/>
    <w:rsid w:val="005224BC"/>
    <w:rsid w:val="005224C1"/>
    <w:rsid w:val="0052319B"/>
    <w:rsid w:val="00523335"/>
    <w:rsid w:val="005236E4"/>
    <w:rsid w:val="0052423E"/>
    <w:rsid w:val="00524E54"/>
    <w:rsid w:val="005258F4"/>
    <w:rsid w:val="005261E5"/>
    <w:rsid w:val="0052723C"/>
    <w:rsid w:val="00527439"/>
    <w:rsid w:val="00527BE3"/>
    <w:rsid w:val="005308D4"/>
    <w:rsid w:val="0053252D"/>
    <w:rsid w:val="00532A2A"/>
    <w:rsid w:val="00532D0E"/>
    <w:rsid w:val="00533B8E"/>
    <w:rsid w:val="00534B92"/>
    <w:rsid w:val="00534F2E"/>
    <w:rsid w:val="00536148"/>
    <w:rsid w:val="005368D1"/>
    <w:rsid w:val="005402C6"/>
    <w:rsid w:val="0054052D"/>
    <w:rsid w:val="0054058E"/>
    <w:rsid w:val="0054066D"/>
    <w:rsid w:val="00541314"/>
    <w:rsid w:val="00541467"/>
    <w:rsid w:val="005414BA"/>
    <w:rsid w:val="00542626"/>
    <w:rsid w:val="0054282D"/>
    <w:rsid w:val="00542D57"/>
    <w:rsid w:val="005435BC"/>
    <w:rsid w:val="005437E5"/>
    <w:rsid w:val="00543ADB"/>
    <w:rsid w:val="00544837"/>
    <w:rsid w:val="005464ED"/>
    <w:rsid w:val="00550AF3"/>
    <w:rsid w:val="005520A0"/>
    <w:rsid w:val="00552FCB"/>
    <w:rsid w:val="00553113"/>
    <w:rsid w:val="0055378A"/>
    <w:rsid w:val="0055473B"/>
    <w:rsid w:val="00556047"/>
    <w:rsid w:val="005568FA"/>
    <w:rsid w:val="0055693D"/>
    <w:rsid w:val="00556E77"/>
    <w:rsid w:val="00556FD0"/>
    <w:rsid w:val="0055719B"/>
    <w:rsid w:val="00557493"/>
    <w:rsid w:val="00557B1F"/>
    <w:rsid w:val="00557EED"/>
    <w:rsid w:val="00557F7B"/>
    <w:rsid w:val="00560566"/>
    <w:rsid w:val="00560B54"/>
    <w:rsid w:val="00561D54"/>
    <w:rsid w:val="00563767"/>
    <w:rsid w:val="00563C82"/>
    <w:rsid w:val="00563CB8"/>
    <w:rsid w:val="00565C35"/>
    <w:rsid w:val="0056635E"/>
    <w:rsid w:val="00566CC8"/>
    <w:rsid w:val="00567086"/>
    <w:rsid w:val="0056770E"/>
    <w:rsid w:val="00567D0B"/>
    <w:rsid w:val="0057076F"/>
    <w:rsid w:val="00571A32"/>
    <w:rsid w:val="00572702"/>
    <w:rsid w:val="00572B1C"/>
    <w:rsid w:val="00573200"/>
    <w:rsid w:val="00574872"/>
    <w:rsid w:val="00574E6E"/>
    <w:rsid w:val="00576CD7"/>
    <w:rsid w:val="00580573"/>
    <w:rsid w:val="00581A57"/>
    <w:rsid w:val="00581AA0"/>
    <w:rsid w:val="005824AD"/>
    <w:rsid w:val="005834A7"/>
    <w:rsid w:val="00583EA0"/>
    <w:rsid w:val="00584257"/>
    <w:rsid w:val="00584889"/>
    <w:rsid w:val="00584A43"/>
    <w:rsid w:val="005857FC"/>
    <w:rsid w:val="00585D36"/>
    <w:rsid w:val="00585E70"/>
    <w:rsid w:val="0058622D"/>
    <w:rsid w:val="00587358"/>
    <w:rsid w:val="00587E98"/>
    <w:rsid w:val="00590831"/>
    <w:rsid w:val="00591528"/>
    <w:rsid w:val="005928F1"/>
    <w:rsid w:val="00593057"/>
    <w:rsid w:val="005944C4"/>
    <w:rsid w:val="00594E0B"/>
    <w:rsid w:val="00595220"/>
    <w:rsid w:val="00596425"/>
    <w:rsid w:val="005968EF"/>
    <w:rsid w:val="005976EC"/>
    <w:rsid w:val="005A0AAB"/>
    <w:rsid w:val="005A0BB7"/>
    <w:rsid w:val="005A1F51"/>
    <w:rsid w:val="005A210E"/>
    <w:rsid w:val="005A33BC"/>
    <w:rsid w:val="005A3E32"/>
    <w:rsid w:val="005A4650"/>
    <w:rsid w:val="005A5063"/>
    <w:rsid w:val="005A558B"/>
    <w:rsid w:val="005A6078"/>
    <w:rsid w:val="005A6F4B"/>
    <w:rsid w:val="005B270C"/>
    <w:rsid w:val="005B31ED"/>
    <w:rsid w:val="005B3226"/>
    <w:rsid w:val="005B3554"/>
    <w:rsid w:val="005B4562"/>
    <w:rsid w:val="005B5094"/>
    <w:rsid w:val="005B6E90"/>
    <w:rsid w:val="005B7174"/>
    <w:rsid w:val="005B79A8"/>
    <w:rsid w:val="005B7E1A"/>
    <w:rsid w:val="005C011D"/>
    <w:rsid w:val="005C0EB8"/>
    <w:rsid w:val="005C1C37"/>
    <w:rsid w:val="005C2437"/>
    <w:rsid w:val="005C28F3"/>
    <w:rsid w:val="005C3D99"/>
    <w:rsid w:val="005C51B2"/>
    <w:rsid w:val="005C56DB"/>
    <w:rsid w:val="005C58E9"/>
    <w:rsid w:val="005C5AE3"/>
    <w:rsid w:val="005C5AEF"/>
    <w:rsid w:val="005C6F03"/>
    <w:rsid w:val="005C7463"/>
    <w:rsid w:val="005C7468"/>
    <w:rsid w:val="005D0B0B"/>
    <w:rsid w:val="005D206D"/>
    <w:rsid w:val="005D2B07"/>
    <w:rsid w:val="005D3C09"/>
    <w:rsid w:val="005D49AF"/>
    <w:rsid w:val="005D5C9B"/>
    <w:rsid w:val="005D5CB5"/>
    <w:rsid w:val="005D5F5E"/>
    <w:rsid w:val="005D646C"/>
    <w:rsid w:val="005D647E"/>
    <w:rsid w:val="005D702C"/>
    <w:rsid w:val="005D748B"/>
    <w:rsid w:val="005E0133"/>
    <w:rsid w:val="005E0568"/>
    <w:rsid w:val="005E0A2F"/>
    <w:rsid w:val="005E1314"/>
    <w:rsid w:val="005E17C1"/>
    <w:rsid w:val="005E284A"/>
    <w:rsid w:val="005E36A7"/>
    <w:rsid w:val="005E3E70"/>
    <w:rsid w:val="005E3E87"/>
    <w:rsid w:val="005E58AF"/>
    <w:rsid w:val="005E5992"/>
    <w:rsid w:val="005F00EC"/>
    <w:rsid w:val="005F0F3E"/>
    <w:rsid w:val="005F2847"/>
    <w:rsid w:val="005F2A0A"/>
    <w:rsid w:val="005F2BEF"/>
    <w:rsid w:val="005F3368"/>
    <w:rsid w:val="005F3473"/>
    <w:rsid w:val="005F34A3"/>
    <w:rsid w:val="005F3E6E"/>
    <w:rsid w:val="005F5415"/>
    <w:rsid w:val="005F578E"/>
    <w:rsid w:val="00600E9E"/>
    <w:rsid w:val="0060167A"/>
    <w:rsid w:val="00603F08"/>
    <w:rsid w:val="00604A87"/>
    <w:rsid w:val="00604EA2"/>
    <w:rsid w:val="0060500C"/>
    <w:rsid w:val="00605C4B"/>
    <w:rsid w:val="00605CFB"/>
    <w:rsid w:val="00605FB1"/>
    <w:rsid w:val="00606212"/>
    <w:rsid w:val="00606319"/>
    <w:rsid w:val="00606CBA"/>
    <w:rsid w:val="00607EBF"/>
    <w:rsid w:val="00607F6D"/>
    <w:rsid w:val="006104C0"/>
    <w:rsid w:val="00610596"/>
    <w:rsid w:val="00610A38"/>
    <w:rsid w:val="00611739"/>
    <w:rsid w:val="0061202C"/>
    <w:rsid w:val="006132D3"/>
    <w:rsid w:val="006147F5"/>
    <w:rsid w:val="006149D0"/>
    <w:rsid w:val="00616C4D"/>
    <w:rsid w:val="00616DC6"/>
    <w:rsid w:val="00617972"/>
    <w:rsid w:val="006202D9"/>
    <w:rsid w:val="0062116A"/>
    <w:rsid w:val="00621A55"/>
    <w:rsid w:val="00621AE7"/>
    <w:rsid w:val="00621D85"/>
    <w:rsid w:val="00622003"/>
    <w:rsid w:val="006251DF"/>
    <w:rsid w:val="006252E0"/>
    <w:rsid w:val="0062595F"/>
    <w:rsid w:val="00626194"/>
    <w:rsid w:val="006266BD"/>
    <w:rsid w:val="00626C9A"/>
    <w:rsid w:val="00627C48"/>
    <w:rsid w:val="00627E60"/>
    <w:rsid w:val="006304C6"/>
    <w:rsid w:val="00630AC3"/>
    <w:rsid w:val="00630FF5"/>
    <w:rsid w:val="006322D7"/>
    <w:rsid w:val="00633744"/>
    <w:rsid w:val="00634956"/>
    <w:rsid w:val="00634E79"/>
    <w:rsid w:val="00635EE6"/>
    <w:rsid w:val="00636729"/>
    <w:rsid w:val="00636A29"/>
    <w:rsid w:val="00637908"/>
    <w:rsid w:val="00637D86"/>
    <w:rsid w:val="006412A1"/>
    <w:rsid w:val="00641767"/>
    <w:rsid w:val="00641F40"/>
    <w:rsid w:val="0064675D"/>
    <w:rsid w:val="00646BA0"/>
    <w:rsid w:val="00646D9A"/>
    <w:rsid w:val="00646E41"/>
    <w:rsid w:val="006471F6"/>
    <w:rsid w:val="00647406"/>
    <w:rsid w:val="00647868"/>
    <w:rsid w:val="00650414"/>
    <w:rsid w:val="00650B0B"/>
    <w:rsid w:val="006511DF"/>
    <w:rsid w:val="00651DD2"/>
    <w:rsid w:val="00652001"/>
    <w:rsid w:val="00653C95"/>
    <w:rsid w:val="0065407B"/>
    <w:rsid w:val="006541A1"/>
    <w:rsid w:val="00654710"/>
    <w:rsid w:val="00654764"/>
    <w:rsid w:val="00655D59"/>
    <w:rsid w:val="0065712A"/>
    <w:rsid w:val="00657538"/>
    <w:rsid w:val="006578F4"/>
    <w:rsid w:val="00657CA8"/>
    <w:rsid w:val="006620A5"/>
    <w:rsid w:val="006626D5"/>
    <w:rsid w:val="006640F7"/>
    <w:rsid w:val="006648FB"/>
    <w:rsid w:val="006649CE"/>
    <w:rsid w:val="00666450"/>
    <w:rsid w:val="006666F4"/>
    <w:rsid w:val="00667FB1"/>
    <w:rsid w:val="006712F8"/>
    <w:rsid w:val="0067247C"/>
    <w:rsid w:val="00674789"/>
    <w:rsid w:val="00674864"/>
    <w:rsid w:val="006751BC"/>
    <w:rsid w:val="00675CD2"/>
    <w:rsid w:val="006760FB"/>
    <w:rsid w:val="0067632B"/>
    <w:rsid w:val="00676538"/>
    <w:rsid w:val="00676D12"/>
    <w:rsid w:val="0067718D"/>
    <w:rsid w:val="006771BD"/>
    <w:rsid w:val="00677B28"/>
    <w:rsid w:val="00677BB8"/>
    <w:rsid w:val="00677C1F"/>
    <w:rsid w:val="00680284"/>
    <w:rsid w:val="00680F69"/>
    <w:rsid w:val="006826FF"/>
    <w:rsid w:val="006828A9"/>
    <w:rsid w:val="00683554"/>
    <w:rsid w:val="00683C2D"/>
    <w:rsid w:val="00684CF6"/>
    <w:rsid w:val="00684DFD"/>
    <w:rsid w:val="00686037"/>
    <w:rsid w:val="0068772E"/>
    <w:rsid w:val="006923A5"/>
    <w:rsid w:val="00692DC1"/>
    <w:rsid w:val="0069437F"/>
    <w:rsid w:val="00694467"/>
    <w:rsid w:val="00694527"/>
    <w:rsid w:val="00694F92"/>
    <w:rsid w:val="006955C5"/>
    <w:rsid w:val="006957B8"/>
    <w:rsid w:val="00696433"/>
    <w:rsid w:val="00697CA1"/>
    <w:rsid w:val="006A00F7"/>
    <w:rsid w:val="006A0556"/>
    <w:rsid w:val="006A0878"/>
    <w:rsid w:val="006A19D0"/>
    <w:rsid w:val="006A2891"/>
    <w:rsid w:val="006A52C5"/>
    <w:rsid w:val="006A5E37"/>
    <w:rsid w:val="006B1167"/>
    <w:rsid w:val="006B1D9B"/>
    <w:rsid w:val="006B355C"/>
    <w:rsid w:val="006B36C6"/>
    <w:rsid w:val="006B4AC9"/>
    <w:rsid w:val="006B6517"/>
    <w:rsid w:val="006B65AF"/>
    <w:rsid w:val="006B6644"/>
    <w:rsid w:val="006B66F0"/>
    <w:rsid w:val="006B6D4C"/>
    <w:rsid w:val="006B6FC5"/>
    <w:rsid w:val="006C2B29"/>
    <w:rsid w:val="006C3ED8"/>
    <w:rsid w:val="006C5BF2"/>
    <w:rsid w:val="006C5E2F"/>
    <w:rsid w:val="006C6B05"/>
    <w:rsid w:val="006D02B3"/>
    <w:rsid w:val="006D1112"/>
    <w:rsid w:val="006D3020"/>
    <w:rsid w:val="006D381A"/>
    <w:rsid w:val="006D4292"/>
    <w:rsid w:val="006D429F"/>
    <w:rsid w:val="006D5345"/>
    <w:rsid w:val="006D54C7"/>
    <w:rsid w:val="006D5651"/>
    <w:rsid w:val="006D5C7A"/>
    <w:rsid w:val="006D6A34"/>
    <w:rsid w:val="006D6B7D"/>
    <w:rsid w:val="006D6E7F"/>
    <w:rsid w:val="006D7870"/>
    <w:rsid w:val="006D79A8"/>
    <w:rsid w:val="006E08E2"/>
    <w:rsid w:val="006E0954"/>
    <w:rsid w:val="006E136C"/>
    <w:rsid w:val="006E15F5"/>
    <w:rsid w:val="006E3566"/>
    <w:rsid w:val="006E3D88"/>
    <w:rsid w:val="006E5396"/>
    <w:rsid w:val="006E5BD9"/>
    <w:rsid w:val="006E5CC2"/>
    <w:rsid w:val="006E61DF"/>
    <w:rsid w:val="006E709C"/>
    <w:rsid w:val="006E74FB"/>
    <w:rsid w:val="006E7CD8"/>
    <w:rsid w:val="006F0F55"/>
    <w:rsid w:val="006F1BC6"/>
    <w:rsid w:val="006F2413"/>
    <w:rsid w:val="006F374E"/>
    <w:rsid w:val="006F4022"/>
    <w:rsid w:val="006F403E"/>
    <w:rsid w:val="006F4FC4"/>
    <w:rsid w:val="006F5470"/>
    <w:rsid w:val="006F5542"/>
    <w:rsid w:val="006F5618"/>
    <w:rsid w:val="006F5A3A"/>
    <w:rsid w:val="006F63E0"/>
    <w:rsid w:val="006F6711"/>
    <w:rsid w:val="006F726F"/>
    <w:rsid w:val="007007D7"/>
    <w:rsid w:val="00700FAC"/>
    <w:rsid w:val="0070119F"/>
    <w:rsid w:val="00701ACD"/>
    <w:rsid w:val="00701C20"/>
    <w:rsid w:val="00703B0F"/>
    <w:rsid w:val="007057DC"/>
    <w:rsid w:val="0070602C"/>
    <w:rsid w:val="00706B0D"/>
    <w:rsid w:val="00706C03"/>
    <w:rsid w:val="00710D40"/>
    <w:rsid w:val="00710F6B"/>
    <w:rsid w:val="00711D9D"/>
    <w:rsid w:val="00712896"/>
    <w:rsid w:val="00712D07"/>
    <w:rsid w:val="00713E21"/>
    <w:rsid w:val="00714344"/>
    <w:rsid w:val="00715246"/>
    <w:rsid w:val="0071594B"/>
    <w:rsid w:val="00715F59"/>
    <w:rsid w:val="007161FA"/>
    <w:rsid w:val="00716834"/>
    <w:rsid w:val="007202B4"/>
    <w:rsid w:val="0072193F"/>
    <w:rsid w:val="007225F8"/>
    <w:rsid w:val="00723C47"/>
    <w:rsid w:val="00723CD6"/>
    <w:rsid w:val="00723D46"/>
    <w:rsid w:val="00724216"/>
    <w:rsid w:val="007247C6"/>
    <w:rsid w:val="00724C90"/>
    <w:rsid w:val="00726204"/>
    <w:rsid w:val="0072630D"/>
    <w:rsid w:val="007313E3"/>
    <w:rsid w:val="00731A9E"/>
    <w:rsid w:val="00732121"/>
    <w:rsid w:val="00732F20"/>
    <w:rsid w:val="007339F3"/>
    <w:rsid w:val="00733DE5"/>
    <w:rsid w:val="00734B47"/>
    <w:rsid w:val="00734E2B"/>
    <w:rsid w:val="00735191"/>
    <w:rsid w:val="00735ABE"/>
    <w:rsid w:val="00736475"/>
    <w:rsid w:val="00736939"/>
    <w:rsid w:val="00736B28"/>
    <w:rsid w:val="0074160F"/>
    <w:rsid w:val="00741643"/>
    <w:rsid w:val="00741A86"/>
    <w:rsid w:val="00741BD3"/>
    <w:rsid w:val="00742150"/>
    <w:rsid w:val="00742880"/>
    <w:rsid w:val="007429B3"/>
    <w:rsid w:val="007443DF"/>
    <w:rsid w:val="00744BE8"/>
    <w:rsid w:val="00744F47"/>
    <w:rsid w:val="0074529B"/>
    <w:rsid w:val="007455E5"/>
    <w:rsid w:val="00746102"/>
    <w:rsid w:val="007469D1"/>
    <w:rsid w:val="00747484"/>
    <w:rsid w:val="007474CD"/>
    <w:rsid w:val="00750001"/>
    <w:rsid w:val="00750621"/>
    <w:rsid w:val="00751256"/>
    <w:rsid w:val="00751314"/>
    <w:rsid w:val="00751BA1"/>
    <w:rsid w:val="00753510"/>
    <w:rsid w:val="007535C7"/>
    <w:rsid w:val="00753AB6"/>
    <w:rsid w:val="00753BC8"/>
    <w:rsid w:val="00754F18"/>
    <w:rsid w:val="007558DD"/>
    <w:rsid w:val="00755C9C"/>
    <w:rsid w:val="00755F14"/>
    <w:rsid w:val="00756216"/>
    <w:rsid w:val="00756D81"/>
    <w:rsid w:val="0075755D"/>
    <w:rsid w:val="00760021"/>
    <w:rsid w:val="0076056C"/>
    <w:rsid w:val="00760CB4"/>
    <w:rsid w:val="00761649"/>
    <w:rsid w:val="00762E24"/>
    <w:rsid w:val="00762FED"/>
    <w:rsid w:val="007631D2"/>
    <w:rsid w:val="00763229"/>
    <w:rsid w:val="00763D2B"/>
    <w:rsid w:val="00764259"/>
    <w:rsid w:val="00764493"/>
    <w:rsid w:val="00764EFE"/>
    <w:rsid w:val="00765ACA"/>
    <w:rsid w:val="00766AD4"/>
    <w:rsid w:val="00767B51"/>
    <w:rsid w:val="007700E0"/>
    <w:rsid w:val="00770654"/>
    <w:rsid w:val="0077167B"/>
    <w:rsid w:val="0077171E"/>
    <w:rsid w:val="00771C05"/>
    <w:rsid w:val="00771C0C"/>
    <w:rsid w:val="007722E0"/>
    <w:rsid w:val="007726DF"/>
    <w:rsid w:val="00773B01"/>
    <w:rsid w:val="00773B46"/>
    <w:rsid w:val="00773F96"/>
    <w:rsid w:val="007746C8"/>
    <w:rsid w:val="00774801"/>
    <w:rsid w:val="0077512C"/>
    <w:rsid w:val="007756D4"/>
    <w:rsid w:val="00775B04"/>
    <w:rsid w:val="00776331"/>
    <w:rsid w:val="00776B0D"/>
    <w:rsid w:val="00776C6A"/>
    <w:rsid w:val="00777AAE"/>
    <w:rsid w:val="00777C5D"/>
    <w:rsid w:val="0078165E"/>
    <w:rsid w:val="007819E3"/>
    <w:rsid w:val="00782580"/>
    <w:rsid w:val="007825BB"/>
    <w:rsid w:val="0078361C"/>
    <w:rsid w:val="0078512C"/>
    <w:rsid w:val="00786382"/>
    <w:rsid w:val="00786CCF"/>
    <w:rsid w:val="0078745B"/>
    <w:rsid w:val="00787F76"/>
    <w:rsid w:val="00790B5D"/>
    <w:rsid w:val="0079101A"/>
    <w:rsid w:val="007912A7"/>
    <w:rsid w:val="007916D9"/>
    <w:rsid w:val="007917CD"/>
    <w:rsid w:val="00791B1C"/>
    <w:rsid w:val="007920CA"/>
    <w:rsid w:val="00792B56"/>
    <w:rsid w:val="00792DC4"/>
    <w:rsid w:val="007934D0"/>
    <w:rsid w:val="0079424F"/>
    <w:rsid w:val="00795339"/>
    <w:rsid w:val="00796124"/>
    <w:rsid w:val="00796146"/>
    <w:rsid w:val="0079621A"/>
    <w:rsid w:val="007974F6"/>
    <w:rsid w:val="007A21B9"/>
    <w:rsid w:val="007A2E87"/>
    <w:rsid w:val="007A36D1"/>
    <w:rsid w:val="007A3B34"/>
    <w:rsid w:val="007A3DB3"/>
    <w:rsid w:val="007A5FB9"/>
    <w:rsid w:val="007A66B3"/>
    <w:rsid w:val="007A7146"/>
    <w:rsid w:val="007A76B5"/>
    <w:rsid w:val="007A7A76"/>
    <w:rsid w:val="007A7F84"/>
    <w:rsid w:val="007B047A"/>
    <w:rsid w:val="007B0E49"/>
    <w:rsid w:val="007B1761"/>
    <w:rsid w:val="007B2B70"/>
    <w:rsid w:val="007B2D35"/>
    <w:rsid w:val="007B367F"/>
    <w:rsid w:val="007B3C01"/>
    <w:rsid w:val="007B40CE"/>
    <w:rsid w:val="007B4529"/>
    <w:rsid w:val="007B6ABB"/>
    <w:rsid w:val="007B7486"/>
    <w:rsid w:val="007B7621"/>
    <w:rsid w:val="007B7B71"/>
    <w:rsid w:val="007C0FE5"/>
    <w:rsid w:val="007C3499"/>
    <w:rsid w:val="007C377A"/>
    <w:rsid w:val="007C3871"/>
    <w:rsid w:val="007C393F"/>
    <w:rsid w:val="007C3C70"/>
    <w:rsid w:val="007C4185"/>
    <w:rsid w:val="007C4F29"/>
    <w:rsid w:val="007C510F"/>
    <w:rsid w:val="007C5618"/>
    <w:rsid w:val="007C566C"/>
    <w:rsid w:val="007C6087"/>
    <w:rsid w:val="007C6487"/>
    <w:rsid w:val="007C75FC"/>
    <w:rsid w:val="007C7FD8"/>
    <w:rsid w:val="007D0A4D"/>
    <w:rsid w:val="007D0B70"/>
    <w:rsid w:val="007D0B72"/>
    <w:rsid w:val="007D3B7B"/>
    <w:rsid w:val="007D48D8"/>
    <w:rsid w:val="007D6580"/>
    <w:rsid w:val="007D72F7"/>
    <w:rsid w:val="007E1EB1"/>
    <w:rsid w:val="007E30EA"/>
    <w:rsid w:val="007E3847"/>
    <w:rsid w:val="007E49CA"/>
    <w:rsid w:val="007E4BDE"/>
    <w:rsid w:val="007E4C54"/>
    <w:rsid w:val="007E5CD7"/>
    <w:rsid w:val="007E5DAF"/>
    <w:rsid w:val="007E6069"/>
    <w:rsid w:val="007F074B"/>
    <w:rsid w:val="007F2B63"/>
    <w:rsid w:val="007F2CE4"/>
    <w:rsid w:val="007F3021"/>
    <w:rsid w:val="007F3D00"/>
    <w:rsid w:val="007F3E23"/>
    <w:rsid w:val="007F45E1"/>
    <w:rsid w:val="007F473F"/>
    <w:rsid w:val="007F50E9"/>
    <w:rsid w:val="007F58F4"/>
    <w:rsid w:val="007F6891"/>
    <w:rsid w:val="007F6932"/>
    <w:rsid w:val="007F6D50"/>
    <w:rsid w:val="007F7ABC"/>
    <w:rsid w:val="00800384"/>
    <w:rsid w:val="0080190C"/>
    <w:rsid w:val="00801A67"/>
    <w:rsid w:val="00802206"/>
    <w:rsid w:val="00802F05"/>
    <w:rsid w:val="00803199"/>
    <w:rsid w:val="008031B3"/>
    <w:rsid w:val="00803CD4"/>
    <w:rsid w:val="008047D9"/>
    <w:rsid w:val="008049AB"/>
    <w:rsid w:val="00804BC5"/>
    <w:rsid w:val="00804C16"/>
    <w:rsid w:val="00804DCB"/>
    <w:rsid w:val="00805178"/>
    <w:rsid w:val="008069CD"/>
    <w:rsid w:val="0081067A"/>
    <w:rsid w:val="00811991"/>
    <w:rsid w:val="00811B27"/>
    <w:rsid w:val="00812367"/>
    <w:rsid w:val="00812B44"/>
    <w:rsid w:val="00812EC8"/>
    <w:rsid w:val="0081401E"/>
    <w:rsid w:val="008144AB"/>
    <w:rsid w:val="00814666"/>
    <w:rsid w:val="00815E29"/>
    <w:rsid w:val="008168D4"/>
    <w:rsid w:val="00816C65"/>
    <w:rsid w:val="008179C0"/>
    <w:rsid w:val="00820667"/>
    <w:rsid w:val="0082122B"/>
    <w:rsid w:val="0082304D"/>
    <w:rsid w:val="00823659"/>
    <w:rsid w:val="008237E3"/>
    <w:rsid w:val="00823C49"/>
    <w:rsid w:val="00824762"/>
    <w:rsid w:val="00824934"/>
    <w:rsid w:val="00826A6E"/>
    <w:rsid w:val="00826C70"/>
    <w:rsid w:val="008310A8"/>
    <w:rsid w:val="00831579"/>
    <w:rsid w:val="008318F0"/>
    <w:rsid w:val="00831968"/>
    <w:rsid w:val="00831C53"/>
    <w:rsid w:val="00832A9F"/>
    <w:rsid w:val="008333A9"/>
    <w:rsid w:val="0083348E"/>
    <w:rsid w:val="008351F9"/>
    <w:rsid w:val="0083586D"/>
    <w:rsid w:val="00835A10"/>
    <w:rsid w:val="00837580"/>
    <w:rsid w:val="00837685"/>
    <w:rsid w:val="00837B9F"/>
    <w:rsid w:val="00841290"/>
    <w:rsid w:val="008412A8"/>
    <w:rsid w:val="00841D33"/>
    <w:rsid w:val="008431D0"/>
    <w:rsid w:val="00844041"/>
    <w:rsid w:val="0084429A"/>
    <w:rsid w:val="00844B35"/>
    <w:rsid w:val="00844E2A"/>
    <w:rsid w:val="00845623"/>
    <w:rsid w:val="00845EAF"/>
    <w:rsid w:val="00845FFC"/>
    <w:rsid w:val="00846999"/>
    <w:rsid w:val="00847071"/>
    <w:rsid w:val="00847442"/>
    <w:rsid w:val="00847D6A"/>
    <w:rsid w:val="00847D7D"/>
    <w:rsid w:val="0085009A"/>
    <w:rsid w:val="008503F7"/>
    <w:rsid w:val="0085071A"/>
    <w:rsid w:val="00851CA4"/>
    <w:rsid w:val="00852E28"/>
    <w:rsid w:val="00852EAB"/>
    <w:rsid w:val="0085484C"/>
    <w:rsid w:val="00854A8D"/>
    <w:rsid w:val="008553D0"/>
    <w:rsid w:val="00856A95"/>
    <w:rsid w:val="00857110"/>
    <w:rsid w:val="008609B8"/>
    <w:rsid w:val="008627A5"/>
    <w:rsid w:val="008640D6"/>
    <w:rsid w:val="00865515"/>
    <w:rsid w:val="0086725C"/>
    <w:rsid w:val="008677A5"/>
    <w:rsid w:val="008705B9"/>
    <w:rsid w:val="00871209"/>
    <w:rsid w:val="00871416"/>
    <w:rsid w:val="00871D14"/>
    <w:rsid w:val="00871DE4"/>
    <w:rsid w:val="00872A5B"/>
    <w:rsid w:val="00872BD0"/>
    <w:rsid w:val="00873164"/>
    <w:rsid w:val="008732DD"/>
    <w:rsid w:val="00873B55"/>
    <w:rsid w:val="008743B0"/>
    <w:rsid w:val="008744DC"/>
    <w:rsid w:val="00875395"/>
    <w:rsid w:val="00875FD6"/>
    <w:rsid w:val="0087647D"/>
    <w:rsid w:val="00876EB7"/>
    <w:rsid w:val="00877234"/>
    <w:rsid w:val="00877C6D"/>
    <w:rsid w:val="00880349"/>
    <w:rsid w:val="008807BD"/>
    <w:rsid w:val="00880CE7"/>
    <w:rsid w:val="00881F20"/>
    <w:rsid w:val="008820C9"/>
    <w:rsid w:val="00882993"/>
    <w:rsid w:val="00882D90"/>
    <w:rsid w:val="00883190"/>
    <w:rsid w:val="00883D5F"/>
    <w:rsid w:val="0088402E"/>
    <w:rsid w:val="00884836"/>
    <w:rsid w:val="008855AB"/>
    <w:rsid w:val="00885BCA"/>
    <w:rsid w:val="008862A4"/>
    <w:rsid w:val="0088640A"/>
    <w:rsid w:val="00886E51"/>
    <w:rsid w:val="00886EEA"/>
    <w:rsid w:val="008917FA"/>
    <w:rsid w:val="008921D0"/>
    <w:rsid w:val="00892B9F"/>
    <w:rsid w:val="008934BA"/>
    <w:rsid w:val="0089371E"/>
    <w:rsid w:val="008954E9"/>
    <w:rsid w:val="00895CB2"/>
    <w:rsid w:val="00895CDA"/>
    <w:rsid w:val="0089697C"/>
    <w:rsid w:val="00896E40"/>
    <w:rsid w:val="008A12B0"/>
    <w:rsid w:val="008A1C3A"/>
    <w:rsid w:val="008A228F"/>
    <w:rsid w:val="008A2539"/>
    <w:rsid w:val="008A4322"/>
    <w:rsid w:val="008A4952"/>
    <w:rsid w:val="008A7380"/>
    <w:rsid w:val="008A78C4"/>
    <w:rsid w:val="008A78DD"/>
    <w:rsid w:val="008A7B78"/>
    <w:rsid w:val="008B07B2"/>
    <w:rsid w:val="008B0E39"/>
    <w:rsid w:val="008B154E"/>
    <w:rsid w:val="008B1C52"/>
    <w:rsid w:val="008B2223"/>
    <w:rsid w:val="008B237C"/>
    <w:rsid w:val="008B2E14"/>
    <w:rsid w:val="008B39F1"/>
    <w:rsid w:val="008B42B7"/>
    <w:rsid w:val="008B45EE"/>
    <w:rsid w:val="008B5F25"/>
    <w:rsid w:val="008B676F"/>
    <w:rsid w:val="008B6A2E"/>
    <w:rsid w:val="008B789B"/>
    <w:rsid w:val="008C02E3"/>
    <w:rsid w:val="008C10A6"/>
    <w:rsid w:val="008C1364"/>
    <w:rsid w:val="008C1657"/>
    <w:rsid w:val="008C1B70"/>
    <w:rsid w:val="008C1E4F"/>
    <w:rsid w:val="008C4432"/>
    <w:rsid w:val="008C448C"/>
    <w:rsid w:val="008C48F5"/>
    <w:rsid w:val="008C4D67"/>
    <w:rsid w:val="008C5210"/>
    <w:rsid w:val="008C5290"/>
    <w:rsid w:val="008C59CC"/>
    <w:rsid w:val="008C67CE"/>
    <w:rsid w:val="008C691B"/>
    <w:rsid w:val="008C6C1B"/>
    <w:rsid w:val="008C70B7"/>
    <w:rsid w:val="008C7159"/>
    <w:rsid w:val="008D04CD"/>
    <w:rsid w:val="008D2112"/>
    <w:rsid w:val="008D3276"/>
    <w:rsid w:val="008D3E9D"/>
    <w:rsid w:val="008D5253"/>
    <w:rsid w:val="008D5974"/>
    <w:rsid w:val="008D64B5"/>
    <w:rsid w:val="008D6AD7"/>
    <w:rsid w:val="008D6C8B"/>
    <w:rsid w:val="008D7441"/>
    <w:rsid w:val="008D74F8"/>
    <w:rsid w:val="008D7673"/>
    <w:rsid w:val="008E01C5"/>
    <w:rsid w:val="008E084C"/>
    <w:rsid w:val="008E0FEC"/>
    <w:rsid w:val="008E2C45"/>
    <w:rsid w:val="008E3B23"/>
    <w:rsid w:val="008E4097"/>
    <w:rsid w:val="008E4A29"/>
    <w:rsid w:val="008E60E1"/>
    <w:rsid w:val="008E684C"/>
    <w:rsid w:val="008F1033"/>
    <w:rsid w:val="008F133C"/>
    <w:rsid w:val="008F1605"/>
    <w:rsid w:val="008F267E"/>
    <w:rsid w:val="008F2A50"/>
    <w:rsid w:val="008F301C"/>
    <w:rsid w:val="008F3CB6"/>
    <w:rsid w:val="008F43D8"/>
    <w:rsid w:val="008F5E04"/>
    <w:rsid w:val="0090096F"/>
    <w:rsid w:val="00901611"/>
    <w:rsid w:val="00901AF7"/>
    <w:rsid w:val="00901D27"/>
    <w:rsid w:val="00902A9E"/>
    <w:rsid w:val="0090460E"/>
    <w:rsid w:val="00904715"/>
    <w:rsid w:val="00904B03"/>
    <w:rsid w:val="00904D0B"/>
    <w:rsid w:val="0090525E"/>
    <w:rsid w:val="00905BFD"/>
    <w:rsid w:val="009065AF"/>
    <w:rsid w:val="00910464"/>
    <w:rsid w:val="009106A5"/>
    <w:rsid w:val="0091137B"/>
    <w:rsid w:val="009118EA"/>
    <w:rsid w:val="00911D18"/>
    <w:rsid w:val="00912415"/>
    <w:rsid w:val="009137E5"/>
    <w:rsid w:val="00913DE0"/>
    <w:rsid w:val="0091572E"/>
    <w:rsid w:val="009159C5"/>
    <w:rsid w:val="00917629"/>
    <w:rsid w:val="009176CA"/>
    <w:rsid w:val="009179E4"/>
    <w:rsid w:val="00917E32"/>
    <w:rsid w:val="00920D86"/>
    <w:rsid w:val="0092192D"/>
    <w:rsid w:val="0092367D"/>
    <w:rsid w:val="00925310"/>
    <w:rsid w:val="00925313"/>
    <w:rsid w:val="00925453"/>
    <w:rsid w:val="0092628B"/>
    <w:rsid w:val="009268C3"/>
    <w:rsid w:val="00927046"/>
    <w:rsid w:val="009270DC"/>
    <w:rsid w:val="009273A7"/>
    <w:rsid w:val="00932A2D"/>
    <w:rsid w:val="00934CDD"/>
    <w:rsid w:val="00935420"/>
    <w:rsid w:val="00935DAF"/>
    <w:rsid w:val="00936223"/>
    <w:rsid w:val="0093726F"/>
    <w:rsid w:val="009374D6"/>
    <w:rsid w:val="00937990"/>
    <w:rsid w:val="00940119"/>
    <w:rsid w:val="00940A36"/>
    <w:rsid w:val="00941AA3"/>
    <w:rsid w:val="0094251E"/>
    <w:rsid w:val="00942B91"/>
    <w:rsid w:val="00944A91"/>
    <w:rsid w:val="00945168"/>
    <w:rsid w:val="0094573F"/>
    <w:rsid w:val="00945B92"/>
    <w:rsid w:val="009461B5"/>
    <w:rsid w:val="00946B9F"/>
    <w:rsid w:val="009502D1"/>
    <w:rsid w:val="009508F6"/>
    <w:rsid w:val="00951037"/>
    <w:rsid w:val="00951822"/>
    <w:rsid w:val="00951C18"/>
    <w:rsid w:val="00952190"/>
    <w:rsid w:val="009528FF"/>
    <w:rsid w:val="00952DD3"/>
    <w:rsid w:val="00952FE3"/>
    <w:rsid w:val="00953838"/>
    <w:rsid w:val="009543DD"/>
    <w:rsid w:val="0095461C"/>
    <w:rsid w:val="00955036"/>
    <w:rsid w:val="00955276"/>
    <w:rsid w:val="009553F8"/>
    <w:rsid w:val="00955849"/>
    <w:rsid w:val="00955FD7"/>
    <w:rsid w:val="0095669F"/>
    <w:rsid w:val="009566BE"/>
    <w:rsid w:val="00956C4E"/>
    <w:rsid w:val="009577C6"/>
    <w:rsid w:val="00960271"/>
    <w:rsid w:val="00960EC3"/>
    <w:rsid w:val="009611AE"/>
    <w:rsid w:val="009613A5"/>
    <w:rsid w:val="00961747"/>
    <w:rsid w:val="00963138"/>
    <w:rsid w:val="00963261"/>
    <w:rsid w:val="00963C76"/>
    <w:rsid w:val="00964443"/>
    <w:rsid w:val="0096444D"/>
    <w:rsid w:val="00964CA4"/>
    <w:rsid w:val="00965306"/>
    <w:rsid w:val="00971399"/>
    <w:rsid w:val="00971412"/>
    <w:rsid w:val="00971625"/>
    <w:rsid w:val="00971B0F"/>
    <w:rsid w:val="00971E18"/>
    <w:rsid w:val="00973117"/>
    <w:rsid w:val="00974627"/>
    <w:rsid w:val="009750DF"/>
    <w:rsid w:val="0097663A"/>
    <w:rsid w:val="009768F7"/>
    <w:rsid w:val="00977117"/>
    <w:rsid w:val="0097757C"/>
    <w:rsid w:val="00977A90"/>
    <w:rsid w:val="00977C58"/>
    <w:rsid w:val="00981005"/>
    <w:rsid w:val="0098128C"/>
    <w:rsid w:val="009825EA"/>
    <w:rsid w:val="00983F83"/>
    <w:rsid w:val="0098659E"/>
    <w:rsid w:val="00986606"/>
    <w:rsid w:val="009866D1"/>
    <w:rsid w:val="0098782D"/>
    <w:rsid w:val="0098790C"/>
    <w:rsid w:val="00990050"/>
    <w:rsid w:val="00990B6B"/>
    <w:rsid w:val="0099190C"/>
    <w:rsid w:val="009927A7"/>
    <w:rsid w:val="00992D63"/>
    <w:rsid w:val="0099314B"/>
    <w:rsid w:val="009939D2"/>
    <w:rsid w:val="009940DE"/>
    <w:rsid w:val="00994287"/>
    <w:rsid w:val="009948AB"/>
    <w:rsid w:val="009951DD"/>
    <w:rsid w:val="00995C0D"/>
    <w:rsid w:val="009969F5"/>
    <w:rsid w:val="00997CB0"/>
    <w:rsid w:val="00997FD8"/>
    <w:rsid w:val="009A03E4"/>
    <w:rsid w:val="009A0A12"/>
    <w:rsid w:val="009A0AC5"/>
    <w:rsid w:val="009A1655"/>
    <w:rsid w:val="009A25FA"/>
    <w:rsid w:val="009A3F1C"/>
    <w:rsid w:val="009A5009"/>
    <w:rsid w:val="009A5325"/>
    <w:rsid w:val="009A56A2"/>
    <w:rsid w:val="009A610F"/>
    <w:rsid w:val="009A6129"/>
    <w:rsid w:val="009A72AD"/>
    <w:rsid w:val="009B0653"/>
    <w:rsid w:val="009B11C4"/>
    <w:rsid w:val="009B1283"/>
    <w:rsid w:val="009B184D"/>
    <w:rsid w:val="009B2412"/>
    <w:rsid w:val="009B3B61"/>
    <w:rsid w:val="009B42AC"/>
    <w:rsid w:val="009B61D9"/>
    <w:rsid w:val="009B6797"/>
    <w:rsid w:val="009C0DF2"/>
    <w:rsid w:val="009C2671"/>
    <w:rsid w:val="009C288D"/>
    <w:rsid w:val="009C2B17"/>
    <w:rsid w:val="009C3108"/>
    <w:rsid w:val="009C379F"/>
    <w:rsid w:val="009C3B57"/>
    <w:rsid w:val="009C5822"/>
    <w:rsid w:val="009C59B4"/>
    <w:rsid w:val="009C6477"/>
    <w:rsid w:val="009C700C"/>
    <w:rsid w:val="009C7593"/>
    <w:rsid w:val="009D0279"/>
    <w:rsid w:val="009D148D"/>
    <w:rsid w:val="009D2F17"/>
    <w:rsid w:val="009D3BE2"/>
    <w:rsid w:val="009D3FBC"/>
    <w:rsid w:val="009D4BCE"/>
    <w:rsid w:val="009D60F4"/>
    <w:rsid w:val="009D6FFB"/>
    <w:rsid w:val="009D746E"/>
    <w:rsid w:val="009E28D3"/>
    <w:rsid w:val="009E35DC"/>
    <w:rsid w:val="009E3CFC"/>
    <w:rsid w:val="009E3EFB"/>
    <w:rsid w:val="009E5409"/>
    <w:rsid w:val="009E629B"/>
    <w:rsid w:val="009E6431"/>
    <w:rsid w:val="009E6CFB"/>
    <w:rsid w:val="009E7755"/>
    <w:rsid w:val="009E7AB7"/>
    <w:rsid w:val="009E7C2C"/>
    <w:rsid w:val="009F0225"/>
    <w:rsid w:val="009F0A58"/>
    <w:rsid w:val="009F0AB8"/>
    <w:rsid w:val="009F0F45"/>
    <w:rsid w:val="009F2473"/>
    <w:rsid w:val="009F2714"/>
    <w:rsid w:val="009F2C72"/>
    <w:rsid w:val="009F2E71"/>
    <w:rsid w:val="009F381C"/>
    <w:rsid w:val="009F3A16"/>
    <w:rsid w:val="009F3A61"/>
    <w:rsid w:val="009F4280"/>
    <w:rsid w:val="009F4342"/>
    <w:rsid w:val="009F4E0C"/>
    <w:rsid w:val="009F4E7F"/>
    <w:rsid w:val="009F5A50"/>
    <w:rsid w:val="00A00024"/>
    <w:rsid w:val="00A01BAE"/>
    <w:rsid w:val="00A01EC1"/>
    <w:rsid w:val="00A0246A"/>
    <w:rsid w:val="00A10605"/>
    <w:rsid w:val="00A109B0"/>
    <w:rsid w:val="00A10B2E"/>
    <w:rsid w:val="00A10ED4"/>
    <w:rsid w:val="00A118AE"/>
    <w:rsid w:val="00A12B4C"/>
    <w:rsid w:val="00A164FF"/>
    <w:rsid w:val="00A167C3"/>
    <w:rsid w:val="00A175E6"/>
    <w:rsid w:val="00A1770B"/>
    <w:rsid w:val="00A17BBE"/>
    <w:rsid w:val="00A20881"/>
    <w:rsid w:val="00A21B89"/>
    <w:rsid w:val="00A21F46"/>
    <w:rsid w:val="00A22097"/>
    <w:rsid w:val="00A269D8"/>
    <w:rsid w:val="00A273D1"/>
    <w:rsid w:val="00A2799B"/>
    <w:rsid w:val="00A3016D"/>
    <w:rsid w:val="00A32C5C"/>
    <w:rsid w:val="00A32D2E"/>
    <w:rsid w:val="00A33325"/>
    <w:rsid w:val="00A333B5"/>
    <w:rsid w:val="00A3430F"/>
    <w:rsid w:val="00A34AA7"/>
    <w:rsid w:val="00A34B2E"/>
    <w:rsid w:val="00A355A2"/>
    <w:rsid w:val="00A36694"/>
    <w:rsid w:val="00A36D9A"/>
    <w:rsid w:val="00A3775C"/>
    <w:rsid w:val="00A4125E"/>
    <w:rsid w:val="00A434D3"/>
    <w:rsid w:val="00A43522"/>
    <w:rsid w:val="00A4455F"/>
    <w:rsid w:val="00A4592A"/>
    <w:rsid w:val="00A46C22"/>
    <w:rsid w:val="00A46EF8"/>
    <w:rsid w:val="00A47004"/>
    <w:rsid w:val="00A4749F"/>
    <w:rsid w:val="00A47640"/>
    <w:rsid w:val="00A478E5"/>
    <w:rsid w:val="00A47C0D"/>
    <w:rsid w:val="00A505E9"/>
    <w:rsid w:val="00A51894"/>
    <w:rsid w:val="00A51D73"/>
    <w:rsid w:val="00A532C4"/>
    <w:rsid w:val="00A53609"/>
    <w:rsid w:val="00A53A99"/>
    <w:rsid w:val="00A54214"/>
    <w:rsid w:val="00A548B1"/>
    <w:rsid w:val="00A57AF2"/>
    <w:rsid w:val="00A607A6"/>
    <w:rsid w:val="00A6441B"/>
    <w:rsid w:val="00A66198"/>
    <w:rsid w:val="00A66239"/>
    <w:rsid w:val="00A6719C"/>
    <w:rsid w:val="00A7020D"/>
    <w:rsid w:val="00A71E4C"/>
    <w:rsid w:val="00A72132"/>
    <w:rsid w:val="00A72175"/>
    <w:rsid w:val="00A7309D"/>
    <w:rsid w:val="00A73983"/>
    <w:rsid w:val="00A748B5"/>
    <w:rsid w:val="00A74BE3"/>
    <w:rsid w:val="00A75256"/>
    <w:rsid w:val="00A75A15"/>
    <w:rsid w:val="00A75FF3"/>
    <w:rsid w:val="00A76BC7"/>
    <w:rsid w:val="00A76FBF"/>
    <w:rsid w:val="00A77109"/>
    <w:rsid w:val="00A775EA"/>
    <w:rsid w:val="00A810F3"/>
    <w:rsid w:val="00A821D2"/>
    <w:rsid w:val="00A82C56"/>
    <w:rsid w:val="00A84AC6"/>
    <w:rsid w:val="00A86CCC"/>
    <w:rsid w:val="00A875F6"/>
    <w:rsid w:val="00A9266F"/>
    <w:rsid w:val="00A92735"/>
    <w:rsid w:val="00A952A6"/>
    <w:rsid w:val="00A956C3"/>
    <w:rsid w:val="00A963E8"/>
    <w:rsid w:val="00A974E3"/>
    <w:rsid w:val="00A979A6"/>
    <w:rsid w:val="00AA0150"/>
    <w:rsid w:val="00AA1082"/>
    <w:rsid w:val="00AA25D8"/>
    <w:rsid w:val="00AA4074"/>
    <w:rsid w:val="00AA4ECF"/>
    <w:rsid w:val="00AA5476"/>
    <w:rsid w:val="00AA5549"/>
    <w:rsid w:val="00AA779E"/>
    <w:rsid w:val="00AA7E41"/>
    <w:rsid w:val="00AA7FAE"/>
    <w:rsid w:val="00AB0671"/>
    <w:rsid w:val="00AB12E6"/>
    <w:rsid w:val="00AB225C"/>
    <w:rsid w:val="00AB2450"/>
    <w:rsid w:val="00AB2882"/>
    <w:rsid w:val="00AB2FB4"/>
    <w:rsid w:val="00AB3730"/>
    <w:rsid w:val="00AB41D2"/>
    <w:rsid w:val="00AB442C"/>
    <w:rsid w:val="00AB46E5"/>
    <w:rsid w:val="00AB476E"/>
    <w:rsid w:val="00AB49BE"/>
    <w:rsid w:val="00AB4B7D"/>
    <w:rsid w:val="00AB4F8B"/>
    <w:rsid w:val="00AB5DB4"/>
    <w:rsid w:val="00AB6616"/>
    <w:rsid w:val="00AC08F5"/>
    <w:rsid w:val="00AC0EB7"/>
    <w:rsid w:val="00AC1DE3"/>
    <w:rsid w:val="00AC2C8F"/>
    <w:rsid w:val="00AC43A3"/>
    <w:rsid w:val="00AC5238"/>
    <w:rsid w:val="00AC5A62"/>
    <w:rsid w:val="00AC6384"/>
    <w:rsid w:val="00AD0CD3"/>
    <w:rsid w:val="00AD15CD"/>
    <w:rsid w:val="00AD1AF9"/>
    <w:rsid w:val="00AD22E1"/>
    <w:rsid w:val="00AD2379"/>
    <w:rsid w:val="00AD286A"/>
    <w:rsid w:val="00AD2BF9"/>
    <w:rsid w:val="00AD3222"/>
    <w:rsid w:val="00AD3BA2"/>
    <w:rsid w:val="00AD4DBD"/>
    <w:rsid w:val="00AD5318"/>
    <w:rsid w:val="00AD595E"/>
    <w:rsid w:val="00AD5BD2"/>
    <w:rsid w:val="00AD66BF"/>
    <w:rsid w:val="00AD6A31"/>
    <w:rsid w:val="00AE11EE"/>
    <w:rsid w:val="00AE19F7"/>
    <w:rsid w:val="00AE1D41"/>
    <w:rsid w:val="00AE29FA"/>
    <w:rsid w:val="00AE35BD"/>
    <w:rsid w:val="00AE3BA7"/>
    <w:rsid w:val="00AE4E27"/>
    <w:rsid w:val="00AE5F2C"/>
    <w:rsid w:val="00AE67ED"/>
    <w:rsid w:val="00AE6FB2"/>
    <w:rsid w:val="00AE7DB4"/>
    <w:rsid w:val="00AF0A7F"/>
    <w:rsid w:val="00AF0AAE"/>
    <w:rsid w:val="00AF1865"/>
    <w:rsid w:val="00AF20EF"/>
    <w:rsid w:val="00AF37F1"/>
    <w:rsid w:val="00AF3BEF"/>
    <w:rsid w:val="00AF3EA0"/>
    <w:rsid w:val="00AF4D26"/>
    <w:rsid w:val="00AF52CD"/>
    <w:rsid w:val="00AF71C4"/>
    <w:rsid w:val="00B005BC"/>
    <w:rsid w:val="00B008F3"/>
    <w:rsid w:val="00B02E37"/>
    <w:rsid w:val="00B03812"/>
    <w:rsid w:val="00B03FD1"/>
    <w:rsid w:val="00B054C6"/>
    <w:rsid w:val="00B05855"/>
    <w:rsid w:val="00B06513"/>
    <w:rsid w:val="00B065D1"/>
    <w:rsid w:val="00B065E8"/>
    <w:rsid w:val="00B07870"/>
    <w:rsid w:val="00B100EF"/>
    <w:rsid w:val="00B10B41"/>
    <w:rsid w:val="00B10E63"/>
    <w:rsid w:val="00B1114B"/>
    <w:rsid w:val="00B12E33"/>
    <w:rsid w:val="00B132AE"/>
    <w:rsid w:val="00B157AA"/>
    <w:rsid w:val="00B15C3A"/>
    <w:rsid w:val="00B17E35"/>
    <w:rsid w:val="00B21403"/>
    <w:rsid w:val="00B2161D"/>
    <w:rsid w:val="00B21E6D"/>
    <w:rsid w:val="00B22D6A"/>
    <w:rsid w:val="00B2388D"/>
    <w:rsid w:val="00B2391B"/>
    <w:rsid w:val="00B23DC6"/>
    <w:rsid w:val="00B23E21"/>
    <w:rsid w:val="00B25BA2"/>
    <w:rsid w:val="00B26442"/>
    <w:rsid w:val="00B265D9"/>
    <w:rsid w:val="00B272C9"/>
    <w:rsid w:val="00B300B4"/>
    <w:rsid w:val="00B300D1"/>
    <w:rsid w:val="00B307D1"/>
    <w:rsid w:val="00B30BF1"/>
    <w:rsid w:val="00B30F4B"/>
    <w:rsid w:val="00B3111F"/>
    <w:rsid w:val="00B31C35"/>
    <w:rsid w:val="00B31E02"/>
    <w:rsid w:val="00B328C7"/>
    <w:rsid w:val="00B33161"/>
    <w:rsid w:val="00B33818"/>
    <w:rsid w:val="00B33AB6"/>
    <w:rsid w:val="00B34732"/>
    <w:rsid w:val="00B35E14"/>
    <w:rsid w:val="00B36136"/>
    <w:rsid w:val="00B37730"/>
    <w:rsid w:val="00B40032"/>
    <w:rsid w:val="00B4028E"/>
    <w:rsid w:val="00B40335"/>
    <w:rsid w:val="00B404F2"/>
    <w:rsid w:val="00B41A0C"/>
    <w:rsid w:val="00B432D6"/>
    <w:rsid w:val="00B4394D"/>
    <w:rsid w:val="00B44431"/>
    <w:rsid w:val="00B44464"/>
    <w:rsid w:val="00B4468A"/>
    <w:rsid w:val="00B44DBB"/>
    <w:rsid w:val="00B46AF3"/>
    <w:rsid w:val="00B47CD4"/>
    <w:rsid w:val="00B504DC"/>
    <w:rsid w:val="00B5094B"/>
    <w:rsid w:val="00B50B2C"/>
    <w:rsid w:val="00B5137C"/>
    <w:rsid w:val="00B54051"/>
    <w:rsid w:val="00B54074"/>
    <w:rsid w:val="00B541EA"/>
    <w:rsid w:val="00B55370"/>
    <w:rsid w:val="00B559D5"/>
    <w:rsid w:val="00B559F1"/>
    <w:rsid w:val="00B5629A"/>
    <w:rsid w:val="00B56C9D"/>
    <w:rsid w:val="00B56D2B"/>
    <w:rsid w:val="00B61A8F"/>
    <w:rsid w:val="00B61D31"/>
    <w:rsid w:val="00B6241A"/>
    <w:rsid w:val="00B627CC"/>
    <w:rsid w:val="00B62B6F"/>
    <w:rsid w:val="00B6451A"/>
    <w:rsid w:val="00B65480"/>
    <w:rsid w:val="00B65982"/>
    <w:rsid w:val="00B65AC7"/>
    <w:rsid w:val="00B674EB"/>
    <w:rsid w:val="00B67727"/>
    <w:rsid w:val="00B67CA7"/>
    <w:rsid w:val="00B67D28"/>
    <w:rsid w:val="00B711A4"/>
    <w:rsid w:val="00B715B4"/>
    <w:rsid w:val="00B720CE"/>
    <w:rsid w:val="00B72237"/>
    <w:rsid w:val="00B7293D"/>
    <w:rsid w:val="00B73383"/>
    <w:rsid w:val="00B73B65"/>
    <w:rsid w:val="00B74832"/>
    <w:rsid w:val="00B75888"/>
    <w:rsid w:val="00B7664E"/>
    <w:rsid w:val="00B76792"/>
    <w:rsid w:val="00B76B5B"/>
    <w:rsid w:val="00B76BB1"/>
    <w:rsid w:val="00B80DDC"/>
    <w:rsid w:val="00B80F03"/>
    <w:rsid w:val="00B81494"/>
    <w:rsid w:val="00B8256C"/>
    <w:rsid w:val="00B83EAD"/>
    <w:rsid w:val="00B85349"/>
    <w:rsid w:val="00B8586F"/>
    <w:rsid w:val="00B8765F"/>
    <w:rsid w:val="00B8777A"/>
    <w:rsid w:val="00B87E29"/>
    <w:rsid w:val="00B912EA"/>
    <w:rsid w:val="00B92520"/>
    <w:rsid w:val="00B93D1A"/>
    <w:rsid w:val="00B942D5"/>
    <w:rsid w:val="00B94760"/>
    <w:rsid w:val="00B9486E"/>
    <w:rsid w:val="00B948BA"/>
    <w:rsid w:val="00B9496E"/>
    <w:rsid w:val="00B94EC5"/>
    <w:rsid w:val="00B94F65"/>
    <w:rsid w:val="00B95655"/>
    <w:rsid w:val="00B969F7"/>
    <w:rsid w:val="00B96CED"/>
    <w:rsid w:val="00B975E4"/>
    <w:rsid w:val="00BA01C8"/>
    <w:rsid w:val="00BA27AD"/>
    <w:rsid w:val="00BA3FA5"/>
    <w:rsid w:val="00BA45D6"/>
    <w:rsid w:val="00BA4ACC"/>
    <w:rsid w:val="00BA534F"/>
    <w:rsid w:val="00BA5E45"/>
    <w:rsid w:val="00BA6716"/>
    <w:rsid w:val="00BB09B7"/>
    <w:rsid w:val="00BB0B72"/>
    <w:rsid w:val="00BB0F55"/>
    <w:rsid w:val="00BB1113"/>
    <w:rsid w:val="00BB1E30"/>
    <w:rsid w:val="00BB2912"/>
    <w:rsid w:val="00BB5119"/>
    <w:rsid w:val="00BB5A49"/>
    <w:rsid w:val="00BB6629"/>
    <w:rsid w:val="00BB6CFB"/>
    <w:rsid w:val="00BB6DE8"/>
    <w:rsid w:val="00BB7C5B"/>
    <w:rsid w:val="00BC0225"/>
    <w:rsid w:val="00BC07DB"/>
    <w:rsid w:val="00BC1E96"/>
    <w:rsid w:val="00BC2870"/>
    <w:rsid w:val="00BC2CA2"/>
    <w:rsid w:val="00BC34E0"/>
    <w:rsid w:val="00BC3F2F"/>
    <w:rsid w:val="00BC4C72"/>
    <w:rsid w:val="00BC712B"/>
    <w:rsid w:val="00BC71EF"/>
    <w:rsid w:val="00BC76B6"/>
    <w:rsid w:val="00BD03A5"/>
    <w:rsid w:val="00BD1A26"/>
    <w:rsid w:val="00BD473A"/>
    <w:rsid w:val="00BD4B9E"/>
    <w:rsid w:val="00BD547B"/>
    <w:rsid w:val="00BD5C18"/>
    <w:rsid w:val="00BD6E69"/>
    <w:rsid w:val="00BD70A3"/>
    <w:rsid w:val="00BD794B"/>
    <w:rsid w:val="00BE09F8"/>
    <w:rsid w:val="00BE0DFD"/>
    <w:rsid w:val="00BE1199"/>
    <w:rsid w:val="00BE42C3"/>
    <w:rsid w:val="00BE4447"/>
    <w:rsid w:val="00BE58E2"/>
    <w:rsid w:val="00BE6E49"/>
    <w:rsid w:val="00BE7764"/>
    <w:rsid w:val="00BF0573"/>
    <w:rsid w:val="00BF1892"/>
    <w:rsid w:val="00BF1A17"/>
    <w:rsid w:val="00BF297B"/>
    <w:rsid w:val="00BF4463"/>
    <w:rsid w:val="00BF6847"/>
    <w:rsid w:val="00BF7319"/>
    <w:rsid w:val="00C00CB6"/>
    <w:rsid w:val="00C00FB3"/>
    <w:rsid w:val="00C0107C"/>
    <w:rsid w:val="00C010E2"/>
    <w:rsid w:val="00C03410"/>
    <w:rsid w:val="00C03B9A"/>
    <w:rsid w:val="00C03BCA"/>
    <w:rsid w:val="00C050CA"/>
    <w:rsid w:val="00C056DF"/>
    <w:rsid w:val="00C05739"/>
    <w:rsid w:val="00C05A18"/>
    <w:rsid w:val="00C0601F"/>
    <w:rsid w:val="00C06558"/>
    <w:rsid w:val="00C06BEE"/>
    <w:rsid w:val="00C076C0"/>
    <w:rsid w:val="00C108D3"/>
    <w:rsid w:val="00C1117A"/>
    <w:rsid w:val="00C11479"/>
    <w:rsid w:val="00C1206A"/>
    <w:rsid w:val="00C122FB"/>
    <w:rsid w:val="00C12360"/>
    <w:rsid w:val="00C13DE6"/>
    <w:rsid w:val="00C14476"/>
    <w:rsid w:val="00C1489C"/>
    <w:rsid w:val="00C17665"/>
    <w:rsid w:val="00C177FF"/>
    <w:rsid w:val="00C17A72"/>
    <w:rsid w:val="00C2112B"/>
    <w:rsid w:val="00C21817"/>
    <w:rsid w:val="00C21BDB"/>
    <w:rsid w:val="00C22E24"/>
    <w:rsid w:val="00C23374"/>
    <w:rsid w:val="00C24B0D"/>
    <w:rsid w:val="00C24D4D"/>
    <w:rsid w:val="00C257B7"/>
    <w:rsid w:val="00C2598E"/>
    <w:rsid w:val="00C2615F"/>
    <w:rsid w:val="00C26591"/>
    <w:rsid w:val="00C26638"/>
    <w:rsid w:val="00C26817"/>
    <w:rsid w:val="00C26E91"/>
    <w:rsid w:val="00C27446"/>
    <w:rsid w:val="00C31316"/>
    <w:rsid w:val="00C31382"/>
    <w:rsid w:val="00C3193A"/>
    <w:rsid w:val="00C33BD8"/>
    <w:rsid w:val="00C341A5"/>
    <w:rsid w:val="00C34743"/>
    <w:rsid w:val="00C3594F"/>
    <w:rsid w:val="00C36CA1"/>
    <w:rsid w:val="00C36E8A"/>
    <w:rsid w:val="00C40569"/>
    <w:rsid w:val="00C413D7"/>
    <w:rsid w:val="00C41E52"/>
    <w:rsid w:val="00C424DC"/>
    <w:rsid w:val="00C43F32"/>
    <w:rsid w:val="00C4448B"/>
    <w:rsid w:val="00C44EB7"/>
    <w:rsid w:val="00C45488"/>
    <w:rsid w:val="00C45518"/>
    <w:rsid w:val="00C45AAE"/>
    <w:rsid w:val="00C45C12"/>
    <w:rsid w:val="00C46C0F"/>
    <w:rsid w:val="00C47D8E"/>
    <w:rsid w:val="00C519CA"/>
    <w:rsid w:val="00C53D10"/>
    <w:rsid w:val="00C5439D"/>
    <w:rsid w:val="00C5481C"/>
    <w:rsid w:val="00C54B97"/>
    <w:rsid w:val="00C54D7C"/>
    <w:rsid w:val="00C55D0B"/>
    <w:rsid w:val="00C60601"/>
    <w:rsid w:val="00C60E3C"/>
    <w:rsid w:val="00C6127A"/>
    <w:rsid w:val="00C621DD"/>
    <w:rsid w:val="00C63AFF"/>
    <w:rsid w:val="00C64488"/>
    <w:rsid w:val="00C644AF"/>
    <w:rsid w:val="00C64EFE"/>
    <w:rsid w:val="00C65AAD"/>
    <w:rsid w:val="00C65E31"/>
    <w:rsid w:val="00C678BA"/>
    <w:rsid w:val="00C70285"/>
    <w:rsid w:val="00C707F4"/>
    <w:rsid w:val="00C70883"/>
    <w:rsid w:val="00C70E30"/>
    <w:rsid w:val="00C718E7"/>
    <w:rsid w:val="00C71BEC"/>
    <w:rsid w:val="00C71F9D"/>
    <w:rsid w:val="00C72615"/>
    <w:rsid w:val="00C72F56"/>
    <w:rsid w:val="00C7372A"/>
    <w:rsid w:val="00C73DEA"/>
    <w:rsid w:val="00C740A1"/>
    <w:rsid w:val="00C74D73"/>
    <w:rsid w:val="00C76328"/>
    <w:rsid w:val="00C76587"/>
    <w:rsid w:val="00C76D8C"/>
    <w:rsid w:val="00C770F0"/>
    <w:rsid w:val="00C77504"/>
    <w:rsid w:val="00C7778A"/>
    <w:rsid w:val="00C80040"/>
    <w:rsid w:val="00C8004C"/>
    <w:rsid w:val="00C81687"/>
    <w:rsid w:val="00C8173E"/>
    <w:rsid w:val="00C81AEA"/>
    <w:rsid w:val="00C825C9"/>
    <w:rsid w:val="00C827BE"/>
    <w:rsid w:val="00C830E6"/>
    <w:rsid w:val="00C843A3"/>
    <w:rsid w:val="00C846F7"/>
    <w:rsid w:val="00C858DE"/>
    <w:rsid w:val="00C8626A"/>
    <w:rsid w:val="00C864D2"/>
    <w:rsid w:val="00C868D5"/>
    <w:rsid w:val="00C86E49"/>
    <w:rsid w:val="00C905DC"/>
    <w:rsid w:val="00C91394"/>
    <w:rsid w:val="00C9168A"/>
    <w:rsid w:val="00C916F2"/>
    <w:rsid w:val="00C91824"/>
    <w:rsid w:val="00C9188D"/>
    <w:rsid w:val="00C9192E"/>
    <w:rsid w:val="00C92C9F"/>
    <w:rsid w:val="00C932E6"/>
    <w:rsid w:val="00C9360E"/>
    <w:rsid w:val="00C94712"/>
    <w:rsid w:val="00C957F9"/>
    <w:rsid w:val="00C96C32"/>
    <w:rsid w:val="00C96C9D"/>
    <w:rsid w:val="00C96DB1"/>
    <w:rsid w:val="00CA0549"/>
    <w:rsid w:val="00CA08BA"/>
    <w:rsid w:val="00CA1CB3"/>
    <w:rsid w:val="00CA21C7"/>
    <w:rsid w:val="00CA2B51"/>
    <w:rsid w:val="00CA2CA2"/>
    <w:rsid w:val="00CA3CE5"/>
    <w:rsid w:val="00CA48BE"/>
    <w:rsid w:val="00CA5B9A"/>
    <w:rsid w:val="00CA72AB"/>
    <w:rsid w:val="00CB062F"/>
    <w:rsid w:val="00CB065F"/>
    <w:rsid w:val="00CB1650"/>
    <w:rsid w:val="00CB2098"/>
    <w:rsid w:val="00CB2C6B"/>
    <w:rsid w:val="00CB33B9"/>
    <w:rsid w:val="00CB4179"/>
    <w:rsid w:val="00CB4212"/>
    <w:rsid w:val="00CB4F97"/>
    <w:rsid w:val="00CB58CC"/>
    <w:rsid w:val="00CB5A28"/>
    <w:rsid w:val="00CB5C0A"/>
    <w:rsid w:val="00CB6C31"/>
    <w:rsid w:val="00CB6C54"/>
    <w:rsid w:val="00CC1E37"/>
    <w:rsid w:val="00CC388A"/>
    <w:rsid w:val="00CC4C3E"/>
    <w:rsid w:val="00CC5479"/>
    <w:rsid w:val="00CC579F"/>
    <w:rsid w:val="00CC5C83"/>
    <w:rsid w:val="00CC789B"/>
    <w:rsid w:val="00CD0A7D"/>
    <w:rsid w:val="00CD3F40"/>
    <w:rsid w:val="00CD4E44"/>
    <w:rsid w:val="00CD5668"/>
    <w:rsid w:val="00CD56F9"/>
    <w:rsid w:val="00CD5744"/>
    <w:rsid w:val="00CD5919"/>
    <w:rsid w:val="00CD5A0C"/>
    <w:rsid w:val="00CD6211"/>
    <w:rsid w:val="00CD641E"/>
    <w:rsid w:val="00CD6EEE"/>
    <w:rsid w:val="00CD6FEA"/>
    <w:rsid w:val="00CD73D6"/>
    <w:rsid w:val="00CE06D4"/>
    <w:rsid w:val="00CE0D88"/>
    <w:rsid w:val="00CE0E91"/>
    <w:rsid w:val="00CE14A8"/>
    <w:rsid w:val="00CE2ADC"/>
    <w:rsid w:val="00CE2C40"/>
    <w:rsid w:val="00CE3E67"/>
    <w:rsid w:val="00CE4E3C"/>
    <w:rsid w:val="00CE549D"/>
    <w:rsid w:val="00CE6341"/>
    <w:rsid w:val="00CE7B34"/>
    <w:rsid w:val="00CF0D9F"/>
    <w:rsid w:val="00CF1692"/>
    <w:rsid w:val="00CF1FAD"/>
    <w:rsid w:val="00CF20BD"/>
    <w:rsid w:val="00CF291A"/>
    <w:rsid w:val="00CF45FA"/>
    <w:rsid w:val="00CF4C43"/>
    <w:rsid w:val="00CF674E"/>
    <w:rsid w:val="00CF6CE7"/>
    <w:rsid w:val="00CF6F2C"/>
    <w:rsid w:val="00D0011D"/>
    <w:rsid w:val="00D00B77"/>
    <w:rsid w:val="00D01E18"/>
    <w:rsid w:val="00D02EAF"/>
    <w:rsid w:val="00D04A12"/>
    <w:rsid w:val="00D06971"/>
    <w:rsid w:val="00D07573"/>
    <w:rsid w:val="00D0792D"/>
    <w:rsid w:val="00D1022A"/>
    <w:rsid w:val="00D106EA"/>
    <w:rsid w:val="00D10B80"/>
    <w:rsid w:val="00D11129"/>
    <w:rsid w:val="00D113E7"/>
    <w:rsid w:val="00D11510"/>
    <w:rsid w:val="00D11660"/>
    <w:rsid w:val="00D124E5"/>
    <w:rsid w:val="00D137B9"/>
    <w:rsid w:val="00D1385F"/>
    <w:rsid w:val="00D13CA5"/>
    <w:rsid w:val="00D142A9"/>
    <w:rsid w:val="00D14387"/>
    <w:rsid w:val="00D148EC"/>
    <w:rsid w:val="00D14C5E"/>
    <w:rsid w:val="00D15420"/>
    <w:rsid w:val="00D1547F"/>
    <w:rsid w:val="00D15AA0"/>
    <w:rsid w:val="00D17DD6"/>
    <w:rsid w:val="00D2040E"/>
    <w:rsid w:val="00D2101D"/>
    <w:rsid w:val="00D215E5"/>
    <w:rsid w:val="00D2194F"/>
    <w:rsid w:val="00D22F49"/>
    <w:rsid w:val="00D2451C"/>
    <w:rsid w:val="00D24AF3"/>
    <w:rsid w:val="00D25325"/>
    <w:rsid w:val="00D25750"/>
    <w:rsid w:val="00D27A3B"/>
    <w:rsid w:val="00D3088F"/>
    <w:rsid w:val="00D30E2B"/>
    <w:rsid w:val="00D32016"/>
    <w:rsid w:val="00D32531"/>
    <w:rsid w:val="00D35F69"/>
    <w:rsid w:val="00D37063"/>
    <w:rsid w:val="00D40170"/>
    <w:rsid w:val="00D40532"/>
    <w:rsid w:val="00D4090E"/>
    <w:rsid w:val="00D44EE1"/>
    <w:rsid w:val="00D46B72"/>
    <w:rsid w:val="00D50CEC"/>
    <w:rsid w:val="00D52590"/>
    <w:rsid w:val="00D5265C"/>
    <w:rsid w:val="00D53AA1"/>
    <w:rsid w:val="00D54A1F"/>
    <w:rsid w:val="00D54FC3"/>
    <w:rsid w:val="00D553D3"/>
    <w:rsid w:val="00D55B99"/>
    <w:rsid w:val="00D5666C"/>
    <w:rsid w:val="00D56E28"/>
    <w:rsid w:val="00D56ECF"/>
    <w:rsid w:val="00D609B2"/>
    <w:rsid w:val="00D60ED4"/>
    <w:rsid w:val="00D617CD"/>
    <w:rsid w:val="00D624CB"/>
    <w:rsid w:val="00D62CDE"/>
    <w:rsid w:val="00D63685"/>
    <w:rsid w:val="00D63ADD"/>
    <w:rsid w:val="00D63F2E"/>
    <w:rsid w:val="00D64DCD"/>
    <w:rsid w:val="00D6666A"/>
    <w:rsid w:val="00D671E7"/>
    <w:rsid w:val="00D674EE"/>
    <w:rsid w:val="00D70634"/>
    <w:rsid w:val="00D707A9"/>
    <w:rsid w:val="00D7085A"/>
    <w:rsid w:val="00D70B48"/>
    <w:rsid w:val="00D71694"/>
    <w:rsid w:val="00D72B73"/>
    <w:rsid w:val="00D733E0"/>
    <w:rsid w:val="00D7388C"/>
    <w:rsid w:val="00D741D9"/>
    <w:rsid w:val="00D7474C"/>
    <w:rsid w:val="00D75985"/>
    <w:rsid w:val="00D76BB5"/>
    <w:rsid w:val="00D76D2D"/>
    <w:rsid w:val="00D76E13"/>
    <w:rsid w:val="00D77EA1"/>
    <w:rsid w:val="00D8013D"/>
    <w:rsid w:val="00D80DE7"/>
    <w:rsid w:val="00D80FCA"/>
    <w:rsid w:val="00D813E8"/>
    <w:rsid w:val="00D81694"/>
    <w:rsid w:val="00D81CFC"/>
    <w:rsid w:val="00D81DCE"/>
    <w:rsid w:val="00D826EB"/>
    <w:rsid w:val="00D836D1"/>
    <w:rsid w:val="00D8386B"/>
    <w:rsid w:val="00D8447E"/>
    <w:rsid w:val="00D847B5"/>
    <w:rsid w:val="00D85217"/>
    <w:rsid w:val="00D85DEF"/>
    <w:rsid w:val="00D87580"/>
    <w:rsid w:val="00D87D31"/>
    <w:rsid w:val="00D90D59"/>
    <w:rsid w:val="00D91C6E"/>
    <w:rsid w:val="00D92C3B"/>
    <w:rsid w:val="00D92DB3"/>
    <w:rsid w:val="00D92EAD"/>
    <w:rsid w:val="00D9327A"/>
    <w:rsid w:val="00D95C93"/>
    <w:rsid w:val="00D970DB"/>
    <w:rsid w:val="00D97113"/>
    <w:rsid w:val="00D97189"/>
    <w:rsid w:val="00D9750A"/>
    <w:rsid w:val="00DA0B1B"/>
    <w:rsid w:val="00DA10AC"/>
    <w:rsid w:val="00DA1693"/>
    <w:rsid w:val="00DA21A6"/>
    <w:rsid w:val="00DA2797"/>
    <w:rsid w:val="00DA2B23"/>
    <w:rsid w:val="00DA310F"/>
    <w:rsid w:val="00DA318A"/>
    <w:rsid w:val="00DA3A33"/>
    <w:rsid w:val="00DA49BC"/>
    <w:rsid w:val="00DA6684"/>
    <w:rsid w:val="00DA67D9"/>
    <w:rsid w:val="00DA7A86"/>
    <w:rsid w:val="00DA7CA1"/>
    <w:rsid w:val="00DB07E4"/>
    <w:rsid w:val="00DB0F38"/>
    <w:rsid w:val="00DB1964"/>
    <w:rsid w:val="00DB22F9"/>
    <w:rsid w:val="00DB29DB"/>
    <w:rsid w:val="00DB3088"/>
    <w:rsid w:val="00DB3D90"/>
    <w:rsid w:val="00DB6706"/>
    <w:rsid w:val="00DB6BA1"/>
    <w:rsid w:val="00DB7E77"/>
    <w:rsid w:val="00DC08ED"/>
    <w:rsid w:val="00DC0AEE"/>
    <w:rsid w:val="00DC0C58"/>
    <w:rsid w:val="00DC17B1"/>
    <w:rsid w:val="00DC17D5"/>
    <w:rsid w:val="00DC2D53"/>
    <w:rsid w:val="00DC34B8"/>
    <w:rsid w:val="00DC4041"/>
    <w:rsid w:val="00DC512C"/>
    <w:rsid w:val="00DC546E"/>
    <w:rsid w:val="00DC7181"/>
    <w:rsid w:val="00DC72FF"/>
    <w:rsid w:val="00DC7FC8"/>
    <w:rsid w:val="00DD1764"/>
    <w:rsid w:val="00DD2BD9"/>
    <w:rsid w:val="00DD3514"/>
    <w:rsid w:val="00DD3617"/>
    <w:rsid w:val="00DD37CB"/>
    <w:rsid w:val="00DD4420"/>
    <w:rsid w:val="00DD4CAD"/>
    <w:rsid w:val="00DD5933"/>
    <w:rsid w:val="00DD6637"/>
    <w:rsid w:val="00DD682E"/>
    <w:rsid w:val="00DD6DA9"/>
    <w:rsid w:val="00DD70EA"/>
    <w:rsid w:val="00DE0990"/>
    <w:rsid w:val="00DE0D40"/>
    <w:rsid w:val="00DE197D"/>
    <w:rsid w:val="00DE2D9E"/>
    <w:rsid w:val="00DE35A7"/>
    <w:rsid w:val="00DE3E6F"/>
    <w:rsid w:val="00DE4218"/>
    <w:rsid w:val="00DE5549"/>
    <w:rsid w:val="00DE6A04"/>
    <w:rsid w:val="00DE715A"/>
    <w:rsid w:val="00DF0AF7"/>
    <w:rsid w:val="00DF1309"/>
    <w:rsid w:val="00DF1762"/>
    <w:rsid w:val="00DF2693"/>
    <w:rsid w:val="00DF3651"/>
    <w:rsid w:val="00DF37FA"/>
    <w:rsid w:val="00DF38B0"/>
    <w:rsid w:val="00DF57FB"/>
    <w:rsid w:val="00DF5D6B"/>
    <w:rsid w:val="00DF5E6E"/>
    <w:rsid w:val="00DF6B2B"/>
    <w:rsid w:val="00DF7171"/>
    <w:rsid w:val="00DF7837"/>
    <w:rsid w:val="00E01910"/>
    <w:rsid w:val="00E01B50"/>
    <w:rsid w:val="00E02301"/>
    <w:rsid w:val="00E026B1"/>
    <w:rsid w:val="00E02C17"/>
    <w:rsid w:val="00E03B93"/>
    <w:rsid w:val="00E04183"/>
    <w:rsid w:val="00E04237"/>
    <w:rsid w:val="00E043E0"/>
    <w:rsid w:val="00E04E00"/>
    <w:rsid w:val="00E05F0D"/>
    <w:rsid w:val="00E0672D"/>
    <w:rsid w:val="00E100F8"/>
    <w:rsid w:val="00E10464"/>
    <w:rsid w:val="00E11D7B"/>
    <w:rsid w:val="00E11DF2"/>
    <w:rsid w:val="00E126BF"/>
    <w:rsid w:val="00E1322A"/>
    <w:rsid w:val="00E14360"/>
    <w:rsid w:val="00E1551B"/>
    <w:rsid w:val="00E1605C"/>
    <w:rsid w:val="00E161C9"/>
    <w:rsid w:val="00E16893"/>
    <w:rsid w:val="00E17414"/>
    <w:rsid w:val="00E204EE"/>
    <w:rsid w:val="00E2121B"/>
    <w:rsid w:val="00E2185C"/>
    <w:rsid w:val="00E21D69"/>
    <w:rsid w:val="00E21E7C"/>
    <w:rsid w:val="00E22B6F"/>
    <w:rsid w:val="00E22CF8"/>
    <w:rsid w:val="00E23610"/>
    <w:rsid w:val="00E24B91"/>
    <w:rsid w:val="00E251D3"/>
    <w:rsid w:val="00E25291"/>
    <w:rsid w:val="00E252CB"/>
    <w:rsid w:val="00E25F3F"/>
    <w:rsid w:val="00E27B1E"/>
    <w:rsid w:val="00E307BD"/>
    <w:rsid w:val="00E316E3"/>
    <w:rsid w:val="00E328E3"/>
    <w:rsid w:val="00E32989"/>
    <w:rsid w:val="00E32D90"/>
    <w:rsid w:val="00E33C51"/>
    <w:rsid w:val="00E3536E"/>
    <w:rsid w:val="00E35DFC"/>
    <w:rsid w:val="00E36FAA"/>
    <w:rsid w:val="00E40D51"/>
    <w:rsid w:val="00E40E4D"/>
    <w:rsid w:val="00E42217"/>
    <w:rsid w:val="00E438D8"/>
    <w:rsid w:val="00E43B94"/>
    <w:rsid w:val="00E43EB2"/>
    <w:rsid w:val="00E4436B"/>
    <w:rsid w:val="00E448A2"/>
    <w:rsid w:val="00E44DA0"/>
    <w:rsid w:val="00E45691"/>
    <w:rsid w:val="00E46D4F"/>
    <w:rsid w:val="00E472CC"/>
    <w:rsid w:val="00E5043D"/>
    <w:rsid w:val="00E51C16"/>
    <w:rsid w:val="00E521BF"/>
    <w:rsid w:val="00E53DE8"/>
    <w:rsid w:val="00E5513D"/>
    <w:rsid w:val="00E5526F"/>
    <w:rsid w:val="00E55871"/>
    <w:rsid w:val="00E562FA"/>
    <w:rsid w:val="00E56C26"/>
    <w:rsid w:val="00E574A6"/>
    <w:rsid w:val="00E600A5"/>
    <w:rsid w:val="00E623F9"/>
    <w:rsid w:val="00E64457"/>
    <w:rsid w:val="00E65B22"/>
    <w:rsid w:val="00E65D51"/>
    <w:rsid w:val="00E662BF"/>
    <w:rsid w:val="00E663C3"/>
    <w:rsid w:val="00E665FB"/>
    <w:rsid w:val="00E67045"/>
    <w:rsid w:val="00E6741E"/>
    <w:rsid w:val="00E6753D"/>
    <w:rsid w:val="00E67F3F"/>
    <w:rsid w:val="00E708A2"/>
    <w:rsid w:val="00E70916"/>
    <w:rsid w:val="00E7163A"/>
    <w:rsid w:val="00E72B63"/>
    <w:rsid w:val="00E730E3"/>
    <w:rsid w:val="00E738E5"/>
    <w:rsid w:val="00E74078"/>
    <w:rsid w:val="00E747D9"/>
    <w:rsid w:val="00E753B5"/>
    <w:rsid w:val="00E75E75"/>
    <w:rsid w:val="00E80587"/>
    <w:rsid w:val="00E826C2"/>
    <w:rsid w:val="00E827B1"/>
    <w:rsid w:val="00E83ED3"/>
    <w:rsid w:val="00E8476B"/>
    <w:rsid w:val="00E857FD"/>
    <w:rsid w:val="00E8668E"/>
    <w:rsid w:val="00E867B1"/>
    <w:rsid w:val="00E86C64"/>
    <w:rsid w:val="00E87916"/>
    <w:rsid w:val="00E908B7"/>
    <w:rsid w:val="00E91BB1"/>
    <w:rsid w:val="00E91BC6"/>
    <w:rsid w:val="00E9298E"/>
    <w:rsid w:val="00E93061"/>
    <w:rsid w:val="00E9376B"/>
    <w:rsid w:val="00E94409"/>
    <w:rsid w:val="00E951FA"/>
    <w:rsid w:val="00E95F18"/>
    <w:rsid w:val="00E976E2"/>
    <w:rsid w:val="00E97810"/>
    <w:rsid w:val="00EA0EBD"/>
    <w:rsid w:val="00EA0ED1"/>
    <w:rsid w:val="00EA12B5"/>
    <w:rsid w:val="00EA18E3"/>
    <w:rsid w:val="00EA1CF8"/>
    <w:rsid w:val="00EA1DB0"/>
    <w:rsid w:val="00EA2126"/>
    <w:rsid w:val="00EA26F0"/>
    <w:rsid w:val="00EA2B36"/>
    <w:rsid w:val="00EA3E5D"/>
    <w:rsid w:val="00EA6349"/>
    <w:rsid w:val="00EB1C0D"/>
    <w:rsid w:val="00EB1C49"/>
    <w:rsid w:val="00EB2120"/>
    <w:rsid w:val="00EB225C"/>
    <w:rsid w:val="00EB263D"/>
    <w:rsid w:val="00EB35DC"/>
    <w:rsid w:val="00EB35E0"/>
    <w:rsid w:val="00EB44F4"/>
    <w:rsid w:val="00EB4EAE"/>
    <w:rsid w:val="00EB5876"/>
    <w:rsid w:val="00EB7BB7"/>
    <w:rsid w:val="00EC0B39"/>
    <w:rsid w:val="00EC23D5"/>
    <w:rsid w:val="00EC298E"/>
    <w:rsid w:val="00EC2B47"/>
    <w:rsid w:val="00EC3A8E"/>
    <w:rsid w:val="00EC4810"/>
    <w:rsid w:val="00EC4B5F"/>
    <w:rsid w:val="00EC6261"/>
    <w:rsid w:val="00EC7BDF"/>
    <w:rsid w:val="00EC7D70"/>
    <w:rsid w:val="00ED035A"/>
    <w:rsid w:val="00ED1F31"/>
    <w:rsid w:val="00ED245E"/>
    <w:rsid w:val="00ED3808"/>
    <w:rsid w:val="00ED3888"/>
    <w:rsid w:val="00ED3A2F"/>
    <w:rsid w:val="00ED3A4F"/>
    <w:rsid w:val="00ED57E2"/>
    <w:rsid w:val="00ED5C86"/>
    <w:rsid w:val="00ED7B7D"/>
    <w:rsid w:val="00ED7EFD"/>
    <w:rsid w:val="00EE008C"/>
    <w:rsid w:val="00EE0625"/>
    <w:rsid w:val="00EE0C9C"/>
    <w:rsid w:val="00EE1214"/>
    <w:rsid w:val="00EE1817"/>
    <w:rsid w:val="00EE1864"/>
    <w:rsid w:val="00EE3740"/>
    <w:rsid w:val="00EE3AA5"/>
    <w:rsid w:val="00EE3CD0"/>
    <w:rsid w:val="00EE436B"/>
    <w:rsid w:val="00EE4814"/>
    <w:rsid w:val="00EE4B00"/>
    <w:rsid w:val="00EE5257"/>
    <w:rsid w:val="00EE5604"/>
    <w:rsid w:val="00EF099B"/>
    <w:rsid w:val="00EF09C0"/>
    <w:rsid w:val="00EF1F4F"/>
    <w:rsid w:val="00EF29DD"/>
    <w:rsid w:val="00EF3691"/>
    <w:rsid w:val="00EF3732"/>
    <w:rsid w:val="00EF45CA"/>
    <w:rsid w:val="00EF4D31"/>
    <w:rsid w:val="00EF733D"/>
    <w:rsid w:val="00EF7564"/>
    <w:rsid w:val="00EF770F"/>
    <w:rsid w:val="00EF7BF9"/>
    <w:rsid w:val="00EF7CCB"/>
    <w:rsid w:val="00F00140"/>
    <w:rsid w:val="00F01753"/>
    <w:rsid w:val="00F028F0"/>
    <w:rsid w:val="00F0291D"/>
    <w:rsid w:val="00F02955"/>
    <w:rsid w:val="00F052AA"/>
    <w:rsid w:val="00F116BD"/>
    <w:rsid w:val="00F11FBC"/>
    <w:rsid w:val="00F13152"/>
    <w:rsid w:val="00F151C9"/>
    <w:rsid w:val="00F152AC"/>
    <w:rsid w:val="00F15BD5"/>
    <w:rsid w:val="00F17821"/>
    <w:rsid w:val="00F20C2D"/>
    <w:rsid w:val="00F2150B"/>
    <w:rsid w:val="00F22761"/>
    <w:rsid w:val="00F23611"/>
    <w:rsid w:val="00F23F42"/>
    <w:rsid w:val="00F24247"/>
    <w:rsid w:val="00F2465F"/>
    <w:rsid w:val="00F24884"/>
    <w:rsid w:val="00F249DD"/>
    <w:rsid w:val="00F25558"/>
    <w:rsid w:val="00F25E2D"/>
    <w:rsid w:val="00F26115"/>
    <w:rsid w:val="00F26F60"/>
    <w:rsid w:val="00F2751F"/>
    <w:rsid w:val="00F3021E"/>
    <w:rsid w:val="00F3024E"/>
    <w:rsid w:val="00F303CE"/>
    <w:rsid w:val="00F30770"/>
    <w:rsid w:val="00F30BB2"/>
    <w:rsid w:val="00F32081"/>
    <w:rsid w:val="00F3270B"/>
    <w:rsid w:val="00F32CB6"/>
    <w:rsid w:val="00F32EDD"/>
    <w:rsid w:val="00F33006"/>
    <w:rsid w:val="00F331C0"/>
    <w:rsid w:val="00F33CD0"/>
    <w:rsid w:val="00F3403C"/>
    <w:rsid w:val="00F34C93"/>
    <w:rsid w:val="00F35001"/>
    <w:rsid w:val="00F36666"/>
    <w:rsid w:val="00F37D02"/>
    <w:rsid w:val="00F40770"/>
    <w:rsid w:val="00F40CC4"/>
    <w:rsid w:val="00F4251E"/>
    <w:rsid w:val="00F4269B"/>
    <w:rsid w:val="00F43846"/>
    <w:rsid w:val="00F43B4D"/>
    <w:rsid w:val="00F446A0"/>
    <w:rsid w:val="00F44737"/>
    <w:rsid w:val="00F44FA9"/>
    <w:rsid w:val="00F464E3"/>
    <w:rsid w:val="00F46B16"/>
    <w:rsid w:val="00F47029"/>
    <w:rsid w:val="00F470B1"/>
    <w:rsid w:val="00F50639"/>
    <w:rsid w:val="00F50738"/>
    <w:rsid w:val="00F50890"/>
    <w:rsid w:val="00F51E0D"/>
    <w:rsid w:val="00F543C3"/>
    <w:rsid w:val="00F54A40"/>
    <w:rsid w:val="00F55300"/>
    <w:rsid w:val="00F569D8"/>
    <w:rsid w:val="00F57C7A"/>
    <w:rsid w:val="00F60B06"/>
    <w:rsid w:val="00F60E61"/>
    <w:rsid w:val="00F61AE7"/>
    <w:rsid w:val="00F62AB9"/>
    <w:rsid w:val="00F63E25"/>
    <w:rsid w:val="00F65123"/>
    <w:rsid w:val="00F66A6E"/>
    <w:rsid w:val="00F6732C"/>
    <w:rsid w:val="00F6740C"/>
    <w:rsid w:val="00F67487"/>
    <w:rsid w:val="00F67F5D"/>
    <w:rsid w:val="00F708DA"/>
    <w:rsid w:val="00F72742"/>
    <w:rsid w:val="00F72E24"/>
    <w:rsid w:val="00F72E7D"/>
    <w:rsid w:val="00F732BE"/>
    <w:rsid w:val="00F7337A"/>
    <w:rsid w:val="00F737C1"/>
    <w:rsid w:val="00F745D3"/>
    <w:rsid w:val="00F748E9"/>
    <w:rsid w:val="00F74DFB"/>
    <w:rsid w:val="00F75682"/>
    <w:rsid w:val="00F7692D"/>
    <w:rsid w:val="00F76A79"/>
    <w:rsid w:val="00F76FAA"/>
    <w:rsid w:val="00F77F22"/>
    <w:rsid w:val="00F802AC"/>
    <w:rsid w:val="00F80F38"/>
    <w:rsid w:val="00F81235"/>
    <w:rsid w:val="00F812C1"/>
    <w:rsid w:val="00F81938"/>
    <w:rsid w:val="00F826DE"/>
    <w:rsid w:val="00F82788"/>
    <w:rsid w:val="00F838D2"/>
    <w:rsid w:val="00F84EA1"/>
    <w:rsid w:val="00F85012"/>
    <w:rsid w:val="00F855F0"/>
    <w:rsid w:val="00F87857"/>
    <w:rsid w:val="00F87CB9"/>
    <w:rsid w:val="00F87E85"/>
    <w:rsid w:val="00F90345"/>
    <w:rsid w:val="00F90DB2"/>
    <w:rsid w:val="00F9188B"/>
    <w:rsid w:val="00F91AF7"/>
    <w:rsid w:val="00F91F4F"/>
    <w:rsid w:val="00F92167"/>
    <w:rsid w:val="00F93C25"/>
    <w:rsid w:val="00F962C6"/>
    <w:rsid w:val="00F963DA"/>
    <w:rsid w:val="00F967D7"/>
    <w:rsid w:val="00F97123"/>
    <w:rsid w:val="00F9769E"/>
    <w:rsid w:val="00F97E7B"/>
    <w:rsid w:val="00F97EB9"/>
    <w:rsid w:val="00FA050B"/>
    <w:rsid w:val="00FA0A16"/>
    <w:rsid w:val="00FA1B43"/>
    <w:rsid w:val="00FA1D9D"/>
    <w:rsid w:val="00FA3112"/>
    <w:rsid w:val="00FA359E"/>
    <w:rsid w:val="00FA3E5F"/>
    <w:rsid w:val="00FA3FEE"/>
    <w:rsid w:val="00FA5586"/>
    <w:rsid w:val="00FA64CF"/>
    <w:rsid w:val="00FB0697"/>
    <w:rsid w:val="00FB3FE6"/>
    <w:rsid w:val="00FB44CF"/>
    <w:rsid w:val="00FB467F"/>
    <w:rsid w:val="00FB4BF3"/>
    <w:rsid w:val="00FB4C41"/>
    <w:rsid w:val="00FB5623"/>
    <w:rsid w:val="00FB7DF2"/>
    <w:rsid w:val="00FC0EE4"/>
    <w:rsid w:val="00FC1033"/>
    <w:rsid w:val="00FC2AA1"/>
    <w:rsid w:val="00FC3D51"/>
    <w:rsid w:val="00FC4669"/>
    <w:rsid w:val="00FC46C1"/>
    <w:rsid w:val="00FC4DD6"/>
    <w:rsid w:val="00FC6302"/>
    <w:rsid w:val="00FC6BD2"/>
    <w:rsid w:val="00FC6EFE"/>
    <w:rsid w:val="00FC6F19"/>
    <w:rsid w:val="00FC6FCA"/>
    <w:rsid w:val="00FC71E1"/>
    <w:rsid w:val="00FC74B0"/>
    <w:rsid w:val="00FC7BAC"/>
    <w:rsid w:val="00FC7E01"/>
    <w:rsid w:val="00FD0A18"/>
    <w:rsid w:val="00FD10BB"/>
    <w:rsid w:val="00FD18DA"/>
    <w:rsid w:val="00FD1D81"/>
    <w:rsid w:val="00FD232F"/>
    <w:rsid w:val="00FD2530"/>
    <w:rsid w:val="00FD330C"/>
    <w:rsid w:val="00FD3639"/>
    <w:rsid w:val="00FD3DAE"/>
    <w:rsid w:val="00FD4954"/>
    <w:rsid w:val="00FD56DD"/>
    <w:rsid w:val="00FD5F6A"/>
    <w:rsid w:val="00FD6AEC"/>
    <w:rsid w:val="00FD6D88"/>
    <w:rsid w:val="00FE097A"/>
    <w:rsid w:val="00FE130B"/>
    <w:rsid w:val="00FE4AD3"/>
    <w:rsid w:val="00FE5BC2"/>
    <w:rsid w:val="00FE6007"/>
    <w:rsid w:val="00FE6513"/>
    <w:rsid w:val="00FE7219"/>
    <w:rsid w:val="00FF0C93"/>
    <w:rsid w:val="00FF2DBA"/>
    <w:rsid w:val="00FF3135"/>
    <w:rsid w:val="00FF3AB4"/>
    <w:rsid w:val="00FF3B3A"/>
    <w:rsid w:val="00FF4655"/>
    <w:rsid w:val="00FF5F87"/>
    <w:rsid w:val="00FF61A0"/>
    <w:rsid w:val="00FF6E21"/>
    <w:rsid w:val="01D52F39"/>
    <w:rsid w:val="0221018B"/>
    <w:rsid w:val="02563429"/>
    <w:rsid w:val="042C5E3A"/>
    <w:rsid w:val="049025DD"/>
    <w:rsid w:val="04AA4E67"/>
    <w:rsid w:val="058E6628"/>
    <w:rsid w:val="067760A5"/>
    <w:rsid w:val="072906C3"/>
    <w:rsid w:val="0875750E"/>
    <w:rsid w:val="08E053FE"/>
    <w:rsid w:val="08E445E3"/>
    <w:rsid w:val="08F46BFB"/>
    <w:rsid w:val="092976AD"/>
    <w:rsid w:val="09A326B0"/>
    <w:rsid w:val="0ADF3982"/>
    <w:rsid w:val="0C305F46"/>
    <w:rsid w:val="0CF27C78"/>
    <w:rsid w:val="0EDA2D83"/>
    <w:rsid w:val="10F70784"/>
    <w:rsid w:val="11CB2534"/>
    <w:rsid w:val="12C30E76"/>
    <w:rsid w:val="13765176"/>
    <w:rsid w:val="15560522"/>
    <w:rsid w:val="16643E9A"/>
    <w:rsid w:val="16B70B2E"/>
    <w:rsid w:val="18E91D4D"/>
    <w:rsid w:val="1A2D6587"/>
    <w:rsid w:val="1BE20124"/>
    <w:rsid w:val="1ED17CB7"/>
    <w:rsid w:val="202E5905"/>
    <w:rsid w:val="207475EF"/>
    <w:rsid w:val="20771C1D"/>
    <w:rsid w:val="215C778A"/>
    <w:rsid w:val="23EB29D3"/>
    <w:rsid w:val="2609701F"/>
    <w:rsid w:val="2630474C"/>
    <w:rsid w:val="26B17032"/>
    <w:rsid w:val="26CE7DE6"/>
    <w:rsid w:val="28D70A0A"/>
    <w:rsid w:val="2AB87B35"/>
    <w:rsid w:val="2BA1613F"/>
    <w:rsid w:val="2BAC4AC0"/>
    <w:rsid w:val="2C423DB0"/>
    <w:rsid w:val="2DE52709"/>
    <w:rsid w:val="2F8B451E"/>
    <w:rsid w:val="2F9E4C4E"/>
    <w:rsid w:val="2FBB3133"/>
    <w:rsid w:val="30CE319A"/>
    <w:rsid w:val="320E165C"/>
    <w:rsid w:val="32117804"/>
    <w:rsid w:val="33D0110E"/>
    <w:rsid w:val="340A0651"/>
    <w:rsid w:val="348A75EE"/>
    <w:rsid w:val="35201747"/>
    <w:rsid w:val="35822432"/>
    <w:rsid w:val="35BF1696"/>
    <w:rsid w:val="35D31469"/>
    <w:rsid w:val="364C3E88"/>
    <w:rsid w:val="3654444F"/>
    <w:rsid w:val="36B93B08"/>
    <w:rsid w:val="37541A5E"/>
    <w:rsid w:val="39C00208"/>
    <w:rsid w:val="3B2E6B03"/>
    <w:rsid w:val="3C67798A"/>
    <w:rsid w:val="3E00293B"/>
    <w:rsid w:val="3E6413EA"/>
    <w:rsid w:val="3F9C5622"/>
    <w:rsid w:val="3FCE0340"/>
    <w:rsid w:val="40922D93"/>
    <w:rsid w:val="41AC152F"/>
    <w:rsid w:val="420B4097"/>
    <w:rsid w:val="440A0176"/>
    <w:rsid w:val="453D103C"/>
    <w:rsid w:val="45690408"/>
    <w:rsid w:val="46DF57DF"/>
    <w:rsid w:val="478148C1"/>
    <w:rsid w:val="487D3A3F"/>
    <w:rsid w:val="48C47D5E"/>
    <w:rsid w:val="49025927"/>
    <w:rsid w:val="499064A2"/>
    <w:rsid w:val="4C153302"/>
    <w:rsid w:val="4C32641D"/>
    <w:rsid w:val="4D1929CA"/>
    <w:rsid w:val="4E8D09A8"/>
    <w:rsid w:val="4EFB412B"/>
    <w:rsid w:val="4FB53703"/>
    <w:rsid w:val="51540ED1"/>
    <w:rsid w:val="559D6259"/>
    <w:rsid w:val="574D1AEA"/>
    <w:rsid w:val="579A6673"/>
    <w:rsid w:val="59096B5B"/>
    <w:rsid w:val="5BDD272F"/>
    <w:rsid w:val="5C9C550E"/>
    <w:rsid w:val="5CFD1A1B"/>
    <w:rsid w:val="5E712654"/>
    <w:rsid w:val="602E1189"/>
    <w:rsid w:val="62DF36B1"/>
    <w:rsid w:val="64957837"/>
    <w:rsid w:val="64E423F7"/>
    <w:rsid w:val="64E72315"/>
    <w:rsid w:val="66E56662"/>
    <w:rsid w:val="68771378"/>
    <w:rsid w:val="689E558F"/>
    <w:rsid w:val="6A8D0412"/>
    <w:rsid w:val="6A9D7149"/>
    <w:rsid w:val="6AB87D02"/>
    <w:rsid w:val="6B107004"/>
    <w:rsid w:val="6BEC56C6"/>
    <w:rsid w:val="6C850BDA"/>
    <w:rsid w:val="6DA70524"/>
    <w:rsid w:val="6F776278"/>
    <w:rsid w:val="6FE744A2"/>
    <w:rsid w:val="706C4164"/>
    <w:rsid w:val="7078079D"/>
    <w:rsid w:val="70942689"/>
    <w:rsid w:val="70A26911"/>
    <w:rsid w:val="70AB6D9E"/>
    <w:rsid w:val="70D65803"/>
    <w:rsid w:val="71A843AF"/>
    <w:rsid w:val="726F5A25"/>
    <w:rsid w:val="733310AC"/>
    <w:rsid w:val="73457110"/>
    <w:rsid w:val="76865636"/>
    <w:rsid w:val="769C647B"/>
    <w:rsid w:val="76A155B0"/>
    <w:rsid w:val="76A350D2"/>
    <w:rsid w:val="796C15BB"/>
    <w:rsid w:val="7BA938AA"/>
    <w:rsid w:val="7C8C2CAE"/>
    <w:rsid w:val="7ECA27D4"/>
    <w:rsid w:val="7EF55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link w:val="42"/>
    <w:qFormat/>
    <w:uiPriority w:val="0"/>
    <w:pPr>
      <w:keepNext/>
      <w:keepLines/>
      <w:tabs>
        <w:tab w:val="left" w:pos="0"/>
      </w:tabs>
      <w:spacing w:line="360" w:lineRule="auto"/>
      <w:jc w:val="left"/>
      <w:outlineLvl w:val="1"/>
    </w:pPr>
    <w:rPr>
      <w:rFonts w:cs="Courier New"/>
      <w:b/>
      <w:bCs/>
      <w:sz w:val="24"/>
      <w:szCs w:val="28"/>
    </w:rPr>
  </w:style>
  <w:style w:type="paragraph" w:styleId="5">
    <w:name w:val="heading 3"/>
    <w:basedOn w:val="1"/>
    <w:next w:val="1"/>
    <w:link w:val="43"/>
    <w:qFormat/>
    <w:uiPriority w:val="0"/>
    <w:pPr>
      <w:keepNext/>
      <w:keepLines/>
      <w:spacing w:line="360" w:lineRule="auto"/>
      <w:jc w:val="left"/>
      <w:outlineLvl w:val="2"/>
    </w:pPr>
    <w:rPr>
      <w:rFonts w:cs="Courier New"/>
      <w:b/>
      <w:bCs/>
      <w:sz w:val="24"/>
      <w:szCs w:val="21"/>
    </w:rPr>
  </w:style>
  <w:style w:type="paragraph" w:styleId="6">
    <w:name w:val="heading 4"/>
    <w:basedOn w:val="1"/>
    <w:next w:val="1"/>
    <w:link w:val="44"/>
    <w:qFormat/>
    <w:uiPriority w:val="0"/>
    <w:pPr>
      <w:keepNext/>
      <w:keepLines/>
      <w:spacing w:line="360" w:lineRule="auto"/>
      <w:ind w:firstLine="200" w:firstLineChars="200"/>
      <w:jc w:val="left"/>
      <w:outlineLvl w:val="3"/>
    </w:pPr>
    <w:rPr>
      <w:rFonts w:cs="Courier New"/>
      <w:b/>
      <w:bCs/>
      <w:sz w:val="24"/>
      <w:szCs w:val="21"/>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7">
    <w:name w:val="Normal Indent"/>
    <w:basedOn w:val="1"/>
    <w:semiHidden/>
    <w:unhideWhenUsed/>
    <w:qFormat/>
    <w:uiPriority w:val="99"/>
    <w:pPr>
      <w:ind w:firstLine="420" w:firstLineChars="200"/>
    </w:pPr>
    <w:rPr>
      <w:rFonts w:ascii="Times New Roman" w:hAnsi="Times New Roman" w:cs="Times New Roman"/>
      <w:kern w:val="0"/>
      <w:sz w:val="20"/>
      <w:szCs w:val="24"/>
    </w:rPr>
  </w:style>
  <w:style w:type="paragraph" w:styleId="8">
    <w:name w:val="Document Map"/>
    <w:basedOn w:val="1"/>
    <w:link w:val="54"/>
    <w:unhideWhenUsed/>
    <w:qFormat/>
    <w:uiPriority w:val="99"/>
    <w:pPr>
      <w:spacing w:line="360" w:lineRule="auto"/>
      <w:ind w:firstLine="200" w:firstLineChars="200"/>
    </w:pPr>
    <w:rPr>
      <w:rFonts w:ascii="宋体" w:hAnsi="Calibri"/>
      <w:kern w:val="0"/>
      <w:sz w:val="18"/>
      <w:szCs w:val="18"/>
    </w:rPr>
  </w:style>
  <w:style w:type="paragraph" w:styleId="9">
    <w:name w:val="annotation text"/>
    <w:basedOn w:val="1"/>
    <w:link w:val="36"/>
    <w:unhideWhenUsed/>
    <w:qFormat/>
    <w:uiPriority w:val="99"/>
    <w:pPr>
      <w:jc w:val="left"/>
    </w:pPr>
  </w:style>
  <w:style w:type="paragraph" w:styleId="10">
    <w:name w:val="Body Text"/>
    <w:basedOn w:val="1"/>
    <w:link w:val="27"/>
    <w:qFormat/>
    <w:uiPriority w:val="0"/>
    <w:pPr>
      <w:spacing w:after="120"/>
    </w:pPr>
    <w:rPr>
      <w:szCs w:val="24"/>
    </w:rPr>
  </w:style>
  <w:style w:type="paragraph" w:styleId="11">
    <w:name w:val="Block Text"/>
    <w:basedOn w:val="1"/>
    <w:semiHidden/>
    <w:unhideWhenUsed/>
    <w:qFormat/>
    <w:uiPriority w:val="99"/>
    <w:pPr>
      <w:spacing w:line="440" w:lineRule="exact"/>
      <w:ind w:left="113" w:right="113" w:firstLine="567"/>
      <w:jc w:val="both"/>
    </w:pPr>
    <w:rPr>
      <w:rFonts w:ascii="仿宋_GB2312" w:eastAsia="仿宋_GB2312"/>
      <w:sz w:val="28"/>
    </w:rPr>
  </w:style>
  <w:style w:type="paragraph" w:styleId="12">
    <w:name w:val="Plain Text"/>
    <w:basedOn w:val="1"/>
    <w:link w:val="53"/>
    <w:qFormat/>
    <w:uiPriority w:val="0"/>
    <w:rPr>
      <w:rFonts w:ascii="宋体" w:hAnsi="Courier New"/>
      <w:kern w:val="16"/>
      <w:szCs w:val="21"/>
      <w:vertAlign w:val="superscript"/>
    </w:rPr>
  </w:style>
  <w:style w:type="paragraph" w:styleId="13">
    <w:name w:val="Balloon Text"/>
    <w:basedOn w:val="1"/>
    <w:link w:val="35"/>
    <w:unhideWhenUsed/>
    <w:qFormat/>
    <w:uiPriority w:val="99"/>
    <w:rPr>
      <w:sz w:val="18"/>
      <w:szCs w:val="18"/>
    </w:rPr>
  </w:style>
  <w:style w:type="paragraph" w:styleId="14">
    <w:name w:val="footer"/>
    <w:basedOn w:val="1"/>
    <w:link w:val="25"/>
    <w:unhideWhenUsed/>
    <w:qFormat/>
    <w:uiPriority w:val="99"/>
    <w:pPr>
      <w:tabs>
        <w:tab w:val="center" w:pos="4153"/>
        <w:tab w:val="right" w:pos="8306"/>
      </w:tabs>
      <w:snapToGrid w:val="0"/>
      <w:jc w:val="left"/>
    </w:pPr>
    <w:rPr>
      <w:sz w:val="18"/>
      <w:szCs w:val="18"/>
    </w:rPr>
  </w:style>
  <w:style w:type="paragraph" w:styleId="15">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annotation subject"/>
    <w:basedOn w:val="9"/>
    <w:next w:val="9"/>
    <w:link w:val="38"/>
    <w:unhideWhenUsed/>
    <w:qFormat/>
    <w:uiPriority w:val="99"/>
    <w:rPr>
      <w:b/>
      <w:bCs/>
    </w:rPr>
  </w:style>
  <w:style w:type="paragraph" w:styleId="18">
    <w:name w:val="Body Text First Indent"/>
    <w:basedOn w:val="10"/>
    <w:link w:val="47"/>
    <w:unhideWhenUsed/>
    <w:qFormat/>
    <w:uiPriority w:val="99"/>
    <w:pPr>
      <w:ind w:firstLine="420" w:firstLineChars="100"/>
    </w:pPr>
    <w:rPr>
      <w:szCs w:val="22"/>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000FF"/>
      <w:u w:val="single"/>
    </w:rPr>
  </w:style>
  <w:style w:type="character" w:styleId="23">
    <w:name w:val="annotation reference"/>
    <w:unhideWhenUsed/>
    <w:qFormat/>
    <w:uiPriority w:val="99"/>
    <w:rPr>
      <w:sz w:val="21"/>
      <w:szCs w:val="21"/>
    </w:rPr>
  </w:style>
  <w:style w:type="character" w:customStyle="1" w:styleId="24">
    <w:name w:val="页眉 Char"/>
    <w:link w:val="15"/>
    <w:qFormat/>
    <w:uiPriority w:val="99"/>
    <w:rPr>
      <w:sz w:val="18"/>
      <w:szCs w:val="18"/>
    </w:rPr>
  </w:style>
  <w:style w:type="character" w:customStyle="1" w:styleId="25">
    <w:name w:val="页脚 Char"/>
    <w:link w:val="14"/>
    <w:qFormat/>
    <w:uiPriority w:val="99"/>
    <w:rPr>
      <w:sz w:val="18"/>
      <w:szCs w:val="18"/>
    </w:rPr>
  </w:style>
  <w:style w:type="paragraph" w:customStyle="1" w:styleId="26">
    <w:name w:val="列出段落1"/>
    <w:basedOn w:val="1"/>
    <w:qFormat/>
    <w:uiPriority w:val="34"/>
    <w:pPr>
      <w:ind w:firstLine="420" w:firstLineChars="200"/>
    </w:pPr>
  </w:style>
  <w:style w:type="character" w:customStyle="1" w:styleId="27">
    <w:name w:val="正文文本 Char"/>
    <w:link w:val="10"/>
    <w:qFormat/>
    <w:uiPriority w:val="0"/>
    <w:rPr>
      <w:szCs w:val="24"/>
    </w:rPr>
  </w:style>
  <w:style w:type="character" w:customStyle="1" w:styleId="28">
    <w:name w:val="正文文本 Char1"/>
    <w:basedOn w:val="21"/>
    <w:semiHidden/>
    <w:qFormat/>
    <w:uiPriority w:val="99"/>
  </w:style>
  <w:style w:type="paragraph" w:customStyle="1" w:styleId="29">
    <w:name w:val="表格内容"/>
    <w:basedOn w:val="1"/>
    <w:link w:val="30"/>
    <w:qFormat/>
    <w:uiPriority w:val="0"/>
    <w:pPr>
      <w:jc w:val="center"/>
    </w:pPr>
    <w:rPr>
      <w:rFonts w:eastAsia="Times New Roman"/>
      <w:szCs w:val="21"/>
    </w:rPr>
  </w:style>
  <w:style w:type="character" w:customStyle="1" w:styleId="30">
    <w:name w:val="表格内容 Char"/>
    <w:link w:val="29"/>
    <w:qFormat/>
    <w:uiPriority w:val="0"/>
    <w:rPr>
      <w:rFonts w:ascii="Times New Roman" w:hAnsi="Times New Roman" w:eastAsia="Times New Roman" w:cs="Times New Roman"/>
      <w:szCs w:val="21"/>
    </w:rPr>
  </w:style>
  <w:style w:type="paragraph" w:customStyle="1" w:styleId="31">
    <w:name w:val="表格首行"/>
    <w:basedOn w:val="1"/>
    <w:next w:val="1"/>
    <w:qFormat/>
    <w:uiPriority w:val="0"/>
    <w:pPr>
      <w:jc w:val="center"/>
    </w:pPr>
    <w:rPr>
      <w:rFonts w:cs="宋体"/>
      <w:b/>
      <w:szCs w:val="20"/>
    </w:rPr>
  </w:style>
  <w:style w:type="table" w:customStyle="1" w:styleId="32">
    <w:name w:val="网格型1"/>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网格型2"/>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4">
    <w:name w:val="表"/>
    <w:basedOn w:val="1"/>
    <w:qFormat/>
    <w:uiPriority w:val="0"/>
    <w:pPr>
      <w:spacing w:line="240" w:lineRule="exact"/>
    </w:pPr>
    <w:rPr>
      <w:rFonts w:ascii="仿宋_GB2312" w:hAnsi="宋体" w:eastAsia="仿宋_GB2312"/>
      <w:sz w:val="18"/>
      <w:szCs w:val="20"/>
    </w:rPr>
  </w:style>
  <w:style w:type="character" w:customStyle="1" w:styleId="35">
    <w:name w:val="批注框文本 Char"/>
    <w:link w:val="13"/>
    <w:semiHidden/>
    <w:qFormat/>
    <w:uiPriority w:val="99"/>
    <w:rPr>
      <w:sz w:val="18"/>
      <w:szCs w:val="18"/>
    </w:rPr>
  </w:style>
  <w:style w:type="character" w:customStyle="1" w:styleId="36">
    <w:name w:val="批注文字 Char"/>
    <w:basedOn w:val="21"/>
    <w:link w:val="9"/>
    <w:semiHidden/>
    <w:qFormat/>
    <w:uiPriority w:val="99"/>
  </w:style>
  <w:style w:type="character" w:customStyle="1" w:styleId="37">
    <w:name w:val="占位符文本1"/>
    <w:semiHidden/>
    <w:qFormat/>
    <w:uiPriority w:val="99"/>
    <w:rPr>
      <w:color w:val="808080"/>
    </w:rPr>
  </w:style>
  <w:style w:type="character" w:customStyle="1" w:styleId="38">
    <w:name w:val="批注主题 Char"/>
    <w:link w:val="17"/>
    <w:semiHidden/>
    <w:qFormat/>
    <w:uiPriority w:val="99"/>
    <w:rPr>
      <w:b/>
      <w:bCs/>
    </w:rPr>
  </w:style>
  <w:style w:type="paragraph" w:customStyle="1" w:styleId="39">
    <w:name w:val="二级目录"/>
    <w:basedOn w:val="1"/>
    <w:link w:val="40"/>
    <w:qFormat/>
    <w:uiPriority w:val="0"/>
    <w:pPr>
      <w:spacing w:line="360" w:lineRule="auto"/>
      <w:outlineLvl w:val="1"/>
    </w:pPr>
    <w:rPr>
      <w:rFonts w:ascii="黑体" w:hAnsi="黑体" w:eastAsia="黑体" w:cstheme="minorBidi"/>
      <w:sz w:val="28"/>
      <w:szCs w:val="28"/>
    </w:rPr>
  </w:style>
  <w:style w:type="character" w:customStyle="1" w:styleId="40">
    <w:name w:val="二级目录 Char"/>
    <w:basedOn w:val="21"/>
    <w:link w:val="39"/>
    <w:qFormat/>
    <w:uiPriority w:val="0"/>
    <w:rPr>
      <w:rFonts w:ascii="黑体" w:hAnsi="黑体" w:eastAsia="黑体" w:cstheme="minorBidi"/>
      <w:kern w:val="2"/>
      <w:sz w:val="28"/>
      <w:szCs w:val="28"/>
    </w:rPr>
  </w:style>
  <w:style w:type="paragraph" w:customStyle="1" w:styleId="41">
    <w:name w:val="正文-欣欣"/>
    <w:basedOn w:val="1"/>
    <w:next w:val="1"/>
    <w:qFormat/>
    <w:uiPriority w:val="0"/>
    <w:pPr>
      <w:spacing w:line="360" w:lineRule="auto"/>
      <w:ind w:firstLine="480" w:firstLineChars="200"/>
    </w:pPr>
    <w:rPr>
      <w:bCs/>
      <w:sz w:val="24"/>
      <w:szCs w:val="24"/>
    </w:rPr>
  </w:style>
  <w:style w:type="character" w:customStyle="1" w:styleId="42">
    <w:name w:val="标题 2 Char"/>
    <w:basedOn w:val="21"/>
    <w:link w:val="4"/>
    <w:qFormat/>
    <w:uiPriority w:val="0"/>
    <w:rPr>
      <w:rFonts w:cs="Courier New"/>
      <w:b/>
      <w:bCs/>
      <w:kern w:val="2"/>
      <w:sz w:val="24"/>
      <w:szCs w:val="28"/>
    </w:rPr>
  </w:style>
  <w:style w:type="character" w:customStyle="1" w:styleId="43">
    <w:name w:val="标题 3 Char"/>
    <w:basedOn w:val="21"/>
    <w:link w:val="5"/>
    <w:qFormat/>
    <w:uiPriority w:val="0"/>
    <w:rPr>
      <w:rFonts w:cs="Courier New"/>
      <w:b/>
      <w:bCs/>
      <w:kern w:val="2"/>
      <w:sz w:val="24"/>
      <w:szCs w:val="21"/>
    </w:rPr>
  </w:style>
  <w:style w:type="character" w:customStyle="1" w:styleId="44">
    <w:name w:val="标题 4 Char"/>
    <w:basedOn w:val="21"/>
    <w:link w:val="6"/>
    <w:qFormat/>
    <w:uiPriority w:val="0"/>
    <w:rPr>
      <w:rFonts w:cs="Courier New"/>
      <w:b/>
      <w:bCs/>
      <w:kern w:val="2"/>
      <w:sz w:val="24"/>
      <w:szCs w:val="21"/>
    </w:rPr>
  </w:style>
  <w:style w:type="paragraph" w:customStyle="1" w:styleId="45">
    <w:name w:val="第五章 图件标题"/>
    <w:basedOn w:val="1"/>
    <w:next w:val="1"/>
    <w:qFormat/>
    <w:uiPriority w:val="0"/>
    <w:pPr>
      <w:numPr>
        <w:ilvl w:val="0"/>
        <w:numId w:val="1"/>
      </w:numPr>
      <w:tabs>
        <w:tab w:val="left" w:pos="851"/>
      </w:tabs>
      <w:adjustRightInd w:val="0"/>
      <w:snapToGrid w:val="0"/>
      <w:spacing w:line="360" w:lineRule="auto"/>
      <w:jc w:val="center"/>
    </w:pPr>
    <w:rPr>
      <w:b/>
      <w:sz w:val="24"/>
      <w:szCs w:val="24"/>
    </w:rPr>
  </w:style>
  <w:style w:type="paragraph" w:customStyle="1" w:styleId="46">
    <w:name w:val="Char1"/>
    <w:basedOn w:val="1"/>
    <w:qFormat/>
    <w:uiPriority w:val="0"/>
    <w:rPr>
      <w:sz w:val="24"/>
      <w:szCs w:val="24"/>
    </w:rPr>
  </w:style>
  <w:style w:type="character" w:customStyle="1" w:styleId="47">
    <w:name w:val="正文首行缩进 Char"/>
    <w:basedOn w:val="27"/>
    <w:link w:val="18"/>
    <w:semiHidden/>
    <w:qFormat/>
    <w:uiPriority w:val="99"/>
    <w:rPr>
      <w:kern w:val="2"/>
      <w:sz w:val="21"/>
      <w:szCs w:val="22"/>
    </w:rPr>
  </w:style>
  <w:style w:type="paragraph" w:customStyle="1" w:styleId="48">
    <w:name w:val="报告"/>
    <w:basedOn w:val="1"/>
    <w:link w:val="49"/>
    <w:qFormat/>
    <w:uiPriority w:val="0"/>
    <w:pPr>
      <w:adjustRightInd w:val="0"/>
      <w:spacing w:line="360" w:lineRule="auto"/>
      <w:ind w:firstLine="505"/>
      <w:textAlignment w:val="center"/>
    </w:pPr>
    <w:rPr>
      <w:rFonts w:ascii="TimesNewRoman" w:hAnsi="TimesNewRoman"/>
      <w:kern w:val="0"/>
      <w:sz w:val="24"/>
      <w:szCs w:val="20"/>
    </w:rPr>
  </w:style>
  <w:style w:type="character" w:customStyle="1" w:styleId="49">
    <w:name w:val="报告 Char"/>
    <w:link w:val="48"/>
    <w:qFormat/>
    <w:uiPriority w:val="0"/>
    <w:rPr>
      <w:rFonts w:ascii="TimesNewRoman" w:hAnsi="TimesNewRoman"/>
      <w:sz w:val="24"/>
    </w:rPr>
  </w:style>
  <w:style w:type="paragraph" w:customStyle="1" w:styleId="50">
    <w:name w:val="Char4 Char Char Char"/>
    <w:basedOn w:val="1"/>
    <w:qFormat/>
    <w:uiPriority w:val="0"/>
    <w:pPr>
      <w:adjustRightInd w:val="0"/>
      <w:snapToGrid w:val="0"/>
      <w:spacing w:line="360" w:lineRule="auto"/>
      <w:ind w:firstLine="200" w:firstLineChars="200"/>
    </w:pPr>
    <w:rPr>
      <w:sz w:val="24"/>
      <w:szCs w:val="20"/>
    </w:rPr>
  </w:style>
  <w:style w:type="paragraph" w:customStyle="1" w:styleId="51">
    <w:name w:val="样式 行距: 1.5 倍行距"/>
    <w:basedOn w:val="1"/>
    <w:qFormat/>
    <w:uiPriority w:val="0"/>
    <w:pPr>
      <w:spacing w:line="360" w:lineRule="auto"/>
      <w:ind w:firstLine="560" w:firstLineChars="200"/>
    </w:pPr>
    <w:rPr>
      <w:rFonts w:cs="宋体"/>
      <w:sz w:val="28"/>
      <w:szCs w:val="21"/>
    </w:rPr>
  </w:style>
  <w:style w:type="paragraph" w:customStyle="1" w:styleId="52">
    <w:name w:val="标题111 Char Char Char Char"/>
    <w:basedOn w:val="1"/>
    <w:qFormat/>
    <w:uiPriority w:val="0"/>
    <w:pPr>
      <w:spacing w:line="360" w:lineRule="auto"/>
      <w:ind w:firstLine="200" w:firstLineChars="200"/>
    </w:pPr>
    <w:rPr>
      <w:rFonts w:eastAsia="华文中宋"/>
      <w:kern w:val="0"/>
      <w:sz w:val="20"/>
      <w:szCs w:val="20"/>
    </w:rPr>
  </w:style>
  <w:style w:type="character" w:customStyle="1" w:styleId="53">
    <w:name w:val="纯文本 Char"/>
    <w:basedOn w:val="21"/>
    <w:link w:val="12"/>
    <w:qFormat/>
    <w:uiPriority w:val="0"/>
    <w:rPr>
      <w:rFonts w:ascii="宋体" w:hAnsi="Courier New"/>
      <w:kern w:val="16"/>
      <w:sz w:val="21"/>
      <w:szCs w:val="21"/>
      <w:vertAlign w:val="superscript"/>
    </w:rPr>
  </w:style>
  <w:style w:type="character" w:customStyle="1" w:styleId="54">
    <w:name w:val="文档结构图 Char"/>
    <w:link w:val="8"/>
    <w:qFormat/>
    <w:uiPriority w:val="99"/>
    <w:rPr>
      <w:rFonts w:ascii="宋体" w:hAnsi="Calibri"/>
      <w:sz w:val="18"/>
      <w:szCs w:val="18"/>
    </w:rPr>
  </w:style>
  <w:style w:type="character" w:customStyle="1" w:styleId="55">
    <w:name w:val="文档结构图 Char1"/>
    <w:basedOn w:val="21"/>
    <w:semiHidden/>
    <w:qFormat/>
    <w:uiPriority w:val="99"/>
    <w:rPr>
      <w:rFonts w:ascii="Microsoft YaHei UI" w:eastAsia="Microsoft YaHei UI"/>
      <w:kern w:val="2"/>
      <w:sz w:val="18"/>
      <w:szCs w:val="18"/>
    </w:rPr>
  </w:style>
  <w:style w:type="paragraph" w:customStyle="1" w:styleId="56">
    <w:name w:val="样式1"/>
    <w:basedOn w:val="1"/>
    <w:qFormat/>
    <w:uiPriority w:val="0"/>
    <w:pPr>
      <w:adjustRightInd w:val="0"/>
      <w:spacing w:line="288" w:lineRule="auto"/>
      <w:jc w:val="left"/>
    </w:pPr>
    <w:rPr>
      <w:rFonts w:ascii="黑体" w:eastAsia="黑体"/>
      <w:b/>
      <w:kern w:val="0"/>
      <w:sz w:val="32"/>
      <w:szCs w:val="20"/>
    </w:rPr>
  </w:style>
  <w:style w:type="paragraph" w:customStyle="1" w:styleId="57">
    <w:name w:val="报告表格"/>
    <w:basedOn w:val="1"/>
    <w:qFormat/>
    <w:uiPriority w:val="0"/>
    <w:pPr>
      <w:autoSpaceDE w:val="0"/>
      <w:autoSpaceDN w:val="0"/>
      <w:adjustRightInd w:val="0"/>
      <w:spacing w:before="40" w:after="40"/>
      <w:jc w:val="center"/>
      <w:textAlignment w:val="bottom"/>
    </w:pPr>
    <w:rPr>
      <w:kern w:val="0"/>
      <w:szCs w:val="20"/>
    </w:rPr>
  </w:style>
  <w:style w:type="paragraph" w:customStyle="1" w:styleId="58">
    <w:name w:val="表格文字2"/>
    <w:basedOn w:val="1"/>
    <w:qFormat/>
    <w:uiPriority w:val="0"/>
    <w:pPr>
      <w:adjustRightInd w:val="0"/>
      <w:spacing w:before="60"/>
      <w:jc w:val="center"/>
      <w:textAlignment w:val="baseline"/>
    </w:pPr>
    <w:rPr>
      <w:rFonts w:ascii="宋体"/>
      <w:kern w:val="0"/>
      <w:sz w:val="24"/>
      <w:szCs w:val="20"/>
    </w:rPr>
  </w:style>
  <w:style w:type="paragraph" w:styleId="59">
    <w:name w:val="List Paragraph"/>
    <w:basedOn w:val="1"/>
    <w:qFormat/>
    <w:uiPriority w:val="1"/>
    <w:pPr>
      <w:ind w:left="1294" w:hanging="601"/>
    </w:pPr>
    <w:rPr>
      <w:rFonts w:ascii="宋体" w:hAnsi="宋体" w:eastAsia="宋体" w:cs="宋体"/>
      <w:lang w:val="zh-CN" w:eastAsia="zh-CN" w:bidi="zh-CN"/>
    </w:rPr>
  </w:style>
  <w:style w:type="paragraph" w:customStyle="1" w:styleId="60">
    <w:name w:val="Table Paragraph"/>
    <w:basedOn w:val="1"/>
    <w:qFormat/>
    <w:uiPriority w:val="1"/>
    <w:pPr>
      <w:jc w:val="center"/>
    </w:pPr>
    <w:rPr>
      <w:rFonts w:ascii="宋体" w:hAnsi="宋体" w:eastAsia="宋体" w:cs="宋体"/>
      <w:lang w:val="zh-CN" w:eastAsia="zh-CN" w:bidi="zh-CN"/>
    </w:rPr>
  </w:style>
  <w:style w:type="character" w:customStyle="1" w:styleId="61">
    <w:name w:val="正文何昌泽 Char"/>
    <w:link w:val="62"/>
    <w:qFormat/>
    <w:uiPriority w:val="0"/>
    <w:rPr>
      <w:sz w:val="24"/>
    </w:rPr>
  </w:style>
  <w:style w:type="paragraph" w:customStyle="1" w:styleId="62">
    <w:name w:val="正文何昌泽"/>
    <w:basedOn w:val="1"/>
    <w:link w:val="61"/>
    <w:qFormat/>
    <w:uiPriority w:val="0"/>
    <w:pPr>
      <w:adjustRightInd w:val="0"/>
      <w:snapToGrid w:val="0"/>
      <w:spacing w:line="360" w:lineRule="auto"/>
      <w:ind w:firstLine="200" w:firstLineChars="200"/>
    </w:pPr>
    <w:rPr>
      <w:sz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1" Type="http://schemas.microsoft.com/office/2011/relationships/people" Target="people.xml"/><Relationship Id="rId30" Type="http://schemas.openxmlformats.org/officeDocument/2006/relationships/fontTable" Target="fontTable.xml"/><Relationship Id="rId3" Type="http://schemas.openxmlformats.org/officeDocument/2006/relationships/footer" Target="foot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4.wmf"/><Relationship Id="rId25" Type="http://schemas.openxmlformats.org/officeDocument/2006/relationships/image" Target="media/image13.wmf"/><Relationship Id="rId24" Type="http://schemas.openxmlformats.org/officeDocument/2006/relationships/image" Target="media/image12.wmf"/><Relationship Id="rId23" Type="http://schemas.openxmlformats.org/officeDocument/2006/relationships/oleObject" Target="embeddings/oleObject8.bin"/><Relationship Id="rId22" Type="http://schemas.openxmlformats.org/officeDocument/2006/relationships/image" Target="media/image11.jpeg"/><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jpeg"/><Relationship Id="rId17" Type="http://schemas.openxmlformats.org/officeDocument/2006/relationships/image" Target="media/image7.png"/><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ECE759-864B-472E-8EC1-2327D5C1744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15019</Words>
  <Characters>16078</Characters>
  <Lines>326</Lines>
  <Paragraphs>92</Paragraphs>
  <TotalTime>5</TotalTime>
  <ScaleCrop>false</ScaleCrop>
  <LinksUpToDate>false</LinksUpToDate>
  <CharactersWithSpaces>16255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2017-08-01T07:45:00Z</dcterms:created>
  <dc:creator>Yc.</dc:creator>
  <cp:lastModifiedBy>Administrator</cp:lastModifiedBy>
  <cp:lastPrinted>2017-05-19T02:41:00Z</cp:lastPrinted>
  <dcterms:modified xsi:type="dcterms:W3CDTF">2025-04-22T08:01:40Z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eyJoZGlkIjoiZGM4NjUzNDA1NDkyY2MxZmJmZThlN2U3ZTFkMjcwOGYifQ==</vt:lpwstr>
  </property>
  <property fmtid="{D5CDD505-2E9C-101B-9397-08002B2CF9AE}" pid="4" name="ICV">
    <vt:lpwstr>633C0E11BF494468A258DC24140EAB41_12</vt:lpwstr>
  </property>
</Properties>
</file>